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64EF9" w14:paraId="4B99D512" w14:textId="77777777" w:rsidTr="00104619">
        <w:tc>
          <w:tcPr>
            <w:tcW w:w="1620" w:type="dxa"/>
            <w:tcBorders>
              <w:bottom w:val="single" w:sz="4" w:space="0" w:color="auto"/>
            </w:tcBorders>
            <w:shd w:val="clear" w:color="auto" w:fill="FFFFFF"/>
            <w:vAlign w:val="center"/>
          </w:tcPr>
          <w:p w14:paraId="2CB44AB6" w14:textId="77777777" w:rsidR="00164EF9" w:rsidRDefault="00164EF9" w:rsidP="00104619">
            <w:pPr>
              <w:pStyle w:val="Header"/>
              <w:rPr>
                <w:rFonts w:ascii="Verdana" w:hAnsi="Verdana"/>
                <w:sz w:val="22"/>
              </w:rPr>
            </w:pPr>
            <w:r>
              <w:t>NPRR Number</w:t>
            </w:r>
          </w:p>
        </w:tc>
        <w:tc>
          <w:tcPr>
            <w:tcW w:w="1260" w:type="dxa"/>
            <w:tcBorders>
              <w:bottom w:val="single" w:sz="4" w:space="0" w:color="auto"/>
            </w:tcBorders>
            <w:vAlign w:val="center"/>
          </w:tcPr>
          <w:p w14:paraId="1BA2FEE3" w14:textId="77777777" w:rsidR="00164EF9" w:rsidRDefault="00164EF9" w:rsidP="00104619">
            <w:pPr>
              <w:pStyle w:val="Header"/>
              <w:jc w:val="center"/>
            </w:pPr>
            <w:hyperlink r:id="rId8" w:history="1">
              <w:r w:rsidRPr="00362AB3">
                <w:rPr>
                  <w:rStyle w:val="Hyperlink"/>
                </w:rPr>
                <w:t>1312</w:t>
              </w:r>
            </w:hyperlink>
          </w:p>
        </w:tc>
        <w:tc>
          <w:tcPr>
            <w:tcW w:w="900" w:type="dxa"/>
            <w:tcBorders>
              <w:bottom w:val="single" w:sz="4" w:space="0" w:color="auto"/>
            </w:tcBorders>
            <w:shd w:val="clear" w:color="auto" w:fill="FFFFFF"/>
            <w:vAlign w:val="center"/>
          </w:tcPr>
          <w:p w14:paraId="57190AFA" w14:textId="77777777" w:rsidR="00164EF9" w:rsidRDefault="00164EF9" w:rsidP="00104619">
            <w:pPr>
              <w:pStyle w:val="Header"/>
            </w:pPr>
            <w:r>
              <w:t>NPRR Title</w:t>
            </w:r>
          </w:p>
        </w:tc>
        <w:tc>
          <w:tcPr>
            <w:tcW w:w="6660" w:type="dxa"/>
            <w:tcBorders>
              <w:bottom w:val="single" w:sz="4" w:space="0" w:color="auto"/>
            </w:tcBorders>
            <w:vAlign w:val="center"/>
          </w:tcPr>
          <w:p w14:paraId="76C701B8" w14:textId="77777777" w:rsidR="00164EF9" w:rsidRDefault="00164EF9" w:rsidP="00104619">
            <w:pPr>
              <w:pStyle w:val="Header"/>
            </w:pPr>
            <w:r>
              <w:t>Revisions to the Standard Form Agreement (SFA)</w:t>
            </w:r>
          </w:p>
        </w:tc>
      </w:tr>
      <w:tr w:rsidR="00164EF9" w14:paraId="4891ECBB" w14:textId="77777777" w:rsidTr="00104619">
        <w:trPr>
          <w:trHeight w:val="413"/>
        </w:trPr>
        <w:tc>
          <w:tcPr>
            <w:tcW w:w="2880" w:type="dxa"/>
            <w:gridSpan w:val="2"/>
            <w:tcBorders>
              <w:top w:val="nil"/>
              <w:left w:val="nil"/>
              <w:bottom w:val="single" w:sz="4" w:space="0" w:color="auto"/>
              <w:right w:val="nil"/>
            </w:tcBorders>
            <w:vAlign w:val="center"/>
          </w:tcPr>
          <w:p w14:paraId="678FFCA9" w14:textId="77777777" w:rsidR="00164EF9" w:rsidRDefault="00164EF9" w:rsidP="00104619">
            <w:pPr>
              <w:pStyle w:val="NormalArial"/>
            </w:pPr>
          </w:p>
        </w:tc>
        <w:tc>
          <w:tcPr>
            <w:tcW w:w="7560" w:type="dxa"/>
            <w:gridSpan w:val="2"/>
            <w:tcBorders>
              <w:top w:val="single" w:sz="4" w:space="0" w:color="auto"/>
              <w:left w:val="nil"/>
              <w:bottom w:val="nil"/>
              <w:right w:val="nil"/>
            </w:tcBorders>
            <w:vAlign w:val="center"/>
          </w:tcPr>
          <w:p w14:paraId="19DCD988" w14:textId="77777777" w:rsidR="00164EF9" w:rsidRDefault="00164EF9" w:rsidP="00104619">
            <w:pPr>
              <w:pStyle w:val="NormalArial"/>
            </w:pPr>
          </w:p>
        </w:tc>
      </w:tr>
      <w:tr w:rsidR="00164EF9" w14:paraId="1A5944B9" w14:textId="77777777" w:rsidTr="0010461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1338FDC" w14:textId="77777777" w:rsidR="00164EF9" w:rsidRDefault="00164EF9" w:rsidP="00104619">
            <w:pPr>
              <w:pStyle w:val="Header"/>
            </w:pPr>
            <w:r>
              <w:t xml:space="preserve">Date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22C12A" w14:textId="77777777" w:rsidR="00164EF9" w:rsidRDefault="00164EF9" w:rsidP="00104619">
            <w:pPr>
              <w:pStyle w:val="NormalArial"/>
            </w:pPr>
            <w:r>
              <w:t>January 20, 2026</w:t>
            </w:r>
          </w:p>
        </w:tc>
      </w:tr>
      <w:tr w:rsidR="00164EF9" w14:paraId="2F990530" w14:textId="77777777" w:rsidTr="00104619">
        <w:trPr>
          <w:trHeight w:val="467"/>
        </w:trPr>
        <w:tc>
          <w:tcPr>
            <w:tcW w:w="2880" w:type="dxa"/>
            <w:gridSpan w:val="2"/>
            <w:tcBorders>
              <w:top w:val="single" w:sz="4" w:space="0" w:color="auto"/>
              <w:left w:val="nil"/>
              <w:bottom w:val="nil"/>
              <w:right w:val="nil"/>
            </w:tcBorders>
            <w:shd w:val="clear" w:color="auto" w:fill="FFFFFF"/>
            <w:vAlign w:val="center"/>
          </w:tcPr>
          <w:p w14:paraId="6DAE263A" w14:textId="77777777" w:rsidR="00164EF9" w:rsidRDefault="00164EF9" w:rsidP="00104619">
            <w:pPr>
              <w:pStyle w:val="NormalArial"/>
            </w:pPr>
          </w:p>
        </w:tc>
        <w:tc>
          <w:tcPr>
            <w:tcW w:w="7560" w:type="dxa"/>
            <w:gridSpan w:val="2"/>
            <w:tcBorders>
              <w:top w:val="nil"/>
              <w:left w:val="nil"/>
              <w:bottom w:val="nil"/>
              <w:right w:val="nil"/>
            </w:tcBorders>
            <w:vAlign w:val="center"/>
          </w:tcPr>
          <w:p w14:paraId="4CFD61AD" w14:textId="77777777" w:rsidR="00164EF9" w:rsidRDefault="00164EF9" w:rsidP="00104619">
            <w:pPr>
              <w:pStyle w:val="NormalArial"/>
            </w:pPr>
          </w:p>
        </w:tc>
      </w:tr>
      <w:tr w:rsidR="00164EF9" w14:paraId="7A81A7DF" w14:textId="77777777" w:rsidTr="00104619">
        <w:trPr>
          <w:trHeight w:val="440"/>
        </w:trPr>
        <w:tc>
          <w:tcPr>
            <w:tcW w:w="10440" w:type="dxa"/>
            <w:gridSpan w:val="4"/>
            <w:tcBorders>
              <w:top w:val="single" w:sz="4" w:space="0" w:color="auto"/>
            </w:tcBorders>
            <w:shd w:val="clear" w:color="auto" w:fill="FFFFFF"/>
            <w:vAlign w:val="center"/>
          </w:tcPr>
          <w:p w14:paraId="1C68C606" w14:textId="77777777" w:rsidR="00164EF9" w:rsidRDefault="00164EF9" w:rsidP="00104619">
            <w:pPr>
              <w:pStyle w:val="Header"/>
              <w:jc w:val="center"/>
            </w:pPr>
            <w:r>
              <w:t>Submitter’s Information</w:t>
            </w:r>
          </w:p>
        </w:tc>
      </w:tr>
      <w:tr w:rsidR="00164EF9" w14:paraId="2656D913" w14:textId="77777777" w:rsidTr="00104619">
        <w:trPr>
          <w:trHeight w:val="350"/>
        </w:trPr>
        <w:tc>
          <w:tcPr>
            <w:tcW w:w="2880" w:type="dxa"/>
            <w:gridSpan w:val="2"/>
            <w:shd w:val="clear" w:color="auto" w:fill="FFFFFF"/>
            <w:vAlign w:val="center"/>
          </w:tcPr>
          <w:p w14:paraId="5B121217" w14:textId="77777777" w:rsidR="00164EF9" w:rsidRPr="00EC55B3" w:rsidRDefault="00164EF9" w:rsidP="00104619">
            <w:pPr>
              <w:pStyle w:val="Header"/>
            </w:pPr>
            <w:r w:rsidRPr="00EC55B3">
              <w:t>Name</w:t>
            </w:r>
          </w:p>
        </w:tc>
        <w:tc>
          <w:tcPr>
            <w:tcW w:w="7560" w:type="dxa"/>
            <w:gridSpan w:val="2"/>
            <w:vAlign w:val="center"/>
          </w:tcPr>
          <w:p w14:paraId="5F4CF4C3" w14:textId="77777777" w:rsidR="00164EF9" w:rsidRDefault="00164EF9" w:rsidP="00104619">
            <w:pPr>
              <w:pStyle w:val="NormalArial"/>
            </w:pPr>
            <w:r>
              <w:t>Mark Dreyfus</w:t>
            </w:r>
          </w:p>
        </w:tc>
      </w:tr>
      <w:tr w:rsidR="00164EF9" w14:paraId="77D48A11" w14:textId="77777777" w:rsidTr="00104619">
        <w:trPr>
          <w:trHeight w:val="350"/>
        </w:trPr>
        <w:tc>
          <w:tcPr>
            <w:tcW w:w="2880" w:type="dxa"/>
            <w:gridSpan w:val="2"/>
            <w:shd w:val="clear" w:color="auto" w:fill="FFFFFF"/>
            <w:vAlign w:val="center"/>
          </w:tcPr>
          <w:p w14:paraId="6CD26785" w14:textId="77777777" w:rsidR="00164EF9" w:rsidRPr="00EC55B3" w:rsidRDefault="00164EF9" w:rsidP="00104619">
            <w:pPr>
              <w:pStyle w:val="Header"/>
            </w:pPr>
            <w:r w:rsidRPr="00EC55B3">
              <w:t>E-mail Address</w:t>
            </w:r>
          </w:p>
        </w:tc>
        <w:tc>
          <w:tcPr>
            <w:tcW w:w="7560" w:type="dxa"/>
            <w:gridSpan w:val="2"/>
            <w:vAlign w:val="center"/>
          </w:tcPr>
          <w:p w14:paraId="5EDA4D4E" w14:textId="7934AA12" w:rsidR="00164EF9" w:rsidRDefault="00C037C3" w:rsidP="00104619">
            <w:pPr>
              <w:pStyle w:val="NormalArial"/>
            </w:pPr>
            <w:hyperlink r:id="rId9" w:history="1">
              <w:r w:rsidRPr="007A56BA">
                <w:rPr>
                  <w:rStyle w:val="Hyperlink"/>
                </w:rPr>
                <w:t>mark@mdenergyconsulting.com</w:t>
              </w:r>
            </w:hyperlink>
          </w:p>
        </w:tc>
      </w:tr>
      <w:tr w:rsidR="00164EF9" w14:paraId="1D5885E1" w14:textId="77777777" w:rsidTr="00104619">
        <w:trPr>
          <w:trHeight w:val="350"/>
        </w:trPr>
        <w:tc>
          <w:tcPr>
            <w:tcW w:w="2880" w:type="dxa"/>
            <w:gridSpan w:val="2"/>
            <w:shd w:val="clear" w:color="auto" w:fill="FFFFFF"/>
            <w:vAlign w:val="center"/>
          </w:tcPr>
          <w:p w14:paraId="2FC19B1F" w14:textId="77777777" w:rsidR="00164EF9" w:rsidRPr="00EC55B3" w:rsidRDefault="00164EF9" w:rsidP="00104619">
            <w:pPr>
              <w:pStyle w:val="Header"/>
            </w:pPr>
            <w:r w:rsidRPr="00EC55B3">
              <w:t>Company</w:t>
            </w:r>
          </w:p>
        </w:tc>
        <w:tc>
          <w:tcPr>
            <w:tcW w:w="7560" w:type="dxa"/>
            <w:gridSpan w:val="2"/>
            <w:vAlign w:val="center"/>
          </w:tcPr>
          <w:p w14:paraId="3168D24C" w14:textId="77777777" w:rsidR="00164EF9" w:rsidRDefault="00164EF9" w:rsidP="00104619">
            <w:pPr>
              <w:pStyle w:val="NormalArial"/>
            </w:pPr>
            <w:r>
              <w:t>City of Eastland</w:t>
            </w:r>
          </w:p>
        </w:tc>
      </w:tr>
      <w:tr w:rsidR="00164EF9" w14:paraId="55402496" w14:textId="77777777" w:rsidTr="00104619">
        <w:trPr>
          <w:trHeight w:val="350"/>
        </w:trPr>
        <w:tc>
          <w:tcPr>
            <w:tcW w:w="2880" w:type="dxa"/>
            <w:gridSpan w:val="2"/>
            <w:tcBorders>
              <w:bottom w:val="single" w:sz="4" w:space="0" w:color="auto"/>
            </w:tcBorders>
            <w:shd w:val="clear" w:color="auto" w:fill="FFFFFF"/>
            <w:vAlign w:val="center"/>
          </w:tcPr>
          <w:p w14:paraId="6814BB2A" w14:textId="77777777" w:rsidR="00164EF9" w:rsidRPr="00AD26E0" w:rsidRDefault="00164EF9" w:rsidP="00104619">
            <w:pPr>
              <w:pStyle w:val="Header"/>
            </w:pPr>
            <w:r w:rsidRPr="00AD26E0">
              <w:t>Phone Number</w:t>
            </w:r>
          </w:p>
        </w:tc>
        <w:tc>
          <w:tcPr>
            <w:tcW w:w="7560" w:type="dxa"/>
            <w:gridSpan w:val="2"/>
            <w:tcBorders>
              <w:bottom w:val="single" w:sz="4" w:space="0" w:color="auto"/>
            </w:tcBorders>
            <w:vAlign w:val="center"/>
          </w:tcPr>
          <w:p w14:paraId="7E5D1D76" w14:textId="4BCCCA49" w:rsidR="00164EF9" w:rsidRPr="00AD26E0" w:rsidRDefault="00AD26E0" w:rsidP="00104619">
            <w:pPr>
              <w:pStyle w:val="NormalArial"/>
            </w:pPr>
            <w:r>
              <w:t>512-632-5872</w:t>
            </w:r>
          </w:p>
        </w:tc>
      </w:tr>
      <w:tr w:rsidR="00164EF9" w14:paraId="4FD7591F" w14:textId="77777777" w:rsidTr="00104619">
        <w:trPr>
          <w:trHeight w:val="350"/>
        </w:trPr>
        <w:tc>
          <w:tcPr>
            <w:tcW w:w="2880" w:type="dxa"/>
            <w:gridSpan w:val="2"/>
            <w:shd w:val="clear" w:color="auto" w:fill="FFFFFF"/>
            <w:vAlign w:val="center"/>
          </w:tcPr>
          <w:p w14:paraId="18C87DEA" w14:textId="77777777" w:rsidR="00164EF9" w:rsidRPr="00EC55B3" w:rsidRDefault="00164EF9" w:rsidP="00104619">
            <w:pPr>
              <w:pStyle w:val="Header"/>
            </w:pPr>
            <w:r>
              <w:t>Cell</w:t>
            </w:r>
            <w:r w:rsidRPr="00EC55B3">
              <w:t xml:space="preserve"> Number</w:t>
            </w:r>
          </w:p>
        </w:tc>
        <w:tc>
          <w:tcPr>
            <w:tcW w:w="7560" w:type="dxa"/>
            <w:gridSpan w:val="2"/>
            <w:vAlign w:val="center"/>
          </w:tcPr>
          <w:p w14:paraId="5E93314E" w14:textId="77777777" w:rsidR="00164EF9" w:rsidRDefault="00164EF9" w:rsidP="00104619">
            <w:pPr>
              <w:pStyle w:val="NormalArial"/>
            </w:pPr>
          </w:p>
        </w:tc>
      </w:tr>
      <w:tr w:rsidR="00164EF9" w14:paraId="6D543CC0" w14:textId="77777777" w:rsidTr="00104619">
        <w:trPr>
          <w:trHeight w:val="350"/>
        </w:trPr>
        <w:tc>
          <w:tcPr>
            <w:tcW w:w="2880" w:type="dxa"/>
            <w:gridSpan w:val="2"/>
            <w:tcBorders>
              <w:bottom w:val="single" w:sz="4" w:space="0" w:color="auto"/>
            </w:tcBorders>
            <w:shd w:val="clear" w:color="auto" w:fill="FFFFFF"/>
            <w:vAlign w:val="center"/>
          </w:tcPr>
          <w:p w14:paraId="1382E7A9" w14:textId="77777777" w:rsidR="00164EF9" w:rsidRPr="00EC55B3" w:rsidDel="00075A94" w:rsidRDefault="00164EF9" w:rsidP="00104619">
            <w:pPr>
              <w:pStyle w:val="Header"/>
            </w:pPr>
            <w:r>
              <w:t>Market Segment</w:t>
            </w:r>
          </w:p>
        </w:tc>
        <w:tc>
          <w:tcPr>
            <w:tcW w:w="7560" w:type="dxa"/>
            <w:gridSpan w:val="2"/>
            <w:tcBorders>
              <w:bottom w:val="single" w:sz="4" w:space="0" w:color="auto"/>
            </w:tcBorders>
            <w:vAlign w:val="center"/>
          </w:tcPr>
          <w:p w14:paraId="1FFDF95E" w14:textId="77777777" w:rsidR="00164EF9" w:rsidRDefault="00164EF9" w:rsidP="00104619">
            <w:pPr>
              <w:pStyle w:val="NormalArial"/>
            </w:pPr>
            <w:r>
              <w:t>Small Commercial Consumer</w:t>
            </w:r>
          </w:p>
        </w:tc>
      </w:tr>
    </w:tbl>
    <w:p w14:paraId="5E8FFEB1" w14:textId="77777777" w:rsidR="00164EF9" w:rsidRDefault="00164EF9" w:rsidP="00164EF9">
      <w:pPr>
        <w:pStyle w:val="NormalArial"/>
        <w:spacing w:before="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64EF9" w14:paraId="3A808459" w14:textId="77777777" w:rsidTr="00104619">
        <w:trPr>
          <w:trHeight w:val="350"/>
        </w:trPr>
        <w:tc>
          <w:tcPr>
            <w:tcW w:w="10440" w:type="dxa"/>
            <w:tcBorders>
              <w:bottom w:val="single" w:sz="4" w:space="0" w:color="auto"/>
            </w:tcBorders>
            <w:shd w:val="clear" w:color="auto" w:fill="FFFFFF"/>
            <w:vAlign w:val="center"/>
          </w:tcPr>
          <w:p w14:paraId="13B5A4D0" w14:textId="5167F261" w:rsidR="00164EF9" w:rsidRDefault="00164EF9" w:rsidP="00104619">
            <w:pPr>
              <w:pStyle w:val="Header"/>
              <w:jc w:val="center"/>
            </w:pPr>
            <w:r>
              <w:t>Comments</w:t>
            </w:r>
          </w:p>
        </w:tc>
      </w:tr>
    </w:tbl>
    <w:p w14:paraId="26DC5C05" w14:textId="05C043E2" w:rsidR="00164EF9" w:rsidRDefault="00164EF9" w:rsidP="00164EF9">
      <w:pPr>
        <w:pStyle w:val="NormalArial"/>
        <w:spacing w:before="120" w:after="120"/>
      </w:pPr>
      <w:r>
        <w:t>The original submission of NPRR1312 deleted existing references in Section 1.1, Summary of the ERCOT Protocols Document, of the Nodal Protocols to the participation of stakeholders in the development and approval of the Protocols.  These modifications are peripheral to the purpose of NPRR1312 to modernize the Standard Form Agreement.  This comment restores the references in Section 1.1 to stakeholder participation in the development and approval of the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64EF9" w14:paraId="4A83524A" w14:textId="77777777" w:rsidTr="00104619">
        <w:trPr>
          <w:trHeight w:val="350"/>
        </w:trPr>
        <w:tc>
          <w:tcPr>
            <w:tcW w:w="10440" w:type="dxa"/>
            <w:tcBorders>
              <w:bottom w:val="single" w:sz="4" w:space="0" w:color="auto"/>
            </w:tcBorders>
            <w:shd w:val="clear" w:color="auto" w:fill="FFFFFF"/>
            <w:vAlign w:val="center"/>
          </w:tcPr>
          <w:p w14:paraId="6EC30428" w14:textId="77777777" w:rsidR="00164EF9" w:rsidRDefault="00164EF9" w:rsidP="00104619">
            <w:pPr>
              <w:pStyle w:val="Header"/>
              <w:jc w:val="center"/>
            </w:pPr>
            <w:r>
              <w:t>Revised Cover Page Language</w:t>
            </w:r>
          </w:p>
        </w:tc>
      </w:tr>
    </w:tbl>
    <w:p w14:paraId="3161C14D" w14:textId="7D988D05" w:rsidR="00164EF9" w:rsidRDefault="00164EF9" w:rsidP="00164EF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64EF9" w14:paraId="01C97F4F" w14:textId="77777777" w:rsidTr="00104619">
        <w:trPr>
          <w:trHeight w:val="350"/>
        </w:trPr>
        <w:tc>
          <w:tcPr>
            <w:tcW w:w="10440" w:type="dxa"/>
            <w:tcBorders>
              <w:bottom w:val="single" w:sz="4" w:space="0" w:color="auto"/>
            </w:tcBorders>
            <w:shd w:val="clear" w:color="auto" w:fill="FFFFFF"/>
            <w:vAlign w:val="center"/>
          </w:tcPr>
          <w:p w14:paraId="0E417F9E" w14:textId="77777777" w:rsidR="00164EF9" w:rsidRDefault="00164EF9" w:rsidP="00104619">
            <w:pPr>
              <w:pStyle w:val="Header"/>
              <w:jc w:val="center"/>
            </w:pPr>
            <w:r>
              <w:t>Revised Proposed Protocol Language</w:t>
            </w:r>
          </w:p>
        </w:tc>
      </w:tr>
    </w:tbl>
    <w:p w14:paraId="5B580700" w14:textId="77777777" w:rsidR="00164EF9" w:rsidRPr="00D56D61" w:rsidRDefault="00164EF9">
      <w:pPr>
        <w:tabs>
          <w:tab w:val="num" w:pos="0"/>
        </w:tabs>
        <w:rPr>
          <w:rFonts w:ascii="Arial" w:hAnsi="Arial" w:cs="Arial"/>
        </w:rPr>
      </w:pPr>
    </w:p>
    <w:p w14:paraId="1C262CAD" w14:textId="77777777" w:rsidR="00155A6C" w:rsidRDefault="00155A6C" w:rsidP="00155A6C">
      <w:pPr>
        <w:pStyle w:val="H2"/>
      </w:pPr>
      <w:bookmarkStart w:id="0" w:name="_Toc113073419"/>
      <w:bookmarkStart w:id="1" w:name="_Toc141685003"/>
      <w:bookmarkStart w:id="2" w:name="_Toc193981759"/>
      <w:r>
        <w:t>1.1</w:t>
      </w:r>
      <w:r>
        <w:tab/>
        <w:t>Summary of the ERCOT Protocols Document</w:t>
      </w:r>
      <w:bookmarkEnd w:id="0"/>
      <w:bookmarkEnd w:id="1"/>
      <w:bookmarkEnd w:id="2"/>
    </w:p>
    <w:p w14:paraId="7F8CA10A" w14:textId="398838DF" w:rsidR="00155A6C" w:rsidRDefault="00155A6C" w:rsidP="00155A6C">
      <w:pPr>
        <w:pStyle w:val="BodyTextNumbered"/>
      </w:pPr>
      <w:r>
        <w:t>(1)</w:t>
      </w:r>
      <w:r>
        <w:tab/>
        <w:t xml:space="preserve">The Electric Reliability Council of Texas (ERCOT) </w:t>
      </w:r>
      <w:ins w:id="3" w:author="ERCOT" w:date="2025-11-21T10:27:00Z" w16du:dateUtc="2025-11-21T16:27:00Z">
        <w:r w:rsidR="00741A55">
          <w:t xml:space="preserve">Nodal </w:t>
        </w:r>
      </w:ins>
      <w:r>
        <w:t>Protocols</w:t>
      </w:r>
      <w:ins w:id="4" w:author="ERCOT" w:date="2025-11-21T10:27:00Z" w16du:dateUtc="2025-11-21T16:27:00Z">
        <w:r w:rsidR="00741A55">
          <w:t xml:space="preserve"> (ERCOT Protocols or the Protocols)</w:t>
        </w:r>
      </w:ins>
      <w:ins w:id="5" w:author="City of Eastland 012026" w:date="2026-01-20T14:28:00Z" w16du:dateUtc="2026-01-20T20:28:00Z">
        <w:r w:rsidR="00AC474D">
          <w:t>, created through the collaborative efforts of representatives of all segments of ERCOT Members and Market Participants</w:t>
        </w:r>
      </w:ins>
      <w:del w:id="6" w:author="ERCOT" w:date="2025-10-21T10:17:00Z" w16du:dateUtc="2025-10-21T15:17:00Z">
        <w:r w:rsidDel="00AE45A4">
          <w:delText>, created through the collaborative efforts of representatives of all segments of Market Participants,</w:delText>
        </w:r>
      </w:del>
      <w:r>
        <w:t xml:space="preserve"> means the document adopted by ERCOT</w:t>
      </w:r>
      <w:ins w:id="7" w:author="ERCOT" w:date="2025-11-11T16:14:00Z" w16du:dateUtc="2025-11-11T22:14:00Z">
        <w:r w:rsidR="0081469A">
          <w:t xml:space="preserve"> </w:t>
        </w:r>
      </w:ins>
      <w:ins w:id="8" w:author="ERCOT" w:date="2025-11-20T15:49:00Z" w16du:dateUtc="2025-11-20T21:49:00Z">
        <w:r w:rsidR="00C91761">
          <w:t>a</w:t>
        </w:r>
      </w:ins>
      <w:ins w:id="9" w:author="ERCOT" w:date="2025-10-21T10:17:00Z" w16du:dateUtc="2025-10-21T15:17:00Z">
        <w:r w:rsidR="00AE45A4">
          <w:t xml:space="preserve">nd approved by the Public Utility Commission of Texas </w:t>
        </w:r>
      </w:ins>
      <w:ins w:id="10" w:author="ERCOT" w:date="2025-10-21T10:18:00Z" w16du:dateUtc="2025-10-21T15:18:00Z">
        <w:r w:rsidR="00AE45A4">
          <w:t xml:space="preserve">(PUCT) in </w:t>
        </w:r>
        <w:r w:rsidR="00AE45A4" w:rsidRPr="00545275">
          <w:t>accordance with the Public Utility Regulatory Act</w:t>
        </w:r>
        <w:r w:rsidR="00AE45A4" w:rsidRPr="00545275">
          <w:rPr>
            <w:lang w:val="en-US"/>
          </w:rPr>
          <w:t xml:space="preserve"> </w:t>
        </w:r>
        <w:r w:rsidR="00AE45A4" w:rsidRPr="00545275">
          <w:t xml:space="preserve">(PURA), </w:t>
        </w:r>
        <w:r w:rsidR="00AE45A4" w:rsidRPr="00545275">
          <w:rPr>
            <w:smallCaps/>
            <w:szCs w:val="24"/>
          </w:rPr>
          <w:t>Tex. Util. Code Ann</w:t>
        </w:r>
        <w:r w:rsidR="00AE45A4" w:rsidRPr="00545275">
          <w:t>. § 39.151</w:t>
        </w:r>
      </w:ins>
      <w:r>
        <w:t xml:space="preserve">,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w:t>
      </w:r>
      <w:r>
        <w:lastRenderedPageBreak/>
        <w:t xml:space="preserve">intended to implement ERCOT’s functions as the Independent Organization for the ERCOT Region as certified by the </w:t>
      </w:r>
      <w:del w:id="11" w:author="ERCOT" w:date="2025-10-21T10:18:00Z" w16du:dateUtc="2025-10-21T15:18:00Z">
        <w:r w:rsidDel="00AE45A4">
          <w:delText>Public Utility Commission of Texas (</w:delText>
        </w:r>
      </w:del>
      <w:r>
        <w:t>PUCT</w:t>
      </w:r>
      <w:del w:id="12" w:author="ERCOT" w:date="2025-10-21T10:18:00Z" w16du:dateUtc="2025-10-21T15:18:00Z">
        <w:r w:rsidDel="00AE45A4">
          <w:delText>)</w:delText>
        </w:r>
      </w:del>
      <w:r>
        <w:t xml:space="preserve"> and as the Program Administrator appointed by the PUCT that is responsible for carrying out the administrative responsibilities related to the Renewable Energy Credit (REC) Program as set forth in subsection (</w:t>
      </w:r>
      <w:r>
        <w:rPr>
          <w:lang w:val="en-US"/>
        </w:rPr>
        <w:t>h</w:t>
      </w:r>
      <w:r>
        <w:t>) of P.U.C. S</w:t>
      </w:r>
      <w:r>
        <w:rPr>
          <w:smallCaps/>
          <w:szCs w:val="24"/>
        </w:rPr>
        <w:t>ubst</w:t>
      </w:r>
      <w:r>
        <w:t xml:space="preserve">. R. 25.173, </w:t>
      </w:r>
      <w:r>
        <w:rPr>
          <w:szCs w:val="24"/>
        </w:rPr>
        <w:t>Renewable Energy</w:t>
      </w:r>
      <w:r>
        <w:rPr>
          <w:szCs w:val="24"/>
          <w:lang w:val="en-US"/>
        </w:rPr>
        <w:t xml:space="preserve"> Credit Program</w:t>
      </w:r>
      <w:r>
        <w:t xml:space="preserve">.  Market Participants, the Independent Market Monitor (IMM), and ERCOT shall abide by these Protocols. </w:t>
      </w:r>
    </w:p>
    <w:p w14:paraId="510B05AD" w14:textId="78797048" w:rsidR="00155A6C" w:rsidRDefault="00155A6C" w:rsidP="00155A6C">
      <w:pPr>
        <w:pStyle w:val="BodyTextNumbered"/>
        <w:tabs>
          <w:tab w:val="left" w:pos="720"/>
        </w:tabs>
      </w:pPr>
      <w:r>
        <w:t>(2)</w:t>
      </w:r>
      <w:r>
        <w:tab/>
        <w:t>The ERCOT Board</w:t>
      </w:r>
      <w:ins w:id="13" w:author="City of Eastland 012026" w:date="2026-01-20T14:42:00Z" w16du:dateUtc="2026-01-20T20:42:00Z">
        <w:r w:rsidR="00C037C3">
          <w:t>, with input</w:t>
        </w:r>
      </w:ins>
      <w:ins w:id="14" w:author="City of Eastland 012026" w:date="2026-01-20T14:43:00Z" w16du:dateUtc="2026-01-20T20:43:00Z">
        <w:r w:rsidR="00C037C3">
          <w:t xml:space="preserve"> from the Technical Advisory Committee (TAC) and its </w:t>
        </w:r>
        <w:r w:rsidR="00C037C3" w:rsidRPr="00AD26E0">
          <w:t>subcommittees, task forces, and working groups</w:t>
        </w:r>
        <w:r w:rsidR="00C037C3">
          <w:t>, and other ERCOT subcommittee</w:t>
        </w:r>
      </w:ins>
      <w:ins w:id="15" w:author="City of Eastland 012026" w:date="2026-01-20T14:44:00Z" w16du:dateUtc="2026-01-20T20:44:00Z">
        <w:r w:rsidR="00C037C3">
          <w:t>s authorized by the ERCOT Board or ERCOT</w:t>
        </w:r>
        <w:r w:rsidR="00C037C3" w:rsidRPr="00AD26E0">
          <w:t>,</w:t>
        </w:r>
      </w:ins>
      <w:del w:id="16" w:author="ERCOT" w:date="2025-10-21T10:19:00Z" w16du:dateUtc="2025-10-21T15:19:00Z">
        <w:r w:rsidDel="00AE45A4">
          <w:delText>, Technical Advisory Committee (</w:delText>
        </w:r>
        <w:smartTag w:uri="urn:schemas-microsoft-com:office:smarttags" w:element="stockticker">
          <w:r w:rsidDel="00AE45A4">
            <w:delText>TAC</w:delText>
          </w:r>
        </w:smartTag>
        <w:r w:rsidDel="00AE45A4">
          <w:delText xml:space="preserve">), and other ERCOT subcommittees authorized by the ERCOT Board or </w:delText>
        </w:r>
        <w:smartTag w:uri="urn:schemas-microsoft-com:office:smarttags" w:element="stockticker">
          <w:r w:rsidDel="00AE45A4">
            <w:delText>TAC</w:delText>
          </w:r>
        </w:smartTag>
        <w:r w:rsidDel="00AE45A4">
          <w:delText xml:space="preserve"> or ERCOT</w:delText>
        </w:r>
      </w:del>
      <w:r>
        <w:t xml:space="preserve"> may </w:t>
      </w:r>
      <w:del w:id="17" w:author="ERCOT" w:date="2025-10-21T10:19:00Z" w16du:dateUtc="2025-10-21T15:19:00Z">
        <w:r w:rsidDel="00AE45A4">
          <w:delText xml:space="preserve">develop </w:delText>
        </w:r>
      </w:del>
      <w:ins w:id="18" w:author="ERCOT" w:date="2025-10-21T10:19:00Z" w16du:dateUtc="2025-10-21T15:19:00Z">
        <w:r w:rsidR="00AE45A4">
          <w:t xml:space="preserve">adopt </w:t>
        </w:r>
      </w:ins>
      <w:r>
        <w:t xml:space="preserve">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EE5A03B" w14:textId="77777777" w:rsidR="00155A6C" w:rsidRDefault="00155A6C" w:rsidP="00155A6C">
      <w:pPr>
        <w:pStyle w:val="BodyTextNumbered"/>
        <w:tabs>
          <w:tab w:val="left" w:pos="720"/>
        </w:tabs>
      </w:pPr>
      <w:r>
        <w:t>(3)</w:t>
      </w:r>
      <w:r>
        <w:tab/>
        <w:t xml:space="preserve">ERCOT shall post the Other Binding Documents List and all Other Binding Documents to a part of the </w:t>
      </w:r>
      <w:r>
        <w:rPr>
          <w:lang w:val="en-US"/>
        </w:rPr>
        <w:t>ERCOT website</w:t>
      </w:r>
      <w:r>
        <w:t xml:space="preserve"> reserved for posting Other Binding Documents.  A TAC designated subcommittee shall review the Other Binding Documents List at least </w:t>
      </w:r>
      <w:r>
        <w:rPr>
          <w:lang w:val="en-US"/>
        </w:rPr>
        <w:t>every four years</w:t>
      </w:r>
      <w:r>
        <w:t xml:space="preserve">, and modifications to the Other Binding Documents List shall be reviewed and considered by the TAC designated subcommittee and by TAC at its next scheduled meeting.  </w:t>
      </w:r>
    </w:p>
    <w:p w14:paraId="3A40BDDE" w14:textId="2D151404" w:rsidR="00155A6C" w:rsidRDefault="00155A6C" w:rsidP="00155A6C">
      <w:pPr>
        <w:pStyle w:val="BodyTextNumbered"/>
        <w:tabs>
          <w:tab w:val="left" w:pos="720"/>
        </w:tabs>
      </w:pPr>
      <w:r>
        <w:t>(4)</w:t>
      </w:r>
      <w:r>
        <w:tab/>
        <w:t>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w:t>
      </w:r>
      <w:r w:rsidR="002B742D">
        <w:t>.</w:t>
      </w:r>
    </w:p>
    <w:p w14:paraId="11910933" w14:textId="69A3A81F" w:rsidR="00054FF8" w:rsidRDefault="00054FF8" w:rsidP="00054FF8">
      <w:pPr>
        <w:pStyle w:val="BodyTextNumbered"/>
        <w:tabs>
          <w:tab w:val="left" w:pos="720"/>
        </w:tabs>
      </w:pPr>
      <w:r>
        <w:t>(5)</w:t>
      </w:r>
      <w:r>
        <w:tab/>
        <w:t>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w:t>
      </w:r>
      <w:ins w:id="19" w:author="ERCOT" w:date="2025-11-26T09:55:00Z" w16du:dateUtc="2025-11-26T15:55:00Z">
        <w:r w:rsidR="000C78A2">
          <w:t xml:space="preserve"> P</w:t>
        </w:r>
      </w:ins>
      <w:ins w:id="20" w:author="ERCOT" w:date="2025-11-21T09:36:00Z" w16du:dateUtc="2025-11-21T15:36:00Z">
        <w:r w:rsidR="007D7048" w:rsidRPr="00EE55E5">
          <w:t>URA</w:t>
        </w:r>
      </w:ins>
      <w:del w:id="21" w:author="ERCOT" w:date="2025-11-21T09:36:00Z" w16du:dateUtc="2025-11-21T15:36:00Z">
        <w:r w:rsidRPr="00EE55E5" w:rsidDel="001E6264">
          <w:delText>the Public Utility Regulatory Act</w:delText>
        </w:r>
      </w:del>
      <w:r w:rsidRPr="00EE55E5">
        <w:t xml:space="preserve">, </w:t>
      </w:r>
      <w:r w:rsidRPr="00EE55E5">
        <w:rPr>
          <w:smallCaps/>
          <w:szCs w:val="24"/>
        </w:rPr>
        <w:t>Tex. Util. Code Ann</w:t>
      </w:r>
      <w:r w:rsidRPr="00EE55E5">
        <w:t>. § 39.151</w:t>
      </w:r>
      <w:ins w:id="22" w:author="ERCOT" w:date="2025-11-21T09:37:00Z" w16du:dateUtc="2025-11-21T15:37:00Z">
        <w:r w:rsidR="005A1137" w:rsidRPr="00EE55E5">
          <w:t>,</w:t>
        </w:r>
      </w:ins>
      <w:r w:rsidRPr="00EE55E5">
        <w:t xml:space="preserve"> </w:t>
      </w:r>
      <w:del w:id="23" w:author="ERCOT" w:date="2025-11-21T09:34:00Z" w16du:dateUtc="2025-11-21T15:34:00Z">
        <w:r w:rsidRPr="00EE55E5" w:rsidDel="00D13722">
          <w:delText xml:space="preserve">(Vernon 1998 &amp; Supp. 2007) (PURA), </w:delText>
        </w:r>
      </w:del>
      <w:r w:rsidRPr="00EE55E5">
        <w:t>Essential Organizations, that bind Market Participants.</w:t>
      </w:r>
    </w:p>
    <w:p w14:paraId="5D366927" w14:textId="77777777" w:rsidR="00155A6C" w:rsidRDefault="00155A6C" w:rsidP="00155A6C">
      <w:pPr>
        <w:pStyle w:val="BodyTextNumbered"/>
        <w:tabs>
          <w:tab w:val="left" w:pos="720"/>
          <w:tab w:val="left" w:pos="1440"/>
        </w:tabs>
      </w:pPr>
      <w:r>
        <w:t>(6)</w:t>
      </w:r>
      <w:r>
        <w:tab/>
        <w:t>Except as provided below, if the provisions in any attachment to these Protocols or in any of the Other Binding Documents conflict with the provisions of Section 1, Overview, through Section 21, and Section 24, Retail Point to Point Communications,</w:t>
      </w:r>
      <w:r w:rsidRPr="0062443F">
        <w:rPr>
          <w:lang w:val="en-US"/>
        </w:rPr>
        <w:t xml:space="preserve"> </w:t>
      </w:r>
      <w:r>
        <w:rPr>
          <w:lang w:val="en-US"/>
        </w:rPr>
        <w:t>through Section 27, Securitization Uplift Charges,</w:t>
      </w:r>
      <w:r>
        <w:t xml:space="preserve"> then the provisions of Section 1 through Section 21, and Section 24 </w:t>
      </w:r>
      <w:r>
        <w:rPr>
          <w:lang w:val="en-US"/>
        </w:rPr>
        <w:t xml:space="preserve">through Section 27 </w:t>
      </w:r>
      <w:r>
        <w:t xml:space="preserve">prevail to the extent of the inconsistency.  </w:t>
      </w:r>
      <w:r>
        <w:lastRenderedPageBreak/>
        <w:t xml:space="preserve">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0B6CDD74" w14:textId="77777777" w:rsidR="00155A6C" w:rsidRDefault="00155A6C" w:rsidP="00155A6C">
      <w:pPr>
        <w:pStyle w:val="BodyTextNumbered"/>
      </w:pPr>
      <w:r>
        <w:t>(7)</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1F5D5226" w14:textId="77777777" w:rsidR="00155A6C" w:rsidRDefault="00155A6C" w:rsidP="00155A6C">
      <w:pPr>
        <w:pStyle w:val="H2"/>
      </w:pPr>
      <w:bookmarkStart w:id="24" w:name="_Toc113073445"/>
      <w:bookmarkStart w:id="25" w:name="_Toc141685033"/>
      <w:bookmarkStart w:id="26" w:name="_Toc193981792"/>
      <w:r>
        <w:t>1.7</w:t>
      </w:r>
      <w:r>
        <w:tab/>
        <w:t>Rules of Construction</w:t>
      </w:r>
      <w:bookmarkEnd w:id="24"/>
      <w:bookmarkEnd w:id="25"/>
      <w:bookmarkEnd w:id="26"/>
      <w:r>
        <w:t xml:space="preserve"> </w:t>
      </w:r>
    </w:p>
    <w:p w14:paraId="5A252F21" w14:textId="77777777" w:rsidR="00155A6C" w:rsidRDefault="00155A6C" w:rsidP="00155A6C">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5F8DEF16" w14:textId="77777777" w:rsidR="00155A6C" w:rsidRDefault="00155A6C" w:rsidP="00155A6C">
      <w:pPr>
        <w:pStyle w:val="BodyTextNumbered"/>
      </w:pPr>
      <w:r>
        <w:t>(2)</w:t>
      </w:r>
      <w:r>
        <w:tab/>
        <w:t>In these Protocols, unless the context clearly otherwise requires:</w:t>
      </w:r>
    </w:p>
    <w:p w14:paraId="631A009F" w14:textId="77777777" w:rsidR="00155A6C" w:rsidRDefault="00155A6C" w:rsidP="00155A6C">
      <w:pPr>
        <w:pStyle w:val="BodyText"/>
        <w:ind w:left="1440" w:hanging="720"/>
      </w:pPr>
      <w:r>
        <w:t>(a)</w:t>
      </w:r>
      <w:r>
        <w:tab/>
        <w:t>The singular includes the plural and vice versa;</w:t>
      </w:r>
    </w:p>
    <w:p w14:paraId="7796C799" w14:textId="77777777" w:rsidR="00155A6C" w:rsidRDefault="00155A6C" w:rsidP="00155A6C">
      <w:pPr>
        <w:pStyle w:val="BodyText"/>
        <w:ind w:left="1440" w:hanging="720"/>
      </w:pPr>
      <w:r>
        <w:t>(b)</w:t>
      </w:r>
      <w:r>
        <w:tab/>
        <w:t>The present tense includes the future tense, and the future tense includes the present tense;</w:t>
      </w:r>
    </w:p>
    <w:p w14:paraId="6E7431BD" w14:textId="77777777" w:rsidR="00155A6C" w:rsidRDefault="00155A6C" w:rsidP="00155A6C">
      <w:pPr>
        <w:pStyle w:val="BodyText"/>
        <w:ind w:left="1440" w:hanging="720"/>
      </w:pPr>
      <w:r>
        <w:t>(c)</w:t>
      </w:r>
      <w:r>
        <w:tab/>
        <w:t>Words importing any gender include the other gender;</w:t>
      </w:r>
    </w:p>
    <w:p w14:paraId="7AA514EB" w14:textId="77777777" w:rsidR="00155A6C" w:rsidRDefault="00155A6C" w:rsidP="00155A6C">
      <w:pPr>
        <w:pStyle w:val="BodyText"/>
        <w:ind w:left="1440" w:hanging="720"/>
      </w:pPr>
      <w:r>
        <w:t>(d)</w:t>
      </w:r>
      <w:r>
        <w:tab/>
        <w:t>The words “including,” “includes,” and “include” are deemed to be followed by the words “without limitation;”</w:t>
      </w:r>
    </w:p>
    <w:p w14:paraId="2A2085EA" w14:textId="77777777" w:rsidR="00155A6C" w:rsidRDefault="00155A6C" w:rsidP="00155A6C">
      <w:pPr>
        <w:pStyle w:val="BodyText"/>
        <w:ind w:left="1440" w:hanging="720"/>
      </w:pPr>
      <w:r>
        <w:t>(e)</w:t>
      </w:r>
      <w:r>
        <w:tab/>
        <w:t>The word “shall” denotes a duty;</w:t>
      </w:r>
    </w:p>
    <w:p w14:paraId="3CBE364D" w14:textId="77777777" w:rsidR="00155A6C" w:rsidRDefault="00155A6C" w:rsidP="00155A6C">
      <w:pPr>
        <w:pStyle w:val="BodyText"/>
        <w:ind w:left="1440" w:hanging="720"/>
      </w:pPr>
      <w:r>
        <w:t>(f)</w:t>
      </w:r>
      <w:r>
        <w:tab/>
        <w:t>The word “will” denotes a duty, unless the context denotes otherwise;</w:t>
      </w:r>
    </w:p>
    <w:p w14:paraId="68360F12" w14:textId="77777777" w:rsidR="00155A6C" w:rsidRDefault="00155A6C" w:rsidP="00155A6C">
      <w:pPr>
        <w:pStyle w:val="BodyText"/>
        <w:ind w:left="1440" w:hanging="720"/>
      </w:pPr>
      <w:r>
        <w:t>(g)</w:t>
      </w:r>
      <w:r>
        <w:tab/>
        <w:t>The word “must” denotes a condition precedent or subsequent;</w:t>
      </w:r>
    </w:p>
    <w:p w14:paraId="7CED2357" w14:textId="77777777" w:rsidR="00155A6C" w:rsidRDefault="00155A6C" w:rsidP="00155A6C">
      <w:pPr>
        <w:pStyle w:val="BodyText"/>
        <w:ind w:left="1440" w:hanging="720"/>
      </w:pPr>
      <w:r>
        <w:t>(h)</w:t>
      </w:r>
      <w:r>
        <w:tab/>
        <w:t>The word “may” denotes a privilege or discretionary power;</w:t>
      </w:r>
    </w:p>
    <w:p w14:paraId="3071BFD6" w14:textId="77777777" w:rsidR="00155A6C" w:rsidRDefault="00155A6C" w:rsidP="00155A6C">
      <w:pPr>
        <w:pStyle w:val="BodyText"/>
        <w:ind w:left="1440" w:hanging="720"/>
      </w:pPr>
      <w:r>
        <w:t>(i)</w:t>
      </w:r>
      <w:r>
        <w:tab/>
        <w:t>The phrase “may not” denotes a prohibition;</w:t>
      </w:r>
    </w:p>
    <w:p w14:paraId="16D938B4" w14:textId="77777777" w:rsidR="00155A6C" w:rsidRDefault="00155A6C" w:rsidP="00155A6C">
      <w:pPr>
        <w:pStyle w:val="BodyText"/>
        <w:ind w:left="1440" w:hanging="720"/>
      </w:pPr>
      <w:r>
        <w:t>(j)</w:t>
      </w:r>
      <w:r>
        <w:tab/>
        <w:t>Reference to a Section, Attachment, Exhibit, or Protocol means a Section, Attachment, Exhibit, or provision of these Protocols;</w:t>
      </w:r>
    </w:p>
    <w:p w14:paraId="26612191" w14:textId="77777777" w:rsidR="00155A6C" w:rsidRDefault="00155A6C" w:rsidP="00155A6C">
      <w:pPr>
        <w:pStyle w:val="BodyText"/>
        <w:ind w:left="1440" w:hanging="720"/>
      </w:pPr>
      <w:r>
        <w:lastRenderedPageBreak/>
        <w:t>(k)</w:t>
      </w:r>
      <w:r>
        <w:tab/>
        <w:t>References to any statutes, regulations, tariffs, or these Protocols are deemed references to such statute, regulation, tariff, or Protocol as it may be amended, replaced, or restated from time to time;</w:t>
      </w:r>
    </w:p>
    <w:p w14:paraId="775178C9" w14:textId="77777777" w:rsidR="00155A6C" w:rsidRDefault="00155A6C" w:rsidP="00155A6C">
      <w:pPr>
        <w:pStyle w:val="BodyText"/>
        <w:ind w:left="1440" w:hanging="720"/>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0B93B14E" w14:textId="77777777" w:rsidR="00155A6C" w:rsidRDefault="00155A6C" w:rsidP="00155A6C">
      <w:pPr>
        <w:pStyle w:val="BodyText"/>
        <w:ind w:left="1440" w:hanging="720"/>
      </w:pPr>
      <w:r>
        <w:t>(m)</w:t>
      </w:r>
      <w:r>
        <w:tab/>
        <w:t>References to persons or Entities include their respective successors and permitted assigns and, for governmental Entities, Entities succeeding to their respective functions and capacities;</w:t>
      </w:r>
    </w:p>
    <w:p w14:paraId="3C05C199" w14:textId="77777777" w:rsidR="00155A6C" w:rsidRDefault="00155A6C" w:rsidP="00155A6C">
      <w:pPr>
        <w:pStyle w:val="BodyText"/>
        <w:ind w:left="1440" w:hanging="720"/>
      </w:pPr>
      <w:r>
        <w:t>(n)</w:t>
      </w:r>
      <w:r>
        <w:tab/>
        <w:t>References to “writing” include printing, typing, lithography, and other means of reproducing words in a tangible visible form;</w:t>
      </w:r>
    </w:p>
    <w:p w14:paraId="43E0D044" w14:textId="77777777" w:rsidR="00155A6C" w:rsidRDefault="00155A6C" w:rsidP="00155A6C">
      <w:pPr>
        <w:pStyle w:val="BodyText"/>
        <w:ind w:left="1440" w:hanging="720"/>
      </w:pPr>
      <w:r>
        <w:t>(o)</w:t>
      </w:r>
      <w:r>
        <w:tab/>
        <w:t>Any reference to a day, week, month, or year is to a calendar day, week, month, or year unless otherwise noted; and</w:t>
      </w:r>
    </w:p>
    <w:p w14:paraId="22A297B2" w14:textId="77777777" w:rsidR="00155A6C" w:rsidRDefault="00155A6C" w:rsidP="00155A6C">
      <w:pPr>
        <w:pStyle w:val="BodyText"/>
        <w:ind w:left="1440" w:hanging="720"/>
      </w:pPr>
      <w:r>
        <w:t>(p)</w:t>
      </w:r>
      <w:r>
        <w:tab/>
        <w:t>Any reference to time is to Central Prevailing Time; the 24-hour clock is used unless otherwise noted.</w:t>
      </w:r>
    </w:p>
    <w:p w14:paraId="52A25D15" w14:textId="77777777" w:rsidR="00155A6C" w:rsidRDefault="00155A6C" w:rsidP="00155A6C">
      <w:pPr>
        <w:pStyle w:val="BodyText"/>
        <w:ind w:left="1440" w:hanging="720"/>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39D9CB2B" w14:textId="77777777" w:rsidR="00155A6C" w:rsidRDefault="00155A6C" w:rsidP="00155A6C">
      <w:pPr>
        <w:pStyle w:val="BodyText"/>
        <w:ind w:left="1440" w:hanging="720"/>
      </w:pPr>
      <w:r>
        <w:t>(r)</w:t>
      </w:r>
      <w:r>
        <w:tab/>
        <w:t>All Settlement calculations are in dollars (USD), unless otherwise noted.</w:t>
      </w:r>
    </w:p>
    <w:p w14:paraId="7353F09B" w14:textId="77777777" w:rsidR="00155A6C" w:rsidRDefault="00155A6C" w:rsidP="00155A6C">
      <w:pPr>
        <w:pStyle w:val="BodyText"/>
        <w:ind w:left="1440" w:hanging="720"/>
      </w:pPr>
      <w:r>
        <w:t>(s)</w:t>
      </w:r>
      <w:r>
        <w:tab/>
        <w:t>Any reference to energy is electrical energy, unless otherwise noted.</w:t>
      </w:r>
    </w:p>
    <w:p w14:paraId="76426F27" w14:textId="3E06EDDD" w:rsidR="00155A6C" w:rsidDel="007E641C" w:rsidRDefault="00155A6C" w:rsidP="00155A6C">
      <w:pPr>
        <w:ind w:left="720" w:hanging="720"/>
        <w:jc w:val="both"/>
        <w:rPr>
          <w:del w:id="27" w:author="ERCOT" w:date="2025-10-21T10:24:00Z" w16du:dateUtc="2025-10-21T15:24:00Z"/>
        </w:rPr>
      </w:pPr>
      <w:del w:id="28" w:author="ERCOT" w:date="2025-10-21T10:24:00Z" w16du:dateUtc="2025-10-21T15:24:00Z">
        <w:r w:rsidDel="007E641C">
          <w:delText>(3)</w:delText>
        </w:r>
        <w:r w:rsidDel="007E641C">
          <w:tab/>
          <w:delText>These provisions apply to giving notice under the Protocols:</w:delText>
        </w:r>
      </w:del>
    </w:p>
    <w:p w14:paraId="6DAF2D51" w14:textId="2AE01193" w:rsidR="00155A6C" w:rsidDel="007E641C" w:rsidRDefault="00155A6C" w:rsidP="00155A6C">
      <w:pPr>
        <w:ind w:left="720" w:hanging="720"/>
        <w:jc w:val="both"/>
        <w:rPr>
          <w:del w:id="29" w:author="ERCOT" w:date="2025-10-21T10:24:00Z" w16du:dateUtc="2025-10-21T15:24:00Z"/>
        </w:rPr>
      </w:pPr>
    </w:p>
    <w:p w14:paraId="746A69E5" w14:textId="7B749A23" w:rsidR="00155A6C" w:rsidDel="007E641C" w:rsidRDefault="00155A6C" w:rsidP="00155A6C">
      <w:pPr>
        <w:ind w:left="1440" w:hanging="720"/>
        <w:jc w:val="both"/>
        <w:rPr>
          <w:del w:id="30" w:author="ERCOT" w:date="2025-10-21T10:24:00Z" w16du:dateUtc="2025-10-21T15:24:00Z"/>
        </w:rPr>
      </w:pPr>
      <w:del w:id="31" w:author="ERCOT" w:date="2025-10-21T10:24:00Z" w16du:dateUtc="2025-10-21T15:24:00Z">
        <w:r w:rsidDel="007E641C">
          <w:delText>(a)</w:delText>
        </w:r>
        <w:r w:rsidDel="007E641C">
          <w:tab/>
          <w:delText>Where</w:delText>
        </w:r>
        <w:r w:rsidRPr="00BC5E3F" w:rsidDel="007E641C">
          <w:delText xml:space="preserve"> these Protocols require an Entity to provide, send, or </w:delText>
        </w:r>
        <w:r w:rsidRPr="002350DC" w:rsidDel="007E641C">
          <w:delText>deliver notice</w:delText>
        </w:r>
        <w:r w:rsidRPr="00BC5E3F" w:rsidDel="007E641C">
          <w:delText>, or to notify another Entity, such notice shall be in writing unless otherwise specified</w:delText>
        </w:r>
        <w:r w:rsidDel="007E641C">
          <w:delText xml:space="preserve">.  Where these Protocols do not specify the method by which written notice should be sent, then the notice may be sent by: </w:delText>
        </w:r>
      </w:del>
    </w:p>
    <w:p w14:paraId="316D5E91" w14:textId="434A29B9" w:rsidR="00155A6C" w:rsidDel="007E641C" w:rsidRDefault="00155A6C" w:rsidP="00155A6C">
      <w:pPr>
        <w:jc w:val="both"/>
        <w:rPr>
          <w:del w:id="32" w:author="ERCOT" w:date="2025-10-21T10:24:00Z" w16du:dateUtc="2025-10-21T15:24:00Z"/>
        </w:rPr>
      </w:pPr>
    </w:p>
    <w:p w14:paraId="4BD1BB90" w14:textId="2D229EC1" w:rsidR="00155A6C" w:rsidDel="007E641C" w:rsidRDefault="00155A6C" w:rsidP="00155A6C">
      <w:pPr>
        <w:tabs>
          <w:tab w:val="left" w:pos="1440"/>
        </w:tabs>
        <w:ind w:left="1440"/>
        <w:jc w:val="both"/>
        <w:rPr>
          <w:del w:id="33" w:author="ERCOT" w:date="2025-10-21T10:24:00Z" w16du:dateUtc="2025-10-21T15:24:00Z"/>
        </w:rPr>
      </w:pPr>
      <w:del w:id="34" w:author="ERCOT" w:date="2025-10-21T10:24:00Z" w16du:dateUtc="2025-10-21T15:24:00Z">
        <w:r w:rsidDel="007E641C">
          <w:delText>(i)</w:delText>
        </w:r>
        <w:r w:rsidDel="007E641C">
          <w:tab/>
          <w:delText>Hand-delivery:</w:delText>
        </w:r>
      </w:del>
    </w:p>
    <w:p w14:paraId="481569D0" w14:textId="24311E9E" w:rsidR="00155A6C" w:rsidDel="007E641C" w:rsidRDefault="00155A6C" w:rsidP="00155A6C">
      <w:pPr>
        <w:tabs>
          <w:tab w:val="left" w:pos="1440"/>
        </w:tabs>
        <w:ind w:left="1440"/>
        <w:jc w:val="both"/>
        <w:rPr>
          <w:del w:id="35" w:author="ERCOT" w:date="2025-10-21T10:24:00Z" w16du:dateUtc="2025-10-21T15:24:00Z"/>
        </w:rPr>
      </w:pPr>
    </w:p>
    <w:p w14:paraId="78893CFB" w14:textId="6FF992E9" w:rsidR="00155A6C" w:rsidDel="007E641C" w:rsidRDefault="00155A6C" w:rsidP="00155A6C">
      <w:pPr>
        <w:tabs>
          <w:tab w:val="left" w:pos="1440"/>
        </w:tabs>
        <w:ind w:left="1440"/>
        <w:jc w:val="both"/>
        <w:rPr>
          <w:del w:id="36" w:author="ERCOT" w:date="2025-10-21T10:24:00Z" w16du:dateUtc="2025-10-21T15:24:00Z"/>
        </w:rPr>
      </w:pPr>
      <w:del w:id="37" w:author="ERCOT" w:date="2025-10-21T10:24:00Z" w16du:dateUtc="2025-10-21T15:24:00Z">
        <w:r w:rsidDel="007E641C">
          <w:delText>(ii)</w:delText>
        </w:r>
        <w:r w:rsidDel="007E641C">
          <w:tab/>
          <w:delText>Electronic mail;</w:delText>
        </w:r>
      </w:del>
    </w:p>
    <w:p w14:paraId="43F56304" w14:textId="5485F346" w:rsidR="00155A6C" w:rsidDel="007E641C" w:rsidRDefault="00155A6C" w:rsidP="00155A6C">
      <w:pPr>
        <w:tabs>
          <w:tab w:val="left" w:pos="1440"/>
        </w:tabs>
        <w:ind w:left="1440"/>
        <w:jc w:val="both"/>
        <w:rPr>
          <w:del w:id="38" w:author="ERCOT" w:date="2025-10-21T10:24:00Z" w16du:dateUtc="2025-10-21T15:24:00Z"/>
        </w:rPr>
      </w:pPr>
    </w:p>
    <w:p w14:paraId="37E477C8" w14:textId="77EC1049" w:rsidR="00155A6C" w:rsidDel="007E641C" w:rsidRDefault="00155A6C" w:rsidP="00155A6C">
      <w:pPr>
        <w:tabs>
          <w:tab w:val="left" w:pos="1440"/>
        </w:tabs>
        <w:ind w:left="1440"/>
        <w:jc w:val="both"/>
        <w:rPr>
          <w:del w:id="39" w:author="ERCOT" w:date="2025-10-21T10:24:00Z" w16du:dateUtc="2025-10-21T15:24:00Z"/>
        </w:rPr>
      </w:pPr>
      <w:del w:id="40" w:author="ERCOT" w:date="2025-10-21T10:24:00Z" w16du:dateUtc="2025-10-21T15:24:00Z">
        <w:r w:rsidDel="007E641C">
          <w:delText>(iii)</w:delText>
        </w:r>
        <w:r w:rsidDel="007E641C">
          <w:tab/>
          <w:delText>Facsimile transmission;</w:delText>
        </w:r>
      </w:del>
    </w:p>
    <w:p w14:paraId="52D3F9A3" w14:textId="3639CB5D" w:rsidR="00155A6C" w:rsidDel="007E641C" w:rsidRDefault="00155A6C" w:rsidP="00155A6C">
      <w:pPr>
        <w:tabs>
          <w:tab w:val="left" w:pos="1440"/>
        </w:tabs>
        <w:ind w:left="1440"/>
        <w:jc w:val="both"/>
        <w:rPr>
          <w:del w:id="41" w:author="ERCOT" w:date="2025-10-21T10:24:00Z" w16du:dateUtc="2025-10-21T15:24:00Z"/>
        </w:rPr>
      </w:pPr>
    </w:p>
    <w:p w14:paraId="291CD515" w14:textId="4AF46DE6" w:rsidR="00155A6C" w:rsidDel="007E641C" w:rsidRDefault="00155A6C" w:rsidP="00155A6C">
      <w:pPr>
        <w:tabs>
          <w:tab w:val="left" w:pos="1440"/>
        </w:tabs>
        <w:ind w:left="2160" w:hanging="720"/>
        <w:jc w:val="both"/>
        <w:rPr>
          <w:del w:id="42" w:author="ERCOT" w:date="2025-10-21T10:24:00Z" w16du:dateUtc="2025-10-21T15:24:00Z"/>
        </w:rPr>
      </w:pPr>
      <w:del w:id="43" w:author="ERCOT" w:date="2025-10-21T10:24:00Z" w16du:dateUtc="2025-10-21T15:24:00Z">
        <w:r w:rsidDel="007E641C">
          <w:delText>(iv)</w:delText>
        </w:r>
        <w:r w:rsidDel="007E641C">
          <w:tab/>
          <w:delText>Overnight delivery service (e.g., Federal Express, DHL or similar service) that requires a signed receipt;</w:delText>
        </w:r>
      </w:del>
    </w:p>
    <w:p w14:paraId="52274B90" w14:textId="1E28DB56" w:rsidR="00155A6C" w:rsidDel="007E641C" w:rsidRDefault="00155A6C" w:rsidP="00155A6C">
      <w:pPr>
        <w:tabs>
          <w:tab w:val="left" w:pos="1440"/>
        </w:tabs>
        <w:ind w:left="1440"/>
        <w:jc w:val="both"/>
        <w:rPr>
          <w:del w:id="44" w:author="ERCOT" w:date="2025-10-21T10:24:00Z" w16du:dateUtc="2025-10-21T15:24:00Z"/>
        </w:rPr>
      </w:pPr>
    </w:p>
    <w:p w14:paraId="488AB159" w14:textId="06E3D449" w:rsidR="00155A6C" w:rsidDel="007E641C" w:rsidRDefault="00155A6C" w:rsidP="00155A6C">
      <w:pPr>
        <w:tabs>
          <w:tab w:val="left" w:pos="1440"/>
        </w:tabs>
        <w:ind w:left="2160" w:hanging="720"/>
        <w:jc w:val="both"/>
        <w:rPr>
          <w:del w:id="45" w:author="ERCOT" w:date="2025-10-21T10:24:00Z" w16du:dateUtc="2025-10-21T15:24:00Z"/>
        </w:rPr>
      </w:pPr>
      <w:bookmarkStart w:id="46" w:name="OLE_LINK1"/>
      <w:bookmarkStart w:id="47" w:name="OLE_LINK2"/>
      <w:del w:id="48" w:author="ERCOT" w:date="2025-10-21T10:24:00Z" w16du:dateUtc="2025-10-21T15:24:00Z">
        <w:r w:rsidDel="007E641C">
          <w:delText>(v)</w:delText>
        </w:r>
        <w:r w:rsidDel="007E641C">
          <w:tab/>
          <w:delText>The Messaging System, Market Notice, or other electronic means provided for by these Protocols</w:delText>
        </w:r>
        <w:bookmarkEnd w:id="46"/>
        <w:bookmarkEnd w:id="47"/>
        <w:r w:rsidDel="007E641C">
          <w:delText>; or</w:delText>
        </w:r>
      </w:del>
    </w:p>
    <w:p w14:paraId="0BC27B9A" w14:textId="6D53B302" w:rsidR="00155A6C" w:rsidDel="007E641C" w:rsidRDefault="00155A6C" w:rsidP="00155A6C">
      <w:pPr>
        <w:tabs>
          <w:tab w:val="left" w:pos="1440"/>
        </w:tabs>
        <w:ind w:left="2160" w:hanging="720"/>
        <w:jc w:val="both"/>
        <w:rPr>
          <w:del w:id="49" w:author="ERCOT" w:date="2025-10-21T10:24:00Z" w16du:dateUtc="2025-10-21T15:24:00Z"/>
        </w:rPr>
      </w:pPr>
    </w:p>
    <w:p w14:paraId="3F0C755F" w14:textId="143A8518" w:rsidR="00155A6C" w:rsidDel="007E641C" w:rsidRDefault="00155A6C" w:rsidP="00155A6C">
      <w:pPr>
        <w:numPr>
          <w:ilvl w:val="0"/>
          <w:numId w:val="22"/>
        </w:numPr>
        <w:tabs>
          <w:tab w:val="left" w:pos="1440"/>
        </w:tabs>
        <w:jc w:val="both"/>
        <w:rPr>
          <w:del w:id="50" w:author="ERCOT" w:date="2025-10-21T10:24:00Z" w16du:dateUtc="2025-10-21T15:24:00Z"/>
        </w:rPr>
      </w:pPr>
      <w:del w:id="51" w:author="ERCOT" w:date="2025-10-21T10:24:00Z" w16du:dateUtc="2025-10-21T15:24:00Z">
        <w:r w:rsidDel="007E641C">
          <w:lastRenderedPageBreak/>
          <w:delText>U.S. Mail, first class postage prepaid, registered (or certified) mail, return receipt requested, properly addressed.</w:delText>
        </w:r>
      </w:del>
    </w:p>
    <w:p w14:paraId="5BFFA0B7" w14:textId="2410A943" w:rsidR="00155A6C" w:rsidDel="007E641C" w:rsidRDefault="00155A6C" w:rsidP="00155A6C">
      <w:pPr>
        <w:ind w:left="427"/>
        <w:jc w:val="both"/>
        <w:rPr>
          <w:del w:id="52" w:author="ERCOT" w:date="2025-10-21T10:24:00Z" w16du:dateUtc="2025-10-21T15:24:00Z"/>
        </w:rPr>
      </w:pPr>
    </w:p>
    <w:p w14:paraId="78C57933" w14:textId="5B8B34ED" w:rsidR="00155A6C" w:rsidDel="007E641C" w:rsidRDefault="00155A6C" w:rsidP="00155A6C">
      <w:pPr>
        <w:ind w:left="1440" w:hanging="720"/>
        <w:jc w:val="both"/>
        <w:rPr>
          <w:del w:id="53" w:author="ERCOT" w:date="2025-10-21T10:24:00Z" w16du:dateUtc="2025-10-21T15:24:00Z"/>
        </w:rPr>
      </w:pPr>
      <w:del w:id="54" w:author="ERCOT" w:date="2025-10-21T10:24:00Z" w16du:dateUtc="2025-10-21T15:24:00Z">
        <w:r w:rsidDel="007E641C">
          <w:delText>(b)</w:delText>
        </w:r>
        <w:r w:rsidDel="007E641C">
          <w:tab/>
          <w:delText xml:space="preserve">Notice by facsimile, electronic mail, the Messaging System, Market Notice, or other electronic means provided for by these Protocols is considered received when sent unless transmitted after 5:00 p.m. local time of the recipient or on a non-Business Day, in which case it is considered received one Business Day after it was sent. </w:delText>
        </w:r>
      </w:del>
    </w:p>
    <w:p w14:paraId="4AC788DF" w14:textId="067A483C" w:rsidR="00155A6C" w:rsidDel="007E641C" w:rsidRDefault="00155A6C" w:rsidP="00155A6C">
      <w:pPr>
        <w:ind w:left="720" w:hanging="720"/>
        <w:jc w:val="both"/>
        <w:rPr>
          <w:del w:id="55" w:author="ERCOT" w:date="2025-10-21T10:24:00Z" w16du:dateUtc="2025-10-21T15:24:00Z"/>
        </w:rPr>
      </w:pPr>
    </w:p>
    <w:p w14:paraId="63DAA9DA" w14:textId="41630D57" w:rsidR="00155A6C" w:rsidDel="007E641C" w:rsidRDefault="00155A6C" w:rsidP="00155A6C">
      <w:pPr>
        <w:ind w:left="1440" w:hanging="720"/>
        <w:jc w:val="both"/>
        <w:rPr>
          <w:del w:id="56" w:author="ERCOT" w:date="2025-10-21T10:24:00Z" w16du:dateUtc="2025-10-21T15:24:00Z"/>
        </w:rPr>
      </w:pPr>
      <w:del w:id="57" w:author="ERCOT" w:date="2025-10-21T10:24:00Z" w16du:dateUtc="2025-10-21T15:24:00Z">
        <w:r w:rsidDel="007E641C">
          <w:delText>(c)</w:delText>
        </w:r>
        <w:r w:rsidDel="007E641C">
          <w:tab/>
          <w:delText xml:space="preserve">Notice by overnight delivery service that requires a signed receipt is considered received on the day that it was received.  </w:delText>
        </w:r>
      </w:del>
    </w:p>
    <w:p w14:paraId="56B2FE0A" w14:textId="10039F98" w:rsidR="00155A6C" w:rsidDel="007E641C" w:rsidRDefault="00155A6C" w:rsidP="00155A6C">
      <w:pPr>
        <w:ind w:left="720" w:hanging="720"/>
        <w:jc w:val="both"/>
        <w:rPr>
          <w:del w:id="58" w:author="ERCOT" w:date="2025-10-21T10:24:00Z" w16du:dateUtc="2025-10-21T15:24:00Z"/>
        </w:rPr>
      </w:pPr>
    </w:p>
    <w:p w14:paraId="2BC8AA6A" w14:textId="1DC5EBCB" w:rsidR="00155A6C" w:rsidDel="007E641C" w:rsidRDefault="00155A6C" w:rsidP="00155A6C">
      <w:pPr>
        <w:ind w:left="1440" w:hanging="720"/>
        <w:jc w:val="both"/>
        <w:rPr>
          <w:del w:id="59" w:author="ERCOT" w:date="2025-10-21T10:24:00Z" w16du:dateUtc="2025-10-21T15:24:00Z"/>
        </w:rPr>
      </w:pPr>
      <w:del w:id="60" w:author="ERCOT" w:date="2025-10-21T10:24:00Z" w16du:dateUtc="2025-10-21T15:24:00Z">
        <w:r w:rsidDel="007E641C">
          <w:delText>(d)</w:delText>
        </w:r>
        <w:r w:rsidDel="007E641C">
          <w:tab/>
          <w:delText>Notice by U.S. Mail is considered received three days after the date it was deposited in the U.S. Mail, first class postage prepaid, registered (or certified) mail, return receipt requested, properly addressed.</w:delText>
        </w:r>
      </w:del>
    </w:p>
    <w:p w14:paraId="4C3E63BF" w14:textId="4CF3826B" w:rsidR="00155A6C" w:rsidDel="007E641C" w:rsidRDefault="00155A6C" w:rsidP="00155A6C">
      <w:pPr>
        <w:ind w:left="720" w:hanging="720"/>
        <w:jc w:val="both"/>
        <w:rPr>
          <w:del w:id="61" w:author="ERCOT" w:date="2025-10-21T10:24:00Z" w16du:dateUtc="2025-10-21T15:24:00Z"/>
        </w:rPr>
      </w:pPr>
    </w:p>
    <w:p w14:paraId="10857BEB" w14:textId="3E1754AD" w:rsidR="00155A6C" w:rsidDel="007E641C" w:rsidRDefault="00155A6C" w:rsidP="00155A6C">
      <w:pPr>
        <w:ind w:left="1440" w:hanging="720"/>
        <w:jc w:val="both"/>
        <w:rPr>
          <w:del w:id="62" w:author="ERCOT" w:date="2025-10-21T10:24:00Z" w16du:dateUtc="2025-10-21T15:24:00Z"/>
        </w:rPr>
      </w:pPr>
      <w:del w:id="63" w:author="ERCOT" w:date="2025-10-21T10:24:00Z" w16du:dateUtc="2025-10-21T15:24:00Z">
        <w:r w:rsidDel="007E641C">
          <w:delText>(e)</w:delText>
        </w:r>
        <w:r w:rsidDel="007E641C">
          <w:tab/>
        </w:r>
        <w:r w:rsidRPr="00C50797" w:rsidDel="007E641C">
          <w:delText xml:space="preserve">If ERCOT is providing notice to a Market Participant as required by the Protocols, then such notice shall be provided to the Market Participant’s </w:delText>
        </w:r>
        <w:r w:rsidRPr="004D0367" w:rsidDel="007E641C">
          <w:delText>Authorized Representative</w:delText>
        </w:r>
        <w:r w:rsidRPr="00C50797" w:rsidDel="007E641C">
          <w:delText xml:space="preserve"> and backup </w:delText>
        </w:r>
        <w:r w:rsidDel="007E641C">
          <w:delText>Authorized Representative</w:delText>
        </w:r>
        <w:r w:rsidRPr="00C50797" w:rsidDel="007E641C">
          <w:delText xml:space="preserve">, in addition to any other person who is required to receive notice under the Protocols. </w:delText>
        </w:r>
        <w:r w:rsidDel="007E641C">
          <w:delText xml:space="preserve"> </w:delText>
        </w:r>
        <w:r w:rsidRPr="00C50797" w:rsidDel="007E641C">
          <w:delText xml:space="preserve">If ERCOT is providing notice to a Market Participant regarding a breach or </w:delText>
        </w:r>
        <w:r w:rsidDel="007E641C">
          <w:delText>d</w:delText>
        </w:r>
        <w:r w:rsidRPr="004D0367" w:rsidDel="007E641C">
          <w:delText>efault</w:delText>
        </w:r>
        <w:r w:rsidRPr="00C50797" w:rsidDel="007E641C">
          <w:delText xml:space="preserve"> under an agreement</w:delText>
        </w:r>
        <w:r w:rsidDel="007E641C">
          <w:delText xml:space="preserve"> </w:delText>
        </w:r>
        <w:r w:rsidRPr="001A230D" w:rsidDel="007E641C">
          <w:delText>contained in the Protocols</w:delText>
        </w:r>
        <w:r w:rsidRPr="00EC4B7D" w:rsidDel="007E641C">
          <w:delText>, then such notice shall be provided to the Market Participant’s contact for notice listed in Section 22, Attachment A</w:delText>
        </w:r>
        <w:r w:rsidDel="007E641C">
          <w:delText>,</w:delText>
        </w:r>
        <w:r w:rsidRPr="00EC4B7D" w:rsidDel="007E641C">
          <w:delText xml:space="preserve"> Standard Form Market Participant Agreement.  If a Market Participant is providing notice to ERCOT as required by the Protocols</w:delText>
        </w:r>
        <w:r w:rsidRPr="00C50797" w:rsidDel="007E641C">
          <w:delText xml:space="preserve"> or as provided under an agreement</w:delText>
        </w:r>
        <w:r w:rsidDel="007E641C">
          <w:delText xml:space="preserve"> contained in the Protocols</w:delText>
        </w:r>
        <w:r w:rsidRPr="00C50797" w:rsidDel="007E641C">
          <w:delText>, then such notice shall be provided to ERCOT’s contact for notice listed in Section 22, Attachment A.</w:delText>
        </w:r>
        <w:r w:rsidDel="007E641C">
          <w:delText xml:space="preserve">  </w:delText>
        </w:r>
      </w:del>
    </w:p>
    <w:p w14:paraId="6BEF9E91" w14:textId="201841FF" w:rsidR="00155A6C" w:rsidDel="007E641C" w:rsidRDefault="00155A6C" w:rsidP="00155A6C">
      <w:pPr>
        <w:ind w:left="720" w:hanging="720"/>
        <w:jc w:val="both"/>
        <w:rPr>
          <w:del w:id="64" w:author="ERCOT" w:date="2025-10-21T10:24:00Z" w16du:dateUtc="2025-10-21T15:24:00Z"/>
        </w:rPr>
      </w:pPr>
    </w:p>
    <w:p w14:paraId="62A3035B" w14:textId="52EA4184" w:rsidR="00155A6C" w:rsidDel="007E641C" w:rsidRDefault="00155A6C" w:rsidP="00155A6C">
      <w:pPr>
        <w:ind w:left="1440" w:hanging="720"/>
        <w:jc w:val="both"/>
        <w:rPr>
          <w:del w:id="65" w:author="ERCOT" w:date="2025-10-21T10:24:00Z" w16du:dateUtc="2025-10-21T15:24:00Z"/>
        </w:rPr>
      </w:pPr>
      <w:del w:id="66" w:author="ERCOT" w:date="2025-10-21T10:24:00Z" w16du:dateUtc="2025-10-21T15:24:00Z">
        <w:r w:rsidDel="007E641C">
          <w:delText>(f)</w:delText>
        </w:r>
        <w:r w:rsidDel="007E641C">
          <w:tab/>
          <w:delText xml:space="preserve">When the Protocols require a notice to be in writing, sending it by electronic mail, the Messaging System, Market Notice, or other electronic means satisfies the requirement that the notice be in writing. </w:delText>
        </w:r>
      </w:del>
    </w:p>
    <w:p w14:paraId="1AC105B7" w14:textId="74D7E5E9" w:rsidR="00E412AD" w:rsidRDefault="00155A6C" w:rsidP="00E412AD">
      <w:pPr>
        <w:pStyle w:val="List"/>
        <w:spacing w:before="120"/>
      </w:pPr>
      <w:r>
        <w:t>(</w:t>
      </w:r>
      <w:ins w:id="67" w:author="ERCOT" w:date="2025-10-21T10:24:00Z" w16du:dateUtc="2025-10-21T15:24:00Z">
        <w:r w:rsidR="007E641C">
          <w:t>3</w:t>
        </w:r>
      </w:ins>
      <w:del w:id="68" w:author="ERCOT" w:date="2025-10-21T10:24:00Z" w16du:dateUtc="2025-10-21T15:24:00Z">
        <w:r w:rsidDel="007E641C">
          <w:delText>4</w:delText>
        </w:r>
      </w:del>
      <w:r>
        <w:t>)</w:t>
      </w:r>
      <w:r>
        <w:tab/>
        <w:t xml:space="preserve">Nothing in these Protocols may be construed to grant any jurisdiction or authority to NERC or FERC that they do not otherwise have. </w:t>
      </w:r>
    </w:p>
    <w:p w14:paraId="44D13FFA" w14:textId="77777777" w:rsidR="00E412AD" w:rsidRPr="008265F5" w:rsidRDefault="00E412AD" w:rsidP="00E412AD">
      <w:pPr>
        <w:pStyle w:val="H2"/>
        <w:rPr>
          <w:ins w:id="69" w:author="ERCOT" w:date="2025-10-21T10:08:00Z" w16du:dateUtc="2025-10-21T15:08:00Z"/>
        </w:rPr>
      </w:pPr>
      <w:ins w:id="70" w:author="ERCOT" w:date="2025-10-21T10:08:00Z" w16du:dateUtc="2025-10-21T15:08:00Z">
        <w:r>
          <w:t>1.8</w:t>
        </w:r>
        <w:r>
          <w:tab/>
          <w:t xml:space="preserve">Notice </w:t>
        </w:r>
      </w:ins>
    </w:p>
    <w:p w14:paraId="2A90280C" w14:textId="16D0C186" w:rsidR="00E412AD" w:rsidRDefault="00E412AD" w:rsidP="00E412AD">
      <w:pPr>
        <w:ind w:left="720" w:hanging="720"/>
        <w:jc w:val="both"/>
        <w:rPr>
          <w:ins w:id="71" w:author="ERCOT" w:date="2025-10-21T10:08:00Z" w16du:dateUtc="2025-10-21T15:08:00Z"/>
        </w:rPr>
      </w:pPr>
      <w:ins w:id="72" w:author="ERCOT" w:date="2025-10-21T10:08:00Z" w16du:dateUtc="2025-10-21T15:08:00Z">
        <w:r>
          <w:t>(1)</w:t>
        </w:r>
        <w:r>
          <w:tab/>
          <w:t xml:space="preserve">These provisions apply to giving </w:t>
        </w:r>
      </w:ins>
      <w:ins w:id="73" w:author="ERCOT" w:date="2025-11-03T09:45:00Z" w16du:dateUtc="2025-11-03T15:45:00Z">
        <w:r w:rsidR="002C4C7B">
          <w:t>N</w:t>
        </w:r>
      </w:ins>
      <w:ins w:id="74" w:author="ERCOT" w:date="2025-10-21T10:08:00Z" w16du:dateUtc="2025-10-21T15:08:00Z">
        <w:r>
          <w:t>otice under the Protocols:</w:t>
        </w:r>
      </w:ins>
    </w:p>
    <w:p w14:paraId="775D201C" w14:textId="77777777" w:rsidR="00E412AD" w:rsidRDefault="00E412AD" w:rsidP="00E412AD">
      <w:pPr>
        <w:ind w:left="720" w:hanging="720"/>
        <w:jc w:val="both"/>
        <w:rPr>
          <w:ins w:id="75" w:author="ERCOT" w:date="2025-10-21T10:08:00Z" w16du:dateUtc="2025-10-21T15:08:00Z"/>
        </w:rPr>
      </w:pPr>
    </w:p>
    <w:p w14:paraId="4AA5C483" w14:textId="599C4611" w:rsidR="00E412AD" w:rsidRDefault="00E412AD" w:rsidP="00E412AD">
      <w:pPr>
        <w:ind w:left="1440" w:hanging="720"/>
        <w:jc w:val="both"/>
        <w:rPr>
          <w:ins w:id="76" w:author="ERCOT" w:date="2025-10-21T10:08:00Z" w16du:dateUtc="2025-10-21T15:08:00Z"/>
        </w:rPr>
      </w:pPr>
      <w:ins w:id="77" w:author="ERCOT" w:date="2025-10-21T10:08:00Z" w16du:dateUtc="2025-10-21T15:08:00Z">
        <w:r>
          <w:t>(a)</w:t>
        </w:r>
        <w:r>
          <w:tab/>
          <w:t>Where</w:t>
        </w:r>
        <w:r w:rsidRPr="00BC5E3F">
          <w:t xml:space="preserve"> these Protocols require an Entity to provide, send, or </w:t>
        </w:r>
        <w:r w:rsidRPr="002350DC">
          <w:t xml:space="preserve">deliver </w:t>
        </w:r>
      </w:ins>
      <w:ins w:id="78" w:author="ERCOT" w:date="2025-11-03T09:45:00Z" w16du:dateUtc="2025-11-03T15:45:00Z">
        <w:r w:rsidR="002C4C7B">
          <w:t>N</w:t>
        </w:r>
      </w:ins>
      <w:ins w:id="79" w:author="ERCOT" w:date="2025-10-21T10:08:00Z" w16du:dateUtc="2025-10-21T15:08:00Z">
        <w:r w:rsidRPr="002350DC">
          <w:t>otice</w:t>
        </w:r>
        <w:r w:rsidRPr="00BC5E3F">
          <w:t xml:space="preserve">, or to notify another Entity, such </w:t>
        </w:r>
      </w:ins>
      <w:ins w:id="80" w:author="ERCOT" w:date="2025-11-03T09:45:00Z" w16du:dateUtc="2025-11-03T15:45:00Z">
        <w:r w:rsidR="002C4C7B">
          <w:t>N</w:t>
        </w:r>
      </w:ins>
      <w:ins w:id="81" w:author="ERCOT" w:date="2025-10-21T10:08:00Z" w16du:dateUtc="2025-10-21T15:08:00Z">
        <w:r w:rsidRPr="00BC5E3F">
          <w:t>otice shall be in writing unless otherwise specified</w:t>
        </w:r>
        <w:r>
          <w:t xml:space="preserve">.  Where these Protocols do not specify the method by which written </w:t>
        </w:r>
      </w:ins>
      <w:ins w:id="82" w:author="ERCOT" w:date="2025-11-03T09:45:00Z" w16du:dateUtc="2025-11-03T15:45:00Z">
        <w:r w:rsidR="002C4C7B">
          <w:t>N</w:t>
        </w:r>
      </w:ins>
      <w:ins w:id="83" w:author="ERCOT" w:date="2025-10-21T10:08:00Z" w16du:dateUtc="2025-10-21T15:08:00Z">
        <w:r>
          <w:t xml:space="preserve">otice should be sent, then the </w:t>
        </w:r>
      </w:ins>
      <w:ins w:id="84" w:author="ERCOT" w:date="2025-11-03T09:45:00Z" w16du:dateUtc="2025-11-03T15:45:00Z">
        <w:r w:rsidR="002C4C7B">
          <w:t>N</w:t>
        </w:r>
      </w:ins>
      <w:ins w:id="85" w:author="ERCOT" w:date="2025-10-21T10:08:00Z" w16du:dateUtc="2025-10-21T15:08:00Z">
        <w:r>
          <w:t xml:space="preserve">otice may be sent by: </w:t>
        </w:r>
      </w:ins>
    </w:p>
    <w:p w14:paraId="5470B69F" w14:textId="77777777" w:rsidR="00E412AD" w:rsidRDefault="00E412AD" w:rsidP="00E412AD">
      <w:pPr>
        <w:jc w:val="both"/>
        <w:rPr>
          <w:ins w:id="86" w:author="ERCOT" w:date="2025-10-21T10:08:00Z" w16du:dateUtc="2025-10-21T15:08:00Z"/>
        </w:rPr>
      </w:pPr>
    </w:p>
    <w:p w14:paraId="031AD439" w14:textId="77777777" w:rsidR="00E412AD" w:rsidRDefault="00E412AD" w:rsidP="00E412AD">
      <w:pPr>
        <w:tabs>
          <w:tab w:val="left" w:pos="1440"/>
        </w:tabs>
        <w:ind w:left="1440"/>
        <w:jc w:val="both"/>
        <w:rPr>
          <w:ins w:id="87" w:author="ERCOT" w:date="2025-10-21T10:08:00Z" w16du:dateUtc="2025-10-21T15:08:00Z"/>
        </w:rPr>
      </w:pPr>
      <w:ins w:id="88" w:author="ERCOT" w:date="2025-10-21T10:08:00Z" w16du:dateUtc="2025-10-21T15:08:00Z">
        <w:r>
          <w:t>(i)</w:t>
        </w:r>
        <w:r>
          <w:tab/>
          <w:t>Hand-delivery:</w:t>
        </w:r>
      </w:ins>
    </w:p>
    <w:p w14:paraId="374C35BF" w14:textId="77777777" w:rsidR="00E412AD" w:rsidRDefault="00E412AD" w:rsidP="00E412AD">
      <w:pPr>
        <w:tabs>
          <w:tab w:val="left" w:pos="1440"/>
        </w:tabs>
        <w:ind w:left="1440"/>
        <w:jc w:val="both"/>
        <w:rPr>
          <w:ins w:id="89" w:author="ERCOT" w:date="2025-10-21T10:08:00Z" w16du:dateUtc="2025-10-21T15:08:00Z"/>
        </w:rPr>
      </w:pPr>
    </w:p>
    <w:p w14:paraId="01B6AC38" w14:textId="77777777" w:rsidR="00E412AD" w:rsidRDefault="00E412AD" w:rsidP="00E412AD">
      <w:pPr>
        <w:tabs>
          <w:tab w:val="left" w:pos="1440"/>
        </w:tabs>
        <w:ind w:left="1440"/>
        <w:jc w:val="both"/>
        <w:rPr>
          <w:ins w:id="90" w:author="ERCOT" w:date="2025-10-21T10:08:00Z" w16du:dateUtc="2025-10-21T15:08:00Z"/>
        </w:rPr>
      </w:pPr>
      <w:ins w:id="91" w:author="ERCOT" w:date="2025-10-21T10:08:00Z" w16du:dateUtc="2025-10-21T15:08:00Z">
        <w:r>
          <w:t>(ii)</w:t>
        </w:r>
        <w:r>
          <w:tab/>
          <w:t>Electronic mail;</w:t>
        </w:r>
      </w:ins>
    </w:p>
    <w:p w14:paraId="57F9A3EE" w14:textId="77777777" w:rsidR="00E412AD" w:rsidRDefault="00E412AD" w:rsidP="00E412AD">
      <w:pPr>
        <w:tabs>
          <w:tab w:val="left" w:pos="1440"/>
        </w:tabs>
        <w:ind w:left="1440"/>
        <w:jc w:val="both"/>
        <w:rPr>
          <w:ins w:id="92" w:author="ERCOT" w:date="2025-10-21T10:08:00Z" w16du:dateUtc="2025-10-21T15:08:00Z"/>
        </w:rPr>
      </w:pPr>
    </w:p>
    <w:p w14:paraId="1F12B529" w14:textId="77777777" w:rsidR="00E412AD" w:rsidRDefault="00E412AD" w:rsidP="00E412AD">
      <w:pPr>
        <w:tabs>
          <w:tab w:val="left" w:pos="1440"/>
        </w:tabs>
        <w:ind w:left="2160" w:hanging="720"/>
        <w:jc w:val="both"/>
        <w:rPr>
          <w:ins w:id="93" w:author="ERCOT" w:date="2025-10-21T10:08:00Z" w16du:dateUtc="2025-10-21T15:08:00Z"/>
        </w:rPr>
      </w:pPr>
      <w:ins w:id="94" w:author="ERCOT" w:date="2025-10-21T10:08:00Z" w16du:dateUtc="2025-10-21T15:08:00Z">
        <w:r>
          <w:t>(iii)</w:t>
        </w:r>
        <w:r>
          <w:tab/>
          <w:t>Overnight delivery service (e.g., Federal Express, DHL or similar service) that requires a signed receipt;</w:t>
        </w:r>
      </w:ins>
    </w:p>
    <w:p w14:paraId="2BBCAC41" w14:textId="77777777" w:rsidR="00E412AD" w:rsidRDefault="00E412AD" w:rsidP="00E412AD">
      <w:pPr>
        <w:tabs>
          <w:tab w:val="left" w:pos="1440"/>
        </w:tabs>
        <w:ind w:left="1440"/>
        <w:jc w:val="both"/>
        <w:rPr>
          <w:ins w:id="95" w:author="ERCOT" w:date="2025-10-21T10:08:00Z" w16du:dateUtc="2025-10-21T15:08:00Z"/>
        </w:rPr>
      </w:pPr>
    </w:p>
    <w:p w14:paraId="00290299" w14:textId="77777777" w:rsidR="00E412AD" w:rsidRDefault="00E412AD" w:rsidP="00E412AD">
      <w:pPr>
        <w:tabs>
          <w:tab w:val="left" w:pos="1440"/>
        </w:tabs>
        <w:ind w:left="2160" w:hanging="720"/>
        <w:jc w:val="both"/>
        <w:rPr>
          <w:ins w:id="96" w:author="ERCOT" w:date="2025-10-21T10:08:00Z" w16du:dateUtc="2025-10-21T15:08:00Z"/>
        </w:rPr>
      </w:pPr>
      <w:ins w:id="97" w:author="ERCOT" w:date="2025-10-21T10:08:00Z" w16du:dateUtc="2025-10-21T15:08:00Z">
        <w:r>
          <w:t>(iv)</w:t>
        </w:r>
        <w:r>
          <w:tab/>
          <w:t>The Messaging System, Market Notice, or other electronic means provided for by these Protocols; or</w:t>
        </w:r>
      </w:ins>
    </w:p>
    <w:p w14:paraId="405557E9" w14:textId="77777777" w:rsidR="00E412AD" w:rsidRDefault="00E412AD" w:rsidP="00E412AD">
      <w:pPr>
        <w:tabs>
          <w:tab w:val="left" w:pos="1440"/>
        </w:tabs>
        <w:ind w:left="2160" w:hanging="720"/>
        <w:jc w:val="both"/>
        <w:rPr>
          <w:ins w:id="98" w:author="ERCOT" w:date="2025-10-21T10:08:00Z" w16du:dateUtc="2025-10-21T15:08:00Z"/>
        </w:rPr>
      </w:pPr>
    </w:p>
    <w:p w14:paraId="251A658E" w14:textId="77777777" w:rsidR="00E412AD" w:rsidRDefault="00E412AD" w:rsidP="00E412AD">
      <w:pPr>
        <w:tabs>
          <w:tab w:val="left" w:pos="1440"/>
        </w:tabs>
        <w:ind w:left="2160" w:hanging="720"/>
        <w:jc w:val="both"/>
        <w:rPr>
          <w:ins w:id="99" w:author="ERCOT" w:date="2025-10-21T10:08:00Z" w16du:dateUtc="2025-10-21T15:08:00Z"/>
        </w:rPr>
      </w:pPr>
      <w:ins w:id="100" w:author="ERCOT" w:date="2025-10-21T10:08:00Z" w16du:dateUtc="2025-10-21T15:08:00Z">
        <w:r>
          <w:t>(v)</w:t>
        </w:r>
        <w:r>
          <w:tab/>
          <w:t>U.S. Mail, first class postage prepaid, registered (or certified) mail, return receipt requested, properly addressed.</w:t>
        </w:r>
      </w:ins>
    </w:p>
    <w:p w14:paraId="00B6CDA2" w14:textId="77777777" w:rsidR="00E412AD" w:rsidRDefault="00E412AD" w:rsidP="00E412AD">
      <w:pPr>
        <w:ind w:left="427"/>
        <w:jc w:val="both"/>
        <w:rPr>
          <w:ins w:id="101" w:author="ERCOT" w:date="2025-10-21T10:08:00Z" w16du:dateUtc="2025-10-21T15:08:00Z"/>
        </w:rPr>
      </w:pPr>
    </w:p>
    <w:p w14:paraId="7FFB798B" w14:textId="77777777" w:rsidR="00E412AD" w:rsidRDefault="00E412AD" w:rsidP="00E412AD">
      <w:pPr>
        <w:ind w:left="1440" w:hanging="720"/>
        <w:jc w:val="both"/>
        <w:rPr>
          <w:ins w:id="102" w:author="ERCOT" w:date="2025-10-21T10:08:00Z" w16du:dateUtc="2025-10-21T15:08:00Z"/>
        </w:rPr>
      </w:pPr>
      <w:ins w:id="103" w:author="ERCOT" w:date="2025-10-21T10:08:00Z" w16du:dateUtc="2025-10-21T15:08:00Z">
        <w:r>
          <w:t>(b)</w:t>
        </w:r>
        <w:r>
          <w:tab/>
          <w:t xml:space="preserve">Notice by facsimile, electronic mail, the Messaging System, Market Notice, or other electronic means provided for by these Protocols is considered received when sent unless transmitted after 5:00 p.m. local time of the recipient or on a non-Business Day, in which case it is considered received one Business Day after it was sent. </w:t>
        </w:r>
      </w:ins>
    </w:p>
    <w:p w14:paraId="6D72C474" w14:textId="77777777" w:rsidR="00E412AD" w:rsidRDefault="00E412AD" w:rsidP="00E412AD">
      <w:pPr>
        <w:ind w:left="720" w:hanging="720"/>
        <w:jc w:val="both"/>
        <w:rPr>
          <w:ins w:id="104" w:author="ERCOT" w:date="2025-10-21T10:08:00Z" w16du:dateUtc="2025-10-21T15:08:00Z"/>
        </w:rPr>
      </w:pPr>
    </w:p>
    <w:p w14:paraId="66E77E5D" w14:textId="77777777" w:rsidR="00E412AD" w:rsidRDefault="00E412AD" w:rsidP="00E412AD">
      <w:pPr>
        <w:ind w:left="1440" w:hanging="720"/>
        <w:jc w:val="both"/>
        <w:rPr>
          <w:ins w:id="105" w:author="ERCOT" w:date="2025-10-21T10:08:00Z" w16du:dateUtc="2025-10-21T15:08:00Z"/>
        </w:rPr>
      </w:pPr>
      <w:ins w:id="106" w:author="ERCOT" w:date="2025-10-21T10:08:00Z" w16du:dateUtc="2025-10-21T15:08:00Z">
        <w:r>
          <w:t>(c)</w:t>
        </w:r>
        <w:r>
          <w:tab/>
          <w:t xml:space="preserve">Notice by overnight delivery service that requires a signed receipt is considered received on the day that it was received.  </w:t>
        </w:r>
      </w:ins>
    </w:p>
    <w:p w14:paraId="59E7A919" w14:textId="77777777" w:rsidR="00E412AD" w:rsidRDefault="00E412AD" w:rsidP="00E412AD">
      <w:pPr>
        <w:ind w:left="720" w:hanging="720"/>
        <w:jc w:val="both"/>
        <w:rPr>
          <w:ins w:id="107" w:author="ERCOT" w:date="2025-10-21T10:08:00Z" w16du:dateUtc="2025-10-21T15:08:00Z"/>
        </w:rPr>
      </w:pPr>
    </w:p>
    <w:p w14:paraId="274F12D4" w14:textId="77777777" w:rsidR="00E412AD" w:rsidRDefault="00E412AD" w:rsidP="00E412AD">
      <w:pPr>
        <w:ind w:left="1440" w:hanging="720"/>
        <w:jc w:val="both"/>
        <w:rPr>
          <w:ins w:id="108" w:author="ERCOT" w:date="2025-10-21T10:08:00Z" w16du:dateUtc="2025-10-21T15:08:00Z"/>
        </w:rPr>
      </w:pPr>
      <w:ins w:id="109" w:author="ERCOT" w:date="2025-10-21T10:08:00Z" w16du:dateUtc="2025-10-21T15:08:00Z">
        <w:r>
          <w:t>(d)</w:t>
        </w:r>
        <w:r>
          <w:tab/>
          <w:t>Notice by U.S. Mail is considered received three days after the date it was deposited in the U.S. Mail, first class postage prepaid, registered (or certified) mail, return receipt requested, properly addressed.</w:t>
        </w:r>
      </w:ins>
    </w:p>
    <w:p w14:paraId="1F921454" w14:textId="77777777" w:rsidR="00E412AD" w:rsidRDefault="00E412AD" w:rsidP="00E412AD">
      <w:pPr>
        <w:ind w:left="720" w:hanging="720"/>
        <w:jc w:val="both"/>
        <w:rPr>
          <w:ins w:id="110" w:author="ERCOT" w:date="2025-10-21T10:08:00Z" w16du:dateUtc="2025-10-21T15:08:00Z"/>
        </w:rPr>
      </w:pPr>
    </w:p>
    <w:p w14:paraId="42228EAA" w14:textId="19318C20" w:rsidR="00E412AD" w:rsidRDefault="00E412AD" w:rsidP="00E412AD">
      <w:pPr>
        <w:ind w:left="1440" w:hanging="720"/>
        <w:jc w:val="both"/>
        <w:rPr>
          <w:ins w:id="111" w:author="ERCOT" w:date="2025-10-21T10:08:00Z" w16du:dateUtc="2025-10-21T15:08:00Z"/>
        </w:rPr>
      </w:pPr>
      <w:ins w:id="112" w:author="ERCOT" w:date="2025-10-21T10:08:00Z" w16du:dateUtc="2025-10-21T15:08:00Z">
        <w:r>
          <w:t>(e)</w:t>
        </w:r>
        <w:r>
          <w:tab/>
        </w:r>
        <w:r w:rsidRPr="00C50797">
          <w:t xml:space="preserve">If ERCOT is providing </w:t>
        </w:r>
      </w:ins>
      <w:ins w:id="113" w:author="ERCOT" w:date="2025-11-03T09:46:00Z" w16du:dateUtc="2025-11-03T15:46:00Z">
        <w:r w:rsidR="002C4C7B">
          <w:t>N</w:t>
        </w:r>
      </w:ins>
      <w:ins w:id="114" w:author="ERCOT" w:date="2025-10-21T10:08:00Z" w16du:dateUtc="2025-10-21T15:08:00Z">
        <w:r w:rsidRPr="00C50797">
          <w:t xml:space="preserve">otice to a Market Participant as required by the Protocols, then such </w:t>
        </w:r>
      </w:ins>
      <w:ins w:id="115" w:author="ERCOT" w:date="2025-11-03T09:46:00Z" w16du:dateUtc="2025-11-03T15:46:00Z">
        <w:r w:rsidR="002C4C7B">
          <w:t>N</w:t>
        </w:r>
      </w:ins>
      <w:ins w:id="116" w:author="ERCOT" w:date="2025-10-21T10:08:00Z" w16du:dateUtc="2025-10-21T15:08:00Z">
        <w:r w:rsidRPr="00C50797">
          <w:t xml:space="preserve">otice shall be provided to the Market Participant’s </w:t>
        </w:r>
        <w:r w:rsidRPr="004D0367">
          <w:t>Authorized Representative</w:t>
        </w:r>
        <w:r w:rsidRPr="00C50797">
          <w:t xml:space="preserve"> and backup </w:t>
        </w:r>
        <w:r>
          <w:t>Authorized Representative</w:t>
        </w:r>
        <w:r w:rsidRPr="00C50797">
          <w:t xml:space="preserve">, in addition to any other person who is required to receive </w:t>
        </w:r>
      </w:ins>
      <w:ins w:id="117" w:author="ERCOT" w:date="2025-11-03T09:46:00Z" w16du:dateUtc="2025-11-03T15:46:00Z">
        <w:r w:rsidR="002C4C7B">
          <w:t>N</w:t>
        </w:r>
      </w:ins>
      <w:ins w:id="118" w:author="ERCOT" w:date="2025-10-21T10:08:00Z" w16du:dateUtc="2025-10-21T15:08:00Z">
        <w:r w:rsidRPr="00C50797">
          <w:t xml:space="preserve">otice under the Protocols. </w:t>
        </w:r>
        <w:r>
          <w:t xml:space="preserve"> </w:t>
        </w:r>
        <w:r w:rsidRPr="00C50797">
          <w:t xml:space="preserve">If ERCOT is providing </w:t>
        </w:r>
      </w:ins>
      <w:ins w:id="119" w:author="ERCOT" w:date="2025-11-03T09:46:00Z" w16du:dateUtc="2025-11-03T15:46:00Z">
        <w:r w:rsidR="002C4C7B">
          <w:t>N</w:t>
        </w:r>
      </w:ins>
      <w:ins w:id="120" w:author="ERCOT" w:date="2025-10-21T10:08:00Z" w16du:dateUtc="2025-10-21T15:08:00Z">
        <w:r w:rsidRPr="00C50797">
          <w:t xml:space="preserve">otice to a Market Participant regarding a breach or </w:t>
        </w:r>
        <w:r>
          <w:t>D</w:t>
        </w:r>
        <w:r w:rsidRPr="004D0367">
          <w:t>efault</w:t>
        </w:r>
        <w:r w:rsidRPr="00C50797">
          <w:t xml:space="preserve"> under an </w:t>
        </w:r>
        <w:r>
          <w:t>A</w:t>
        </w:r>
        <w:r w:rsidRPr="00C50797">
          <w:t>greement</w:t>
        </w:r>
        <w:r w:rsidRPr="00EC4B7D">
          <w:t xml:space="preserve">, then such </w:t>
        </w:r>
      </w:ins>
      <w:ins w:id="121" w:author="ERCOT" w:date="2025-11-03T09:46:00Z" w16du:dateUtc="2025-11-03T15:46:00Z">
        <w:r w:rsidR="002C4C7B">
          <w:t>N</w:t>
        </w:r>
      </w:ins>
      <w:ins w:id="122" w:author="ERCOT" w:date="2025-10-21T10:08:00Z" w16du:dateUtc="2025-10-21T15:08:00Z">
        <w:r w:rsidRPr="00EC4B7D">
          <w:t xml:space="preserve">otice </w:t>
        </w:r>
        <w:r>
          <w:t xml:space="preserve">is only required to </w:t>
        </w:r>
        <w:r w:rsidRPr="00EC4B7D">
          <w:t xml:space="preserve">be provided to the Market Participant’s contact for </w:t>
        </w:r>
      </w:ins>
      <w:ins w:id="123" w:author="ERCOT" w:date="2025-11-03T09:46:00Z" w16du:dateUtc="2025-11-03T15:46:00Z">
        <w:r w:rsidR="002C4C7B">
          <w:t>N</w:t>
        </w:r>
      </w:ins>
      <w:ins w:id="124" w:author="ERCOT" w:date="2025-10-21T10:08:00Z" w16du:dateUtc="2025-10-21T15:08:00Z">
        <w:r w:rsidRPr="00EC4B7D">
          <w:t>otice listed in Section 22, Attachment A</w:t>
        </w:r>
        <w:r>
          <w:t>,</w:t>
        </w:r>
        <w:r w:rsidRPr="00EC4B7D">
          <w:t xml:space="preserve"> Standard Form Market Participant Agreement.  If a Market Participant is providing </w:t>
        </w:r>
      </w:ins>
      <w:ins w:id="125" w:author="ERCOT" w:date="2025-11-03T09:46:00Z" w16du:dateUtc="2025-11-03T15:46:00Z">
        <w:r w:rsidR="002C4C7B">
          <w:t>N</w:t>
        </w:r>
      </w:ins>
      <w:ins w:id="126" w:author="ERCOT" w:date="2025-10-21T10:08:00Z" w16du:dateUtc="2025-10-21T15:08:00Z">
        <w:r w:rsidRPr="00EC4B7D">
          <w:t>otice to ERCOT as required by the Protocols</w:t>
        </w:r>
        <w:r w:rsidRPr="00C50797">
          <w:t xml:space="preserve"> or as provided under an </w:t>
        </w:r>
        <w:r>
          <w:t>A</w:t>
        </w:r>
        <w:r w:rsidRPr="00C50797">
          <w:t xml:space="preserve">greement, then such </w:t>
        </w:r>
      </w:ins>
      <w:ins w:id="127" w:author="ERCOT" w:date="2025-11-03T09:46:00Z" w16du:dateUtc="2025-11-03T15:46:00Z">
        <w:r w:rsidR="002C4C7B">
          <w:t>N</w:t>
        </w:r>
      </w:ins>
      <w:ins w:id="128" w:author="ERCOT" w:date="2025-10-21T10:08:00Z" w16du:dateUtc="2025-10-21T15:08:00Z">
        <w:r w:rsidRPr="00C50797">
          <w:t xml:space="preserve">otice shall be provided to ERCOT’s contact for </w:t>
        </w:r>
      </w:ins>
      <w:ins w:id="129" w:author="ERCOT" w:date="2025-11-11T15:36:00Z" w16du:dateUtc="2025-11-11T21:36:00Z">
        <w:r w:rsidR="00005C12">
          <w:t>N</w:t>
        </w:r>
      </w:ins>
      <w:ins w:id="130" w:author="ERCOT" w:date="2025-10-21T10:08:00Z" w16du:dateUtc="2025-10-21T15:08:00Z">
        <w:r w:rsidRPr="00C50797">
          <w:t>otice listed in Section 22, Attachment A.</w:t>
        </w:r>
        <w:r>
          <w:t xml:space="preserve">  </w:t>
        </w:r>
      </w:ins>
    </w:p>
    <w:p w14:paraId="42C7F9C8" w14:textId="77777777" w:rsidR="00E412AD" w:rsidRDefault="00E412AD" w:rsidP="00E412AD">
      <w:pPr>
        <w:ind w:left="720" w:hanging="720"/>
        <w:jc w:val="both"/>
        <w:rPr>
          <w:ins w:id="131" w:author="ERCOT" w:date="2025-10-21T10:08:00Z" w16du:dateUtc="2025-10-21T15:08:00Z"/>
        </w:rPr>
      </w:pPr>
    </w:p>
    <w:p w14:paraId="0CC64853" w14:textId="11F3A29D" w:rsidR="00E412AD" w:rsidRDefault="00E412AD" w:rsidP="00E412AD">
      <w:pPr>
        <w:ind w:left="1440" w:hanging="720"/>
        <w:jc w:val="both"/>
        <w:rPr>
          <w:ins w:id="132" w:author="ERCOT" w:date="2025-10-21T10:08:00Z" w16du:dateUtc="2025-10-21T15:08:00Z"/>
        </w:rPr>
      </w:pPr>
      <w:ins w:id="133" w:author="ERCOT" w:date="2025-10-21T10:08:00Z" w16du:dateUtc="2025-10-21T15:08:00Z">
        <w:r>
          <w:t>(f)</w:t>
        </w:r>
        <w:r>
          <w:tab/>
          <w:t xml:space="preserve">When the Protocols require a </w:t>
        </w:r>
      </w:ins>
      <w:ins w:id="134" w:author="ERCOT" w:date="2025-11-03T09:46:00Z" w16du:dateUtc="2025-11-03T15:46:00Z">
        <w:r w:rsidR="002C4C7B">
          <w:t>N</w:t>
        </w:r>
      </w:ins>
      <w:ins w:id="135" w:author="ERCOT" w:date="2025-10-21T10:08:00Z" w16du:dateUtc="2025-10-21T15:08:00Z">
        <w:r>
          <w:t xml:space="preserve">otice to be in writing, sending it by electronic mail, the Messaging System, Market Notice, or other electronic means satisfies the requirement that the </w:t>
        </w:r>
      </w:ins>
      <w:ins w:id="136" w:author="ERCOT" w:date="2025-11-03T09:46:00Z" w16du:dateUtc="2025-11-03T15:46:00Z">
        <w:r w:rsidR="002C4C7B">
          <w:t>N</w:t>
        </w:r>
      </w:ins>
      <w:ins w:id="137" w:author="ERCOT" w:date="2025-10-21T10:08:00Z" w16du:dateUtc="2025-10-21T15:08:00Z">
        <w:r>
          <w:t xml:space="preserve">otice be in writing. </w:t>
        </w:r>
      </w:ins>
    </w:p>
    <w:p w14:paraId="2DD14363" w14:textId="77777777" w:rsidR="00E412AD" w:rsidRPr="005B6346" w:rsidRDefault="00E412AD" w:rsidP="00E412AD">
      <w:pPr>
        <w:pStyle w:val="H2"/>
        <w:rPr>
          <w:ins w:id="138" w:author="ERCOT" w:date="2025-10-21T10:08:00Z" w16du:dateUtc="2025-10-21T15:08:00Z"/>
        </w:rPr>
      </w:pPr>
      <w:ins w:id="139" w:author="ERCOT" w:date="2025-10-21T10:08:00Z" w16du:dateUtc="2025-10-21T15:08:00Z">
        <w:r w:rsidRPr="005B6346">
          <w:t>1.10</w:t>
        </w:r>
        <w:r w:rsidRPr="005B6346">
          <w:tab/>
          <w:t xml:space="preserve">Right to Audit </w:t>
        </w:r>
      </w:ins>
    </w:p>
    <w:p w14:paraId="5012FF63" w14:textId="4B80571D" w:rsidR="00E412AD" w:rsidRDefault="00E412AD" w:rsidP="00E412AD">
      <w:pPr>
        <w:pStyle w:val="BodyText"/>
        <w:ind w:left="720" w:hanging="720"/>
        <w:rPr>
          <w:ins w:id="140" w:author="ERCOT" w:date="2025-10-21T10:08:00Z" w16du:dateUtc="2025-10-21T15:08:00Z"/>
        </w:rPr>
      </w:pPr>
      <w:ins w:id="141" w:author="ERCOT" w:date="2025-10-21T10:08:00Z" w16du:dateUtc="2025-10-21T15:08:00Z">
        <w:r w:rsidRPr="0086581F">
          <w:t>(1)</w:t>
        </w:r>
        <w:r w:rsidRPr="0086581F">
          <w:tab/>
        </w:r>
        <w:r w:rsidRPr="00AF42F3">
          <w:t xml:space="preserve">A Market Participant shall keep detailed records for a period of three years for all activities giving rise to any information, statement, charge, payment, or computation delivered to ERCOT under the Protocols or pursuant to an </w:t>
        </w:r>
        <w:r>
          <w:t>A</w:t>
        </w:r>
        <w:r w:rsidRPr="00AF42F3">
          <w:t xml:space="preserve">greement. </w:t>
        </w:r>
        <w:r>
          <w:t xml:space="preserve"> </w:t>
        </w:r>
        <w:r w:rsidRPr="00AF42F3">
          <w:t xml:space="preserve">Such records shall be retained and shall be available for audit or examination by ERCOT as hereinafter provided. </w:t>
        </w:r>
        <w:r>
          <w:t xml:space="preserve"> </w:t>
        </w:r>
        <w:r w:rsidRPr="00AF42F3">
          <w:t xml:space="preserve">ERCOT has the right, during Business Hours and upon reasonable </w:t>
        </w:r>
      </w:ins>
      <w:ins w:id="142" w:author="ERCOT" w:date="2025-11-03T09:47:00Z" w16du:dateUtc="2025-11-03T15:47:00Z">
        <w:r w:rsidR="002C4C7B">
          <w:t>N</w:t>
        </w:r>
      </w:ins>
      <w:ins w:id="143" w:author="ERCOT" w:date="2025-10-21T10:08:00Z" w16du:dateUtc="2025-10-21T15:08:00Z">
        <w:r w:rsidRPr="00AF42F3">
          <w:t xml:space="preserve">otice and for reasonable cause, to examine the records of a Market Participant as necessary to </w:t>
        </w:r>
        <w:r w:rsidRPr="00AF42F3">
          <w:lastRenderedPageBreak/>
          <w:t xml:space="preserve">verify the accuracy of any such information, statement, charge, payment, or computation made pursuant to the Protocols or any </w:t>
        </w:r>
        <w:r>
          <w:t>A</w:t>
        </w:r>
        <w:r w:rsidRPr="00AF42F3">
          <w:t xml:space="preserve">greement. </w:t>
        </w:r>
        <w:r>
          <w:t xml:space="preserve"> </w:t>
        </w:r>
        <w:r w:rsidRPr="00AF42F3">
          <w:t xml:space="preserve">If such examination reveals any inaccuracy in such information, statement, charge, payment, or computation, the necessary adjustments shall be promptly made to correct it and, if necessary, to correct the procedures used to support its ongoing accuracy. </w:t>
        </w:r>
      </w:ins>
    </w:p>
    <w:p w14:paraId="7B498369" w14:textId="77777777" w:rsidR="00E412AD" w:rsidRDefault="00E412AD" w:rsidP="002F7DBE">
      <w:pPr>
        <w:pStyle w:val="Heading2"/>
        <w:numPr>
          <w:ilvl w:val="0"/>
          <w:numId w:val="0"/>
        </w:numPr>
      </w:pPr>
      <w:bookmarkStart w:id="144" w:name="_Toc73847662"/>
      <w:bookmarkStart w:id="145" w:name="_Toc118224377"/>
      <w:bookmarkStart w:id="146" w:name="_Toc118909445"/>
      <w:bookmarkStart w:id="147" w:name="_Toc205190238"/>
    </w:p>
    <w:p w14:paraId="7EB5B6D8" w14:textId="6AEC035A" w:rsidR="002F7DBE" w:rsidRDefault="002F7DBE" w:rsidP="002F7DBE">
      <w:pPr>
        <w:pStyle w:val="Heading2"/>
        <w:numPr>
          <w:ilvl w:val="0"/>
          <w:numId w:val="0"/>
        </w:numPr>
      </w:pPr>
      <w:r>
        <w:t>2.1</w:t>
      </w:r>
      <w:r>
        <w:tab/>
        <w:t>DEFINITIONS</w:t>
      </w:r>
      <w:bookmarkEnd w:id="144"/>
      <w:bookmarkEnd w:id="145"/>
      <w:bookmarkEnd w:id="146"/>
      <w:bookmarkEnd w:id="147"/>
    </w:p>
    <w:p w14:paraId="32FCFF40" w14:textId="77777777" w:rsidR="00D362D6" w:rsidRPr="0026216D" w:rsidRDefault="00D362D6" w:rsidP="00D362D6">
      <w:pPr>
        <w:pStyle w:val="H2"/>
        <w:ind w:left="907" w:hanging="907"/>
        <w:rPr>
          <w:ins w:id="148" w:author="ERCOT" w:date="2025-10-21T10:12:00Z" w16du:dateUtc="2025-10-21T15:12:00Z"/>
          <w:b w:val="0"/>
        </w:rPr>
      </w:pPr>
      <w:bookmarkStart w:id="149" w:name="_Toc205190366"/>
      <w:ins w:id="150" w:author="ERCOT" w:date="2025-10-21T10:12:00Z" w16du:dateUtc="2025-10-21T15:12:00Z">
        <w:r w:rsidRPr="0026216D">
          <w:t>Default</w:t>
        </w:r>
      </w:ins>
    </w:p>
    <w:p w14:paraId="4F8272E2" w14:textId="0B34961F" w:rsidR="00305019" w:rsidRDefault="00D362D6" w:rsidP="00D362D6">
      <w:pPr>
        <w:pStyle w:val="BodyText"/>
        <w:spacing w:before="240"/>
      </w:pPr>
      <w:ins w:id="151" w:author="ERCOT" w:date="2025-10-21T10:12:00Z" w16du:dateUtc="2025-10-21T15:12:00Z">
        <w:r w:rsidRPr="0026216D">
          <w:t xml:space="preserve">An event, </w:t>
        </w:r>
        <w:r>
          <w:t xml:space="preserve">including an uncured Material Breach, </w:t>
        </w:r>
        <w:r w:rsidRPr="0026216D">
          <w:t xml:space="preserve">as more particularly defined in the Protocols or any </w:t>
        </w:r>
        <w:r>
          <w:t>A</w:t>
        </w:r>
        <w:r w:rsidRPr="0026216D">
          <w:t xml:space="preserve">greements, that gives rise to certain remedies </w:t>
        </w:r>
        <w:r>
          <w:t xml:space="preserve">under the Protocols or </w:t>
        </w:r>
        <w:r w:rsidRPr="0026216D">
          <w:t xml:space="preserve">an </w:t>
        </w:r>
        <w:r>
          <w:t>A</w:t>
        </w:r>
        <w:r w:rsidRPr="0026216D">
          <w:t>greement.</w:t>
        </w:r>
        <w:r>
          <w:t xml:space="preserve"> </w:t>
        </w:r>
      </w:ins>
    </w:p>
    <w:p w14:paraId="2D414666" w14:textId="524B63ED" w:rsidR="002F7DBE" w:rsidRPr="00D5497B" w:rsidRDefault="002F7DBE" w:rsidP="002F7DBE">
      <w:pPr>
        <w:pStyle w:val="H2"/>
        <w:ind w:left="907" w:hanging="907"/>
        <w:rPr>
          <w:b w:val="0"/>
        </w:rPr>
      </w:pPr>
      <w:r w:rsidRPr="00D5497B">
        <w:t>Force Majeure Eve</w:t>
      </w:r>
      <w:bookmarkEnd w:id="149"/>
      <w:r w:rsidRPr="00D5497B">
        <w:t xml:space="preserve">nt </w:t>
      </w:r>
    </w:p>
    <w:p w14:paraId="3C369338" w14:textId="07155865" w:rsidR="002F7DBE" w:rsidRDefault="002F7DBE" w:rsidP="002F7DBE">
      <w:pPr>
        <w:pStyle w:val="BodyText"/>
      </w:pPr>
      <w:r>
        <w:t xml:space="preserve">Any event beyond the reasonable control of, and that occurs without the fault or negligence of, an Entity whose </w:t>
      </w:r>
      <w:ins w:id="152" w:author="ERCOT" w:date="2025-10-21T10:25:00Z" w16du:dateUtc="2025-10-21T15:25:00Z">
        <w:r w:rsidR="0058611F">
          <w:t xml:space="preserve">failure to </w:t>
        </w:r>
      </w:ins>
      <w:r>
        <w:t>perform</w:t>
      </w:r>
      <w:del w:id="153" w:author="ERCOT" w:date="2025-10-21T10:25:00Z" w16du:dateUtc="2025-10-21T15:25:00Z">
        <w:r w:rsidDel="0058611F">
          <w:delText>ance</w:delText>
        </w:r>
      </w:del>
      <w:r>
        <w:t xml:space="preserve"> </w:t>
      </w:r>
      <w:ins w:id="154" w:author="ERCOT" w:date="2025-10-21T10:25:00Z" w16du:dateUtc="2025-10-21T15:25:00Z">
        <w:r w:rsidR="0058611F">
          <w:t>was proximately caused</w:t>
        </w:r>
      </w:ins>
      <w:del w:id="155" w:author="ERCOT" w:date="2025-10-21T10:25:00Z" w16du:dateUtc="2025-10-21T15:25:00Z">
        <w:r w:rsidDel="0058611F">
          <w:delText>is prevented</w:delText>
        </w:r>
      </w:del>
      <w:r>
        <w:t xml:space="preserve"> by the occurrence of such event.  Examples of such a Force Majeure Event may include the following, subject to the limitations of the above sentence:  an act of God, labor disturbance, act of the public enemy, war, insurrection, riot, fire, </w:t>
      </w:r>
      <w:del w:id="156" w:author="ERCOT" w:date="2025-10-21T10:26:00Z" w16du:dateUtc="2025-10-21T15:26:00Z">
        <w:r w:rsidDel="0058611F">
          <w:delText xml:space="preserve">storm </w:delText>
        </w:r>
      </w:del>
      <w:ins w:id="157" w:author="ERCOT" w:date="2025-10-21T10:26:00Z" w16du:dateUtc="2025-10-21T15:26:00Z">
        <w:r w:rsidR="0058611F">
          <w:t>hurricane, tornado, lightning strike,</w:t>
        </w:r>
      </w:ins>
      <w:del w:id="158" w:author="ERCOT" w:date="2025-10-21T10:26:00Z" w16du:dateUtc="2025-10-21T15:26:00Z">
        <w:r w:rsidDel="0058611F">
          <w:delText>or</w:delText>
        </w:r>
      </w:del>
      <w:r>
        <w:t xml:space="preserve"> flood, explosion, breakage or accident to machinery or equipment, or a curtailment, order, regulation or restriction imposed by governmental, military, or lawfully established civilian authorities.</w:t>
      </w:r>
      <w:ins w:id="159" w:author="ERCOT" w:date="2025-10-21T10:27:00Z" w16du:dateUtc="2025-10-21T15:27:00Z">
        <w:r w:rsidR="0058611F">
          <w:t xml:space="preserve">  </w:t>
        </w:r>
        <w:r w:rsidR="0058611F" w:rsidRPr="00545275">
          <w:t>Notwithstanding the foregoing, a Force Majeure Event does not include any action taken by the P</w:t>
        </w:r>
      </w:ins>
      <w:ins w:id="160" w:author="ERCOT" w:date="2025-10-21T10:28:00Z" w16du:dateUtc="2025-10-21T15:28:00Z">
        <w:r w:rsidR="006C6E49">
          <w:t>ublic Utility Commission of Te</w:t>
        </w:r>
      </w:ins>
      <w:ins w:id="161" w:author="ERCOT" w:date="2025-10-21T10:29:00Z" w16du:dateUtc="2025-10-21T15:29:00Z">
        <w:r w:rsidR="006C6E49">
          <w:t>xas (P</w:t>
        </w:r>
      </w:ins>
      <w:ins w:id="162" w:author="ERCOT" w:date="2025-10-21T10:27:00Z" w16du:dateUtc="2025-10-21T15:27:00Z">
        <w:r w:rsidR="0058611F" w:rsidRPr="00545275">
          <w:t>UCT</w:t>
        </w:r>
      </w:ins>
      <w:ins w:id="163" w:author="ERCOT" w:date="2025-10-21T10:29:00Z" w16du:dateUtc="2025-10-21T15:29:00Z">
        <w:r w:rsidR="006C6E49">
          <w:t>)</w:t>
        </w:r>
      </w:ins>
      <w:ins w:id="164" w:author="ERCOT" w:date="2025-10-21T10:27:00Z" w16du:dateUtc="2025-10-21T15:27:00Z">
        <w:r w:rsidR="0058611F" w:rsidRPr="00545275">
          <w:t xml:space="preserve"> or ERCOT, nor does it include wholesale prices whether or not resulting from a Force Majeure Event, nor any event caused in whole or in part by a failure to follow Good Utility Practice, or to satisfy requirements under applicable law or the Protocols regarding weatherization or physical resiliency.</w:t>
        </w:r>
      </w:ins>
    </w:p>
    <w:p w14:paraId="50782E86" w14:textId="77777777" w:rsidR="002F7DBE" w:rsidRPr="004222A1" w:rsidRDefault="002F7DBE" w:rsidP="002F7DBE">
      <w:pPr>
        <w:pStyle w:val="H2"/>
        <w:keepNext w:val="0"/>
        <w:rPr>
          <w:b w:val="0"/>
        </w:rPr>
      </w:pPr>
      <w:r w:rsidRPr="004222A1">
        <w:t>Market Participant</w:t>
      </w:r>
    </w:p>
    <w:p w14:paraId="2D9DB18F" w14:textId="446F2FD3" w:rsidR="002F7DBE" w:rsidRDefault="002F7DBE" w:rsidP="002F7DBE">
      <w:pPr>
        <w:pStyle w:val="BodyText"/>
      </w:pPr>
      <w:r>
        <w:t xml:space="preserve">An Entity, other than ERCOT, that </w:t>
      </w:r>
      <w:ins w:id="165" w:author="ERCOT" w:date="2025-10-21T10:30:00Z" w16du:dateUtc="2025-10-21T15:30:00Z">
        <w:r w:rsidR="000C6A9A" w:rsidRPr="00545275">
          <w:t xml:space="preserve">has executed a </w:t>
        </w:r>
      </w:ins>
      <w:ins w:id="166" w:author="ERCOT" w:date="2025-11-10T09:37:00Z">
        <w:r w:rsidR="0042292C" w:rsidRPr="0042292C">
          <w:t>Standard Form Market Participant</w:t>
        </w:r>
        <w:r w:rsidR="0042292C" w:rsidRPr="0042292C">
          <w:br/>
          <w:t>Agreement (Section 22, Attachment A, Standard Form Market Participant Agreement)</w:t>
        </w:r>
      </w:ins>
      <w:ins w:id="167" w:author="ERCOT" w:date="2025-10-21T10:30:00Z" w16du:dateUtc="2025-10-21T15:30:00Z">
        <w:r w:rsidR="000C6A9A" w:rsidRPr="00545275">
          <w:t xml:space="preserve"> and is registered with ERCOT under one or more of the following categories:</w:t>
        </w:r>
      </w:ins>
      <w:del w:id="168" w:author="ERCOT" w:date="2025-10-21T10:30:00Z" w16du:dateUtc="2025-10-21T15:30:00Z">
        <w:r w:rsidDel="000C6A9A">
          <w:delText xml:space="preserve">engages in any activity that is in whole or in part the subject of these Protocols, regardless of whether that Entity has signed an Agreement with ERCOT.  Examples of such an Entity include but are not limited to the following: </w:delText>
        </w:r>
      </w:del>
    </w:p>
    <w:p w14:paraId="15B17D7D" w14:textId="77777777" w:rsidR="002F7DBE" w:rsidRDefault="002F7DBE" w:rsidP="002F7DBE">
      <w:pPr>
        <w:pStyle w:val="BodyText"/>
      </w:pPr>
      <w:r>
        <w:t>(a)</w:t>
      </w:r>
      <w:r>
        <w:tab/>
        <w:t xml:space="preserve">Load Serving Entity (LSE); </w:t>
      </w:r>
    </w:p>
    <w:p w14:paraId="5527E346" w14:textId="77777777" w:rsidR="002F7DBE" w:rsidRDefault="002F7DBE" w:rsidP="002F7DBE">
      <w:pPr>
        <w:pStyle w:val="BodyText"/>
      </w:pPr>
      <w:r>
        <w:t>(b)</w:t>
      </w:r>
      <w:r>
        <w:tab/>
        <w:t xml:space="preserve">Qualified Scheduling Entity (QSE); </w:t>
      </w:r>
    </w:p>
    <w:p w14:paraId="7646DD7A" w14:textId="77777777" w:rsidR="002F7DBE" w:rsidRDefault="002F7DBE" w:rsidP="002F7DBE">
      <w:pPr>
        <w:pStyle w:val="BodyText"/>
      </w:pPr>
      <w:r>
        <w:t>(c)</w:t>
      </w:r>
      <w:r>
        <w:tab/>
        <w:t xml:space="preserve">Transmission and/or Distribution Service Provider (TDSP); </w:t>
      </w:r>
    </w:p>
    <w:p w14:paraId="17AB847D" w14:textId="77777777" w:rsidR="002F7DBE" w:rsidRDefault="002F7DBE" w:rsidP="002F7DBE">
      <w:pPr>
        <w:pStyle w:val="BodyText"/>
      </w:pPr>
      <w:r>
        <w:t>(d)</w:t>
      </w:r>
      <w:r>
        <w:tab/>
        <w:t xml:space="preserve">Congestion Revenue Right (CRR) Account Holder; </w:t>
      </w:r>
    </w:p>
    <w:p w14:paraId="2A0669EE" w14:textId="77777777" w:rsidR="002F7DBE" w:rsidRDefault="002F7DBE" w:rsidP="002F7DBE">
      <w:pPr>
        <w:pStyle w:val="BodyText"/>
      </w:pPr>
      <w:r>
        <w:t>(e)</w:t>
      </w:r>
      <w:r>
        <w:tab/>
        <w:t xml:space="preserve">Resource Entity; </w:t>
      </w:r>
    </w:p>
    <w:p w14:paraId="531AA3FB" w14:textId="77777777" w:rsidR="002F7DBE" w:rsidRDefault="002F7DBE" w:rsidP="002F7DBE">
      <w:pPr>
        <w:pStyle w:val="BodyText"/>
      </w:pPr>
      <w:r>
        <w:lastRenderedPageBreak/>
        <w:t>(f)</w:t>
      </w:r>
      <w:r>
        <w:tab/>
      </w:r>
      <w:r w:rsidRPr="000F6934">
        <w:t>Independent Market Information System Registered Entity</w:t>
      </w:r>
      <w:r>
        <w:t xml:space="preserve"> (IMRE); and </w:t>
      </w:r>
    </w:p>
    <w:p w14:paraId="4011A9D4" w14:textId="77777777" w:rsidR="002F7DBE" w:rsidRDefault="002F7DBE" w:rsidP="002F7DBE">
      <w:pPr>
        <w:pStyle w:val="BodyText"/>
      </w:pPr>
      <w:r>
        <w:t>(g)</w:t>
      </w:r>
      <w:r>
        <w:tab/>
        <w:t xml:space="preserve">Renewable Energy Credit (REC)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7DBE" w:rsidRPr="004B32CF" w14:paraId="12F2E105" w14:textId="77777777" w:rsidTr="001451D2">
        <w:trPr>
          <w:trHeight w:val="386"/>
        </w:trPr>
        <w:tc>
          <w:tcPr>
            <w:tcW w:w="9350" w:type="dxa"/>
            <w:shd w:val="pct12" w:color="auto" w:fill="auto"/>
          </w:tcPr>
          <w:p w14:paraId="00ACF519" w14:textId="77777777" w:rsidR="002F7DBE" w:rsidRPr="004B32CF" w:rsidRDefault="002F7DBE" w:rsidP="001451D2">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373B6" w14:textId="77777777" w:rsidR="002F7DBE" w:rsidRPr="00E55E72" w:rsidRDefault="002F7DBE" w:rsidP="001451D2">
            <w:pPr>
              <w:tabs>
                <w:tab w:val="left" w:pos="900"/>
              </w:tabs>
              <w:spacing w:after="240"/>
              <w:ind w:left="900" w:hanging="900"/>
              <w:outlineLvl w:val="1"/>
              <w:rPr>
                <w:b/>
              </w:rPr>
            </w:pPr>
            <w:r w:rsidRPr="00E55E72">
              <w:rPr>
                <w:b/>
              </w:rPr>
              <w:t>Market Participant</w:t>
            </w:r>
          </w:p>
          <w:p w14:paraId="64BAC65D" w14:textId="6B3DA850" w:rsidR="002F7DBE" w:rsidRDefault="002F7DBE" w:rsidP="001451D2">
            <w:pPr>
              <w:spacing w:after="240"/>
            </w:pPr>
            <w:r w:rsidRPr="00E55E72">
              <w:t xml:space="preserve">An Entity, other than ERCOT, </w:t>
            </w:r>
            <w:ins w:id="169" w:author="ERCOT" w:date="2025-11-10T09:46:00Z" w16du:dateUtc="2025-11-10T15:46:00Z">
              <w:r w:rsidR="00FC1692">
                <w:t xml:space="preserve">that </w:t>
              </w:r>
              <w:r w:rsidR="00FC1692" w:rsidRPr="00545275">
                <w:t xml:space="preserve">has executed a </w:t>
              </w:r>
              <w:bookmarkStart w:id="170" w:name="_Hlk213769034"/>
              <w:r w:rsidR="00FC1692" w:rsidRPr="0042292C">
                <w:t>Standard Form Market Participant</w:t>
              </w:r>
              <w:r w:rsidR="00FC1692" w:rsidRPr="0042292C">
                <w:br/>
                <w:t>Agreement (Section 22, Attachment A, Standard Form Market Participant Agreement)</w:t>
              </w:r>
              <w:r w:rsidR="00FC1692" w:rsidRPr="00545275">
                <w:t xml:space="preserve"> </w:t>
              </w:r>
              <w:bookmarkEnd w:id="170"/>
              <w:r w:rsidR="00FC1692" w:rsidRPr="00545275">
                <w:t xml:space="preserve">and </w:t>
              </w:r>
              <w:r w:rsidR="00FC1692" w:rsidRPr="00FC1692">
                <w:t>is registered with ERCOT under one or more of the following categories:</w:t>
              </w:r>
            </w:ins>
            <w:del w:id="171" w:author="ERCOT" w:date="2025-10-21T10:31:00Z" w16du:dateUtc="2025-10-21T15:31:00Z">
              <w:r w:rsidRPr="00E55E72" w:rsidDel="000C6A9A">
                <w:delText>that engages in any activity that is in whole or in part the subject of these Protocols, regardless of whether that Entity has signed an Agreement with ERCOT.  Examples of such an Entity include but are not limited to the following:</w:delText>
              </w:r>
            </w:del>
          </w:p>
          <w:p w14:paraId="6C58BA6D" w14:textId="77777777" w:rsidR="002F7DBE" w:rsidRDefault="002F7DBE" w:rsidP="001451D2">
            <w:pPr>
              <w:spacing w:after="240"/>
            </w:pPr>
            <w:r>
              <w:t xml:space="preserve">(a) </w:t>
            </w:r>
            <w:r>
              <w:tab/>
            </w:r>
            <w:r w:rsidRPr="000F6934">
              <w:t>Load Serving Entity</w:t>
            </w:r>
            <w:r>
              <w:t xml:space="preserve"> (</w:t>
            </w:r>
            <w:r w:rsidRPr="00E55E72">
              <w:t>LSE</w:t>
            </w:r>
            <w:r>
              <w:t>);</w:t>
            </w:r>
          </w:p>
          <w:p w14:paraId="22F4E3FB" w14:textId="77777777" w:rsidR="002F7DBE" w:rsidRDefault="002F7DBE" w:rsidP="001451D2">
            <w:pPr>
              <w:spacing w:after="240"/>
            </w:pPr>
            <w:r>
              <w:t xml:space="preserve">(b) </w:t>
            </w:r>
            <w:r>
              <w:tab/>
            </w:r>
            <w:r w:rsidRPr="000F6934">
              <w:t>Qualified Scheduling Entity</w:t>
            </w:r>
            <w:r>
              <w:t xml:space="preserve"> (</w:t>
            </w:r>
            <w:r w:rsidRPr="00E55E72">
              <w:t>QSE</w:t>
            </w:r>
            <w:r>
              <w:t>);</w:t>
            </w:r>
          </w:p>
          <w:p w14:paraId="27DADBBE" w14:textId="77777777" w:rsidR="002F7DBE" w:rsidRDefault="002F7DBE" w:rsidP="001451D2">
            <w:pPr>
              <w:spacing w:after="240"/>
            </w:pPr>
            <w:r>
              <w:t>(c)</w:t>
            </w:r>
            <w:r>
              <w:tab/>
            </w:r>
            <w:r w:rsidRPr="000F6934">
              <w:t>Transmission and/or Distribution Service Provider</w:t>
            </w:r>
            <w:r>
              <w:t xml:space="preserve"> (</w:t>
            </w:r>
            <w:r w:rsidRPr="00E55E72">
              <w:t>TDSP</w:t>
            </w:r>
            <w:r>
              <w:t>);</w:t>
            </w:r>
          </w:p>
          <w:p w14:paraId="122CCD69" w14:textId="77777777" w:rsidR="002F7DBE" w:rsidRDefault="002F7DBE" w:rsidP="001451D2">
            <w:pPr>
              <w:spacing w:after="240"/>
            </w:pPr>
            <w:r>
              <w:t xml:space="preserve">(d) </w:t>
            </w:r>
            <w:r>
              <w:tab/>
              <w:t>Direct Current Tie Operator (</w:t>
            </w:r>
            <w:r w:rsidRPr="00E55E72">
              <w:t>DCTO</w:t>
            </w:r>
            <w:r>
              <w:t>);</w:t>
            </w:r>
          </w:p>
          <w:p w14:paraId="5BD0F043" w14:textId="77777777" w:rsidR="002F7DBE" w:rsidRDefault="002F7DBE" w:rsidP="001451D2">
            <w:pPr>
              <w:spacing w:after="240"/>
            </w:pPr>
            <w:r>
              <w:t xml:space="preserve">(e) </w:t>
            </w:r>
            <w:r>
              <w:tab/>
            </w:r>
            <w:r w:rsidRPr="000F6934">
              <w:t>Congestion Revenue Right</w:t>
            </w:r>
            <w:r>
              <w:t xml:space="preserve"> (</w:t>
            </w:r>
            <w:r w:rsidRPr="00E55E72">
              <w:t>CRR</w:t>
            </w:r>
            <w:r>
              <w:t>) Account Holder;</w:t>
            </w:r>
          </w:p>
          <w:p w14:paraId="799E203D" w14:textId="77777777" w:rsidR="002F7DBE" w:rsidRDefault="002F7DBE" w:rsidP="001451D2">
            <w:pPr>
              <w:spacing w:after="240"/>
            </w:pPr>
            <w:r>
              <w:t xml:space="preserve">(f) </w:t>
            </w:r>
            <w:r>
              <w:tab/>
              <w:t>Resource Entity;</w:t>
            </w:r>
          </w:p>
          <w:p w14:paraId="4247C590" w14:textId="77777777" w:rsidR="002F7DBE" w:rsidRDefault="002F7DBE" w:rsidP="001451D2">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5672F376" w14:textId="77777777" w:rsidR="002F7DBE" w:rsidRPr="00F7520C" w:rsidRDefault="002F7DBE" w:rsidP="001451D2">
            <w:pPr>
              <w:spacing w:after="240"/>
            </w:pPr>
            <w:r>
              <w:t xml:space="preserve">(h) </w:t>
            </w:r>
            <w:r>
              <w:tab/>
            </w:r>
            <w:r w:rsidRPr="000F6934">
              <w:t>Renewable Energy Credit</w:t>
            </w:r>
            <w:r>
              <w:t xml:space="preserve"> (</w:t>
            </w:r>
            <w:r w:rsidRPr="00E55E72">
              <w:t>REC</w:t>
            </w:r>
            <w:r>
              <w:t>)</w:t>
            </w:r>
            <w:r w:rsidRPr="00E55E72">
              <w:t xml:space="preserve"> Account Holder.</w:t>
            </w:r>
          </w:p>
        </w:tc>
      </w:tr>
    </w:tbl>
    <w:p w14:paraId="2F821A8C" w14:textId="77777777" w:rsidR="002F7DBE" w:rsidRDefault="002F7DBE" w:rsidP="00BC2D06"/>
    <w:p w14:paraId="3D3F6969" w14:textId="77777777" w:rsidR="00305019" w:rsidRPr="0026216D" w:rsidRDefault="00305019" w:rsidP="00305019">
      <w:pPr>
        <w:pStyle w:val="BodyText"/>
        <w:spacing w:before="240"/>
        <w:rPr>
          <w:ins w:id="172" w:author="ERCOT" w:date="2025-10-21T10:13:00Z" w16du:dateUtc="2025-10-21T15:13:00Z"/>
          <w:b/>
          <w:bCs/>
        </w:rPr>
      </w:pPr>
      <w:ins w:id="173" w:author="ERCOT" w:date="2025-10-21T10:13:00Z" w16du:dateUtc="2025-10-21T15:13:00Z">
        <w:r w:rsidRPr="0026216D">
          <w:rPr>
            <w:b/>
            <w:bCs/>
          </w:rPr>
          <w:t xml:space="preserve">Material Breach </w:t>
        </w:r>
      </w:ins>
    </w:p>
    <w:p w14:paraId="44BBA794" w14:textId="7BCE7908" w:rsidR="00305019" w:rsidRPr="0026216D" w:rsidRDefault="00305019" w:rsidP="00305019">
      <w:pPr>
        <w:pStyle w:val="BodyText"/>
        <w:rPr>
          <w:ins w:id="174" w:author="ERCOT" w:date="2025-10-21T10:13:00Z" w16du:dateUtc="2025-10-21T15:13:00Z"/>
        </w:rPr>
      </w:pPr>
      <w:ins w:id="175" w:author="ERCOT" w:date="2025-10-21T10:13:00Z" w16du:dateUtc="2025-10-21T15:13:00Z">
        <w:r w:rsidRPr="0026216D">
          <w:t>A breach of an obligation</w:t>
        </w:r>
        <w:r>
          <w:t xml:space="preserve"> under the Protocols, Other Binding Documents or an Agreement</w:t>
        </w:r>
        <w:r w:rsidRPr="0026216D">
          <w:t xml:space="preserve"> that may result in </w:t>
        </w:r>
        <w:r>
          <w:t>a Default</w:t>
        </w:r>
        <w:r w:rsidRPr="0026216D">
          <w:t>. A Material Breach</w:t>
        </w:r>
        <w:r>
          <w:t>, includes, but is not limited to</w:t>
        </w:r>
      </w:ins>
      <w:ins w:id="176" w:author="ERCOT" w:date="2025-11-10T09:47:00Z" w16du:dateUtc="2025-11-10T15:47:00Z">
        <w:r w:rsidR="00FC1692">
          <w:t>,</w:t>
        </w:r>
      </w:ins>
      <w:ins w:id="177" w:author="ERCOT" w:date="2025-10-21T10:13:00Z" w16du:dateUtc="2025-10-21T15:13:00Z">
        <w:r w:rsidRPr="0026216D">
          <w:t xml:space="preserve"> one of the following categories: </w:t>
        </w:r>
      </w:ins>
    </w:p>
    <w:p w14:paraId="6E18A8B6" w14:textId="77777777" w:rsidR="00305019" w:rsidRPr="0026216D" w:rsidRDefault="00305019" w:rsidP="00305019">
      <w:pPr>
        <w:pStyle w:val="BodyText"/>
        <w:ind w:firstLine="720"/>
        <w:rPr>
          <w:ins w:id="178" w:author="ERCOT" w:date="2025-10-21T10:13:00Z" w16du:dateUtc="2025-10-21T15:13:00Z"/>
          <w:b/>
          <w:bCs/>
        </w:rPr>
      </w:pPr>
      <w:ins w:id="179" w:author="ERCOT" w:date="2025-10-21T10:13:00Z" w16du:dateUtc="2025-10-21T15:13:00Z">
        <w:r w:rsidRPr="0026216D">
          <w:rPr>
            <w:b/>
            <w:bCs/>
          </w:rPr>
          <w:t xml:space="preserve">Payment Breach </w:t>
        </w:r>
      </w:ins>
    </w:p>
    <w:p w14:paraId="430D470D" w14:textId="78A3A4E0" w:rsidR="00305019" w:rsidRPr="0026216D" w:rsidRDefault="00305019" w:rsidP="00305019">
      <w:pPr>
        <w:pStyle w:val="BodyText"/>
        <w:ind w:left="720"/>
        <w:rPr>
          <w:ins w:id="180" w:author="ERCOT" w:date="2025-10-21T10:13:00Z" w16du:dateUtc="2025-10-21T15:13:00Z"/>
        </w:rPr>
      </w:pPr>
      <w:ins w:id="181" w:author="ERCOT" w:date="2025-10-21T10:13:00Z" w16du:dateUtc="2025-10-21T15:13:00Z">
        <w:r w:rsidRPr="0026216D">
          <w:lastRenderedPageBreak/>
          <w:t xml:space="preserve">Failure by a Market Participant to pay, when due, any payment or Financial Security obligation owed to ERCOT </w:t>
        </w:r>
        <w:r>
          <w:t>(</w:t>
        </w:r>
        <w:r w:rsidRPr="0026216D">
          <w:t>or its designee, if applicable</w:t>
        </w:r>
        <w:r>
          <w:t>)</w:t>
        </w:r>
        <w:r w:rsidRPr="0026216D">
          <w:t xml:space="preserve"> under </w:t>
        </w:r>
        <w:r>
          <w:t xml:space="preserve">the Protocols, </w:t>
        </w:r>
      </w:ins>
      <w:ins w:id="182" w:author="ERCOT" w:date="2025-11-21T10:56:00Z" w16du:dateUtc="2025-11-21T16:56:00Z">
        <w:r w:rsidR="00C170E2">
          <w:t>Other Binding Documents</w:t>
        </w:r>
      </w:ins>
      <w:ins w:id="183" w:author="ERCOT" w:date="2025-10-21T10:13:00Z" w16du:dateUtc="2025-10-21T15:13:00Z">
        <w:r>
          <w:t xml:space="preserve">, or </w:t>
        </w:r>
        <w:r w:rsidRPr="0026216D">
          <w:t xml:space="preserve">any </w:t>
        </w:r>
        <w:r>
          <w:t>A</w:t>
        </w:r>
        <w:r w:rsidRPr="0026216D">
          <w:t xml:space="preserve">greement with ERCOT. </w:t>
        </w:r>
      </w:ins>
    </w:p>
    <w:p w14:paraId="6F6B9E27" w14:textId="77777777" w:rsidR="00305019" w:rsidRPr="0026216D" w:rsidRDefault="00305019" w:rsidP="00305019">
      <w:pPr>
        <w:pStyle w:val="BodyText"/>
        <w:ind w:firstLine="720"/>
        <w:rPr>
          <w:ins w:id="184" w:author="ERCOT" w:date="2025-10-21T10:13:00Z" w16du:dateUtc="2025-10-21T15:13:00Z"/>
        </w:rPr>
      </w:pPr>
      <w:ins w:id="185" w:author="ERCOT" w:date="2025-10-21T10:13:00Z" w16du:dateUtc="2025-10-21T15:13:00Z">
        <w:r w:rsidRPr="0026216D">
          <w:rPr>
            <w:b/>
            <w:bCs/>
          </w:rPr>
          <w:t xml:space="preserve">QSE Affiliation Breach </w:t>
        </w:r>
      </w:ins>
    </w:p>
    <w:p w14:paraId="0E9F359B" w14:textId="77777777" w:rsidR="00305019" w:rsidRPr="0026216D" w:rsidRDefault="00305019" w:rsidP="00305019">
      <w:pPr>
        <w:pStyle w:val="BodyText"/>
        <w:ind w:left="720"/>
        <w:rPr>
          <w:ins w:id="186" w:author="ERCOT" w:date="2025-10-21T10:13:00Z" w16du:dateUtc="2025-10-21T15:13:00Z"/>
        </w:rPr>
      </w:pPr>
      <w:ins w:id="187" w:author="ERCOT" w:date="2025-10-21T10:13:00Z" w16du:dateUtc="2025-10-21T15:13:00Z">
        <w:r w:rsidRPr="0026216D">
          <w:t xml:space="preserve">Failure by a Market Participant to designate or maintain an association with a QSE, if required by the Protocols. </w:t>
        </w:r>
      </w:ins>
    </w:p>
    <w:p w14:paraId="0CD84378" w14:textId="77777777" w:rsidR="00305019" w:rsidRPr="0026216D" w:rsidRDefault="00305019" w:rsidP="00305019">
      <w:pPr>
        <w:pStyle w:val="BodyText"/>
        <w:ind w:left="720"/>
        <w:rPr>
          <w:ins w:id="188" w:author="ERCOT" w:date="2025-10-21T10:13:00Z" w16du:dateUtc="2025-10-21T15:13:00Z"/>
        </w:rPr>
      </w:pPr>
      <w:ins w:id="189" w:author="ERCOT" w:date="2025-10-21T10:13:00Z" w16du:dateUtc="2025-10-21T15:13:00Z">
        <w:r w:rsidRPr="0026216D">
          <w:rPr>
            <w:b/>
            <w:bCs/>
          </w:rPr>
          <w:t xml:space="preserve">Other Material Breach </w:t>
        </w:r>
      </w:ins>
    </w:p>
    <w:p w14:paraId="4C4BE2FB" w14:textId="093F0695" w:rsidR="008D217D" w:rsidRPr="00E119ED" w:rsidRDefault="00305019" w:rsidP="00C170E2">
      <w:pPr>
        <w:pStyle w:val="BodyText"/>
        <w:ind w:left="720"/>
        <w:rPr>
          <w:ins w:id="190" w:author="ERCOT" w:date="2025-11-20T15:36:00Z" w16du:dateUtc="2025-11-20T21:36:00Z"/>
        </w:rPr>
      </w:pPr>
      <w:ins w:id="191" w:author="ERCOT" w:date="2025-10-21T10:13:00Z" w16du:dateUtc="2025-10-21T15:13:00Z">
        <w:r w:rsidRPr="0026216D">
          <w:t>Any material failure by a Market Participant or ERCOT to comply with the Protocols</w:t>
        </w:r>
        <w:r>
          <w:t xml:space="preserve">, </w:t>
        </w:r>
      </w:ins>
      <w:ins w:id="192" w:author="ERCOT" w:date="2025-11-21T10:56:00Z" w16du:dateUtc="2025-11-21T16:56:00Z">
        <w:r w:rsidR="00C170E2">
          <w:t>Other Binding Document</w:t>
        </w:r>
      </w:ins>
      <w:ins w:id="193" w:author="ERCOT" w:date="2025-10-21T10:13:00Z" w16du:dateUtc="2025-10-21T15:13:00Z">
        <w:r>
          <w:t>s,</w:t>
        </w:r>
        <w:r w:rsidRPr="0026216D">
          <w:t xml:space="preserve"> or any </w:t>
        </w:r>
        <w:r>
          <w:t>A</w:t>
        </w:r>
        <w:r w:rsidRPr="0026216D">
          <w:t>greement.</w:t>
        </w:r>
        <w:r>
          <w:t xml:space="preserve"> </w:t>
        </w:r>
      </w:ins>
      <w:bookmarkStart w:id="194" w:name="_Toc390438925"/>
      <w:bookmarkStart w:id="195" w:name="_Toc405897622"/>
      <w:bookmarkStart w:id="196" w:name="_Toc415055726"/>
      <w:bookmarkStart w:id="197" w:name="_Toc415055852"/>
      <w:bookmarkStart w:id="198" w:name="_Toc415055951"/>
      <w:bookmarkStart w:id="199" w:name="_Toc415056052"/>
      <w:bookmarkStart w:id="200" w:name="_Toc184622988"/>
    </w:p>
    <w:p w14:paraId="2F9C10F9" w14:textId="739FC074" w:rsidR="00DB31B3" w:rsidRPr="00D63F95" w:rsidRDefault="00DB31B3" w:rsidP="00DB31B3">
      <w:pPr>
        <w:pStyle w:val="H4"/>
        <w:spacing w:after="120"/>
        <w:rPr>
          <w:b w:val="0"/>
        </w:rPr>
      </w:pPr>
      <w:r w:rsidRPr="00D63F95">
        <w:t>16.2.6.1</w:t>
      </w:r>
      <w:r w:rsidRPr="00D63F95">
        <w:tab/>
        <w:t>Designation as an Emergency Qualified Scheduling Entity or Virtual Qualified Scheduling Entity</w:t>
      </w:r>
      <w:bookmarkEnd w:id="194"/>
      <w:bookmarkEnd w:id="195"/>
      <w:bookmarkEnd w:id="196"/>
      <w:bookmarkEnd w:id="197"/>
      <w:bookmarkEnd w:id="198"/>
      <w:bookmarkEnd w:id="199"/>
      <w:bookmarkEnd w:id="200"/>
    </w:p>
    <w:p w14:paraId="1143DA4E" w14:textId="77777777" w:rsidR="00DB31B3" w:rsidRDefault="00DB31B3" w:rsidP="00DB31B3">
      <w:pPr>
        <w:pStyle w:val="BodyText"/>
        <w:ind w:left="720" w:hanging="720"/>
      </w:pPr>
      <w:r>
        <w:t>(1)</w:t>
      </w:r>
      <w:r>
        <w:tab/>
        <w:t xml:space="preserve">A “Virtual QSE” is defined as an LSE or Resource Entity that has not qualified and been designated as an Emergency QSE, but has been designated by ERCOT to temporarily perform the responsibilities of a QSE. </w:t>
      </w:r>
    </w:p>
    <w:p w14:paraId="731A9E80" w14:textId="77777777" w:rsidR="00DB31B3" w:rsidRDefault="00DB31B3" w:rsidP="00DB31B3">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F3F8F3B" w14:textId="77777777" w:rsidR="00DB31B3" w:rsidRDefault="00DB31B3" w:rsidP="00DB31B3">
      <w:pPr>
        <w:pStyle w:val="BodyTextNumbered"/>
        <w:ind w:left="1440"/>
      </w:pPr>
      <w:r>
        <w:t xml:space="preserve">(a) </w:t>
      </w:r>
      <w:r>
        <w:tab/>
        <w:t>Designate a new QSE with such relationship to take effect on the Termination Date, or earlier if allowed by ERCOT; or</w:t>
      </w:r>
    </w:p>
    <w:p w14:paraId="2466B8A8" w14:textId="77777777" w:rsidR="00DB31B3" w:rsidRDefault="00DB31B3" w:rsidP="00DB31B3">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13C6BFEE" w14:textId="77777777" w:rsidR="00DB31B3" w:rsidRDefault="00DB31B3" w:rsidP="00DB31B3">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4ABDB818" w14:textId="77777777" w:rsidR="00DB31B3" w:rsidRDefault="00DB31B3" w:rsidP="00DB31B3">
      <w:pPr>
        <w:pStyle w:val="List2"/>
        <w:ind w:left="0" w:firstLine="0"/>
      </w:pPr>
      <w:r>
        <w:tab/>
        <w:t xml:space="preserve">(a) </w:t>
      </w:r>
      <w:r>
        <w:tab/>
        <w:t>Designate and begin operations with a new QSE; or</w:t>
      </w:r>
    </w:p>
    <w:p w14:paraId="6B4C581E" w14:textId="77777777" w:rsidR="00DB31B3" w:rsidRDefault="00DB31B3" w:rsidP="00DB31B3">
      <w:pPr>
        <w:pStyle w:val="BodyTextNumbered"/>
        <w:ind w:left="1440"/>
      </w:pPr>
      <w:r>
        <w:t xml:space="preserve">(b) </w:t>
      </w:r>
      <w:r>
        <w:tab/>
        <w:t>Satisfy all necessary creditworthiness requirements for QSEs as described in Section 16.2, and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6ADD6A36" w14:textId="77777777" w:rsidR="00DB31B3" w:rsidRDefault="00DB31B3" w:rsidP="00DB31B3">
      <w:pPr>
        <w:pStyle w:val="BodyTextNumbered"/>
      </w:pPr>
      <w:r>
        <w:t>(4)</w:t>
      </w:r>
      <w:r>
        <w:tab/>
        <w:t xml:space="preserve">If an LSE or Resource Entity meets the creditworthiness requirements, the LSE or Resource Entity may be designated as an Emergency QSE except as provided in paragraph (2) of Section 16.2.5 and may, upon the Termination Date, be issued Digital </w:t>
      </w:r>
      <w:r>
        <w:lastRenderedPageBreak/>
        <w:t>Certificates and given access to the Market Information System (MIS) as determined by ERCOT.</w:t>
      </w:r>
    </w:p>
    <w:p w14:paraId="4B408870" w14:textId="7461E7C9" w:rsidR="00DB31B3" w:rsidRDefault="00DB31B3" w:rsidP="00DB31B3">
      <w:pPr>
        <w:pStyle w:val="BodyTextNumbered"/>
      </w:pPr>
      <w:r>
        <w:t>(5)</w:t>
      </w:r>
      <w:r>
        <w:tab/>
        <w:t xml:space="preserve">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w:t>
      </w:r>
      <w:ins w:id="201" w:author="ERCOT" w:date="2025-10-21T10:42:00Z" w16du:dateUtc="2025-10-21T15:42:00Z">
        <w:r w:rsidR="00AD5BCE">
          <w:t>Section 16, Registration and Qualification</w:t>
        </w:r>
      </w:ins>
      <w:ins w:id="202" w:author="ERCOT" w:date="2025-10-21T10:43:00Z" w16du:dateUtc="2025-10-21T15:43:00Z">
        <w:r w:rsidR="00AD5BCE">
          <w:t xml:space="preserve"> of Market Participants,</w:t>
        </w:r>
      </w:ins>
      <w:del w:id="203" w:author="ERCOT" w:date="2025-10-21T10:43:00Z" w16du:dateUtc="2025-10-21T15:43:00Z">
        <w:r w:rsidDel="00AD5BCE">
          <w:delText>the Standard Form Market Participant Agreement,</w:delText>
        </w:r>
      </w:del>
      <w:r>
        <w:t xml:space="preserve"> and the LSE serves Load, ERCOT shall, after notice as specified in Retail Market Guide Section 7.11, Transition Process, initiate a Mass Transition of the LSE’s Electronic Service Identifiers (ESI IDs) pursuant to Section 15.1.3, Transition Process.</w:t>
      </w:r>
    </w:p>
    <w:p w14:paraId="05BEFD0B" w14:textId="77777777" w:rsidR="00DB31B3" w:rsidRDefault="00DB31B3" w:rsidP="00DB31B3">
      <w:pPr>
        <w:pStyle w:val="BodyTextNumbered"/>
      </w:pPr>
      <w:r>
        <w:t>(6)</w:t>
      </w:r>
      <w:r>
        <w:tab/>
        <w:t>If a Resource Entity fails to meet the requirements of one of the options set forth in paragraph (2) or (3) above within the requisite timeframe, it shall constitute a QSE Affiliation Breach under the Resource Entity’s Standard Form Market Participant Agreement, provided that ERCOT may allow the Resource Entity additional time, as determined by ERCOT staff, to meet the requirements.</w:t>
      </w:r>
    </w:p>
    <w:p w14:paraId="0AFE45FF" w14:textId="77777777" w:rsidR="00DB31B3" w:rsidRDefault="00DB31B3" w:rsidP="00DB31B3">
      <w:pPr>
        <w:pStyle w:val="BodyTextNumbered"/>
      </w:pPr>
      <w:r>
        <w:t>(7)</w:t>
      </w:r>
      <w:r>
        <w:tab/>
        <w:t>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2864D519" w14:textId="0576082C" w:rsidR="00E412AD" w:rsidRDefault="00DB31B3" w:rsidP="004B69AA">
      <w:pPr>
        <w:pStyle w:val="BodyTextNumbered"/>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A9EECE3" w14:textId="16525A9E" w:rsidR="00E412AD" w:rsidRPr="00E412AD" w:rsidRDefault="00E412AD" w:rsidP="00E412AD">
      <w:pPr>
        <w:pStyle w:val="BodyText"/>
        <w:spacing w:before="240"/>
        <w:ind w:left="1440" w:hanging="1440"/>
        <w:rPr>
          <w:ins w:id="204" w:author="ERCOT" w:date="2025-10-21T10:10:00Z" w16du:dateUtc="2025-10-21T15:10:00Z"/>
          <w:b/>
          <w:bCs/>
        </w:rPr>
      </w:pPr>
      <w:bookmarkStart w:id="205" w:name="_Hlk169208543"/>
      <w:bookmarkStart w:id="206" w:name="_Toc453764634"/>
      <w:bookmarkStart w:id="207" w:name="_Toc453764679"/>
      <w:bookmarkStart w:id="208" w:name="_Toc453764706"/>
      <w:bookmarkStart w:id="209" w:name="_Toc453764795"/>
      <w:bookmarkStart w:id="210" w:name="_Toc148961527"/>
      <w:ins w:id="211" w:author="ERCOT" w:date="2025-10-21T10:10:00Z" w16du:dateUtc="2025-10-21T15:10:00Z">
        <w:r w:rsidRPr="000849C4">
          <w:rPr>
            <w:b/>
            <w:bCs/>
          </w:rPr>
          <w:t>16.20</w:t>
        </w:r>
        <w:r w:rsidRPr="000849C4">
          <w:rPr>
            <w:b/>
            <w:bCs/>
          </w:rPr>
          <w:tab/>
        </w:r>
        <w:bookmarkEnd w:id="205"/>
        <w:r w:rsidRPr="000849C4">
          <w:rPr>
            <w:b/>
            <w:bCs/>
          </w:rPr>
          <w:t>Default Under an Agreement Between ERCOT and a Market Participant and Remedies for Default</w:t>
        </w:r>
        <w:r>
          <w:rPr>
            <w:b/>
            <w:bCs/>
          </w:rPr>
          <w:t xml:space="preserve"> </w:t>
        </w:r>
      </w:ins>
    </w:p>
    <w:p w14:paraId="5466C778" w14:textId="11B7ED03" w:rsidR="00E412AD" w:rsidRDefault="00E412AD" w:rsidP="004B69AA">
      <w:pPr>
        <w:pStyle w:val="BodyText"/>
        <w:ind w:left="720" w:hanging="720"/>
        <w:rPr>
          <w:ins w:id="212" w:author="ERCOT" w:date="2025-10-21T10:10:00Z" w16du:dateUtc="2025-10-21T15:10:00Z"/>
        </w:rPr>
      </w:pPr>
      <w:ins w:id="213" w:author="ERCOT" w:date="2025-10-21T10:10:00Z" w16du:dateUtc="2025-10-21T15:10:00Z">
        <w:r>
          <w:t>(1)</w:t>
        </w:r>
        <w:r>
          <w:tab/>
          <w:t xml:space="preserve">This section shall apply to an event of Default under an Agreement between ERCOT and a Market Participant except where the Protocols provide for different procedures to be used to resolve a specific type of dispute. </w:t>
        </w:r>
      </w:ins>
    </w:p>
    <w:p w14:paraId="71BCD57C" w14:textId="77777777" w:rsidR="00E412AD" w:rsidRDefault="00E412AD" w:rsidP="00E412AD">
      <w:pPr>
        <w:pStyle w:val="BodyText"/>
        <w:spacing w:before="240"/>
        <w:rPr>
          <w:ins w:id="214" w:author="ERCOT" w:date="2025-10-21T10:10:00Z" w16du:dateUtc="2025-10-21T15:10:00Z"/>
        </w:rPr>
      </w:pPr>
      <w:ins w:id="215" w:author="ERCOT" w:date="2025-10-21T10:10:00Z" w16du:dateUtc="2025-10-21T15:10:00Z">
        <w:r>
          <w:rPr>
            <w:b/>
            <w:bCs/>
          </w:rPr>
          <w:t>16.20.1</w:t>
        </w:r>
        <w:r>
          <w:rPr>
            <w:b/>
            <w:bCs/>
          </w:rPr>
          <w:tab/>
          <w:t xml:space="preserve">Default by a Market Participant and ERCOT’s Remedies </w:t>
        </w:r>
      </w:ins>
    </w:p>
    <w:p w14:paraId="7456E84F" w14:textId="77777777" w:rsidR="00E412AD" w:rsidRDefault="00E412AD" w:rsidP="00E412AD">
      <w:pPr>
        <w:pStyle w:val="BodyText"/>
        <w:ind w:left="720" w:hanging="720"/>
        <w:rPr>
          <w:ins w:id="216" w:author="ERCOT" w:date="2025-10-21T10:10:00Z" w16du:dateUtc="2025-10-21T15:10:00Z"/>
        </w:rPr>
      </w:pPr>
      <w:ins w:id="217" w:author="ERCOT" w:date="2025-10-21T10:10:00Z" w16du:dateUtc="2025-10-21T15:10:00Z">
        <w:r>
          <w:t>(1)</w:t>
        </w:r>
        <w:r>
          <w:tab/>
          <w:t xml:space="preserve">A Default under an Agreement occurs when: </w:t>
        </w:r>
      </w:ins>
    </w:p>
    <w:p w14:paraId="451B1F0D" w14:textId="48F6541C" w:rsidR="00E412AD" w:rsidRDefault="00E412AD" w:rsidP="00E412AD">
      <w:pPr>
        <w:pStyle w:val="BodyText"/>
        <w:ind w:left="1440" w:hanging="720"/>
        <w:rPr>
          <w:ins w:id="218" w:author="ERCOT" w:date="2025-10-21T10:10:00Z" w16du:dateUtc="2025-10-21T15:10:00Z"/>
        </w:rPr>
      </w:pPr>
      <w:ins w:id="219" w:author="ERCOT" w:date="2025-10-21T10:10:00Z" w16du:dateUtc="2025-10-21T15:10:00Z">
        <w:r>
          <w:t xml:space="preserve">(a) </w:t>
        </w:r>
        <w:r>
          <w:tab/>
          <w:t xml:space="preserve">ERCOT notifies a Market Participant that the Market Participant has committed a Payment Breach, and the Market Participant fails to cure the breach within one Bank Business Day of receiving such </w:t>
        </w:r>
      </w:ins>
      <w:ins w:id="220" w:author="ERCOT" w:date="2025-11-03T09:52:00Z" w16du:dateUtc="2025-11-03T15:52:00Z">
        <w:r w:rsidR="002C4C7B">
          <w:t>N</w:t>
        </w:r>
      </w:ins>
      <w:ins w:id="221" w:author="ERCOT" w:date="2025-10-21T10:10:00Z" w16du:dateUtc="2025-10-21T15:10:00Z">
        <w:r>
          <w:t xml:space="preserve">otice; </w:t>
        </w:r>
      </w:ins>
    </w:p>
    <w:p w14:paraId="3C831568" w14:textId="274D4DB0" w:rsidR="00E412AD" w:rsidRDefault="00E412AD" w:rsidP="00E412AD">
      <w:pPr>
        <w:pStyle w:val="BodyText"/>
        <w:ind w:left="1440" w:hanging="720"/>
        <w:rPr>
          <w:ins w:id="222" w:author="ERCOT" w:date="2025-10-21T10:10:00Z" w16du:dateUtc="2025-10-21T15:10:00Z"/>
        </w:rPr>
      </w:pPr>
      <w:ins w:id="223" w:author="ERCOT" w:date="2025-10-21T10:10:00Z" w16du:dateUtc="2025-10-21T15:10:00Z">
        <w:r>
          <w:lastRenderedPageBreak/>
          <w:t xml:space="preserve">(b) </w:t>
        </w:r>
        <w:r>
          <w:tab/>
          <w:t xml:space="preserve">ERCOT notifies a Market Participant that the Market Participant has committed a QSE Affiliation Breach, and the Market Participant fails to cure the breach within one Bank Business Day of receiving such </w:t>
        </w:r>
      </w:ins>
      <w:ins w:id="224" w:author="ERCOT" w:date="2025-11-03T09:52:00Z" w16du:dateUtc="2025-11-03T15:52:00Z">
        <w:r w:rsidR="002C4C7B">
          <w:t>N</w:t>
        </w:r>
      </w:ins>
      <w:ins w:id="225" w:author="ERCOT" w:date="2025-10-21T10:10:00Z" w16du:dateUtc="2025-10-21T15:10:00Z">
        <w:r>
          <w:t xml:space="preserve">otice; </w:t>
        </w:r>
      </w:ins>
    </w:p>
    <w:p w14:paraId="0BD90EE7" w14:textId="576D1A33" w:rsidR="00E412AD" w:rsidRDefault="00E412AD" w:rsidP="00E412AD">
      <w:pPr>
        <w:pStyle w:val="BodyText"/>
        <w:ind w:left="1440" w:hanging="720"/>
        <w:rPr>
          <w:ins w:id="226" w:author="ERCOT" w:date="2025-10-21T10:10:00Z" w16du:dateUtc="2025-10-21T15:10:00Z"/>
        </w:rPr>
      </w:pPr>
      <w:ins w:id="227" w:author="ERCOT" w:date="2025-10-21T10:10:00Z" w16du:dateUtc="2025-10-21T15:10:00Z">
        <w:r>
          <w:t xml:space="preserve">(c) </w:t>
        </w:r>
        <w:r>
          <w:tab/>
          <w:t xml:space="preserve">ERCOT notifies a Market Participant that the Market Participant has committed an Other Material Breach, and the Market Participant fails to cure the breach within 14 Business Days of receiving such </w:t>
        </w:r>
      </w:ins>
      <w:ins w:id="228" w:author="ERCOT" w:date="2025-11-03T09:52:00Z" w16du:dateUtc="2025-11-03T15:52:00Z">
        <w:r w:rsidR="002C4C7B">
          <w:t>N</w:t>
        </w:r>
      </w:ins>
      <w:ins w:id="229" w:author="ERCOT" w:date="2025-10-21T10:10:00Z" w16du:dateUtc="2025-10-21T15:10:00Z">
        <w:r>
          <w:t xml:space="preserve">otice; </w:t>
        </w:r>
      </w:ins>
    </w:p>
    <w:p w14:paraId="211D5869" w14:textId="77777777" w:rsidR="00E412AD" w:rsidRDefault="00E412AD" w:rsidP="00E412AD">
      <w:pPr>
        <w:pStyle w:val="BodyText"/>
        <w:ind w:left="1440" w:hanging="720"/>
        <w:rPr>
          <w:ins w:id="230" w:author="ERCOT" w:date="2025-10-21T10:10:00Z" w16du:dateUtc="2025-10-21T15:10:00Z"/>
        </w:rPr>
      </w:pPr>
      <w:ins w:id="231" w:author="ERCOT" w:date="2025-10-21T10:10:00Z" w16du:dateUtc="2025-10-21T15:10:00Z">
        <w:r>
          <w:t xml:space="preserve">(d) </w:t>
        </w:r>
        <w:r>
          <w:tab/>
          <w:t xml:space="preserve">A Market Participant commits a fourth Material Breach after committing a Material Breach </w:t>
        </w:r>
        <w:r w:rsidRPr="0016109E">
          <w:t xml:space="preserve">more than three times within a 12-month period, regardless of whether the Market Participant </w:t>
        </w:r>
        <w:r>
          <w:t>has cured any of</w:t>
        </w:r>
        <w:r w:rsidRPr="0016109E">
          <w:t xml:space="preserve"> the </w:t>
        </w:r>
        <w:r>
          <w:t xml:space="preserve">three prior </w:t>
        </w:r>
        <w:r w:rsidRPr="0016109E">
          <w:t>breach</w:t>
        </w:r>
        <w:r>
          <w:t>es</w:t>
        </w:r>
        <w:r w:rsidRPr="0016109E">
          <w:t xml:space="preserve"> within the allotted time after</w:t>
        </w:r>
        <w:r>
          <w:t xml:space="preserve"> the Market Participant receives </w:t>
        </w:r>
        <w:r w:rsidRPr="0016109E">
          <w:t>notice of th</w:t>
        </w:r>
        <w:r>
          <w:t xml:space="preserve">e prior Material Breaches. </w:t>
        </w:r>
      </w:ins>
    </w:p>
    <w:p w14:paraId="7DD5793A" w14:textId="77777777" w:rsidR="00E412AD" w:rsidRDefault="00E412AD" w:rsidP="00E412AD">
      <w:pPr>
        <w:pStyle w:val="BodyText"/>
        <w:ind w:left="720" w:hanging="720"/>
        <w:rPr>
          <w:ins w:id="232" w:author="ERCOT" w:date="2025-10-21T10:10:00Z" w16du:dateUtc="2025-10-21T15:10:00Z"/>
        </w:rPr>
      </w:pPr>
      <w:ins w:id="233" w:author="ERCOT" w:date="2025-10-21T10:10:00Z" w16du:dateUtc="2025-10-21T15:10:00Z">
        <w:r>
          <w:t>(2)</w:t>
        </w:r>
        <w:r>
          <w:tab/>
          <w:t xml:space="preserve">An Other Material Breach shall not result in a Default if a Market Participant cannot reasonably cure the breach within 14 Business Days, and the Market Participant: </w:t>
        </w:r>
      </w:ins>
    </w:p>
    <w:p w14:paraId="0198920C" w14:textId="28FB157E" w:rsidR="00E412AD" w:rsidRDefault="00E412AD" w:rsidP="00E412AD">
      <w:pPr>
        <w:pStyle w:val="BodyText"/>
        <w:ind w:left="1440" w:hanging="720"/>
        <w:rPr>
          <w:ins w:id="234" w:author="ERCOT" w:date="2025-10-21T10:10:00Z" w16du:dateUtc="2025-10-21T15:10:00Z"/>
        </w:rPr>
      </w:pPr>
      <w:ins w:id="235" w:author="ERCOT" w:date="2025-10-21T10:10:00Z" w16du:dateUtc="2025-10-21T15:10:00Z">
        <w:r>
          <w:t>(a)</w:t>
        </w:r>
        <w:r>
          <w:tab/>
          <w:t xml:space="preserve">Promptly provides ERCOT with written </w:t>
        </w:r>
      </w:ins>
      <w:ins w:id="236" w:author="ERCOT" w:date="2025-11-03T09:52:00Z" w16du:dateUtc="2025-11-03T15:52:00Z">
        <w:r w:rsidR="002C4C7B">
          <w:t>N</w:t>
        </w:r>
      </w:ins>
      <w:ins w:id="237" w:author="ERCOT" w:date="2025-10-21T10:10:00Z" w16du:dateUtc="2025-10-21T15:10:00Z">
        <w:r>
          <w:t xml:space="preserve">otice of the reasons why the breach cannot be reasonably cured within 14 Business Days; </w:t>
        </w:r>
      </w:ins>
    </w:p>
    <w:p w14:paraId="55278018" w14:textId="0488F074" w:rsidR="00E412AD" w:rsidRDefault="00E412AD" w:rsidP="00E412AD">
      <w:pPr>
        <w:pStyle w:val="BodyText"/>
        <w:ind w:left="1440" w:hanging="720"/>
        <w:rPr>
          <w:ins w:id="238" w:author="ERCOT" w:date="2025-10-21T10:10:00Z" w16du:dateUtc="2025-10-21T15:10:00Z"/>
        </w:rPr>
      </w:pPr>
      <w:ins w:id="239" w:author="ERCOT" w:date="2025-10-21T10:10:00Z" w16du:dateUtc="2025-10-21T15:10:00Z">
        <w:r>
          <w:t>(b)</w:t>
        </w:r>
        <w:r>
          <w:tab/>
          <w:t xml:space="preserve">Begins reasonable efforts to cure the breach within three Business Days after receiving ERCOT’s </w:t>
        </w:r>
      </w:ins>
      <w:ins w:id="240" w:author="ERCOT" w:date="2025-11-03T09:52:00Z" w16du:dateUtc="2025-11-03T15:52:00Z">
        <w:r w:rsidR="002C4C7B">
          <w:t>N</w:t>
        </w:r>
      </w:ins>
      <w:ins w:id="241" w:author="ERCOT" w:date="2025-10-21T10:10:00Z" w16du:dateUtc="2025-10-21T15:10:00Z">
        <w:r>
          <w:t xml:space="preserve">otice of the breach; and </w:t>
        </w:r>
      </w:ins>
    </w:p>
    <w:p w14:paraId="6769F93A" w14:textId="77777777" w:rsidR="00E412AD" w:rsidRDefault="00E412AD" w:rsidP="00E412AD">
      <w:pPr>
        <w:pStyle w:val="BodyText"/>
        <w:ind w:left="1440" w:hanging="720"/>
        <w:rPr>
          <w:ins w:id="242" w:author="ERCOT" w:date="2025-10-21T10:10:00Z" w16du:dateUtc="2025-10-21T15:10:00Z"/>
        </w:rPr>
      </w:pPr>
      <w:ins w:id="243" w:author="ERCOT" w:date="2025-10-21T10:10:00Z" w16du:dateUtc="2025-10-21T15:10:00Z">
        <w:r>
          <w:t>(c)</w:t>
        </w:r>
        <w:r>
          <w:tab/>
          <w:t>Prosecutes the curative efforts with reasonable diligence until the efforts are completed.</w:t>
        </w:r>
      </w:ins>
    </w:p>
    <w:p w14:paraId="678B0993" w14:textId="77777777" w:rsidR="00E412AD" w:rsidRDefault="00E412AD" w:rsidP="00E412AD">
      <w:pPr>
        <w:pStyle w:val="BodyText"/>
        <w:ind w:left="720" w:hanging="720"/>
        <w:rPr>
          <w:ins w:id="244" w:author="ERCOT" w:date="2025-10-21T10:10:00Z" w16du:dateUtc="2025-10-21T15:10:00Z"/>
        </w:rPr>
      </w:pPr>
      <w:ins w:id="245" w:author="ERCOT" w:date="2025-10-21T10:10:00Z" w16du:dateUtc="2025-10-21T15:10:00Z">
        <w:r>
          <w:t>(3)</w:t>
        </w:r>
        <w:r>
          <w:tab/>
          <w:t>Bankruptcy by a Market Participant shall constitute an event of Default, except for the filing of a petition in involuntary bankruptcy or similar involuntary proceedings that is dismissed within 90 days thereafter.</w:t>
        </w:r>
      </w:ins>
    </w:p>
    <w:p w14:paraId="5BFB2EA2" w14:textId="7D0D6A9F" w:rsidR="00E412AD" w:rsidRDefault="00E412AD" w:rsidP="00E412AD">
      <w:pPr>
        <w:pStyle w:val="BodyText"/>
        <w:ind w:left="720" w:hanging="720"/>
        <w:rPr>
          <w:ins w:id="246" w:author="ERCOT" w:date="2025-10-21T10:10:00Z" w16du:dateUtc="2025-10-21T15:10:00Z"/>
        </w:rPr>
      </w:pPr>
      <w:ins w:id="247" w:author="ERCOT" w:date="2025-10-21T10:10:00Z" w16du:dateUtc="2025-10-21T15:10:00Z">
        <w:r>
          <w:t>(4)</w:t>
        </w:r>
        <w:r>
          <w:tab/>
          <w:t xml:space="preserve">In the event of a Default by a Market Participant, ERCOT may pursue any remedies that ERCOT has under the Protocols, at law or in equity. In the event of a Default by a Market Participant, if the Protocols do not specify a remedy for a particular Default, ERCOT may, at its option and upon </w:t>
        </w:r>
      </w:ins>
      <w:ins w:id="248" w:author="ERCOT" w:date="2025-11-03T09:52:00Z" w16du:dateUtc="2025-11-03T15:52:00Z">
        <w:r w:rsidR="002C4C7B">
          <w:t>N</w:t>
        </w:r>
      </w:ins>
      <w:ins w:id="249" w:author="ERCOT" w:date="2025-10-21T10:10:00Z" w16du:dateUtc="2025-10-21T15:10:00Z">
        <w:r>
          <w:t>otice to the Market Participant, immediately terminate the Market Participant’s registration and</w:t>
        </w:r>
      </w:ins>
      <w:ins w:id="250" w:author="ERCOT" w:date="2025-11-11T15:48:00Z" w16du:dateUtc="2025-11-11T21:48:00Z">
        <w:r w:rsidR="00B46557" w:rsidRPr="00B46557">
          <w:t xml:space="preserve"> </w:t>
        </w:r>
        <w:r w:rsidR="00B46557" w:rsidRPr="0042292C">
          <w:t>Standard Form Market Participant</w:t>
        </w:r>
        <w:r w:rsidR="004255B4">
          <w:t xml:space="preserve"> </w:t>
        </w:r>
        <w:r w:rsidR="00B46557" w:rsidRPr="0042292C">
          <w:t>Agreement (Section 22, Attachment A, Standard Form Market Participant Agreement)</w:t>
        </w:r>
      </w:ins>
      <w:ins w:id="251" w:author="ERCOT" w:date="2025-10-21T10:10:00Z" w16du:dateUtc="2025-10-21T15:10:00Z">
        <w:r>
          <w:t xml:space="preserve">. If ERCOT terminates a Market Participant’s </w:t>
        </w:r>
      </w:ins>
      <w:ins w:id="252" w:author="ERCOT" w:date="2025-11-11T15:49:00Z" w16du:dateUtc="2025-11-11T21:49:00Z">
        <w:r w:rsidR="004255B4">
          <w:t>Standard Form Market Participant Agreement</w:t>
        </w:r>
      </w:ins>
      <w:ins w:id="253" w:author="ERCOT" w:date="2025-10-21T10:10:00Z" w16du:dateUtc="2025-10-21T15:10:00Z">
        <w:r>
          <w:t xml:space="preserve">, then all other Agreements that were entered into under the Protocols are automatically terminated. Termination is effective when the Market Participant receives ERCOT’s notice of termination. </w:t>
        </w:r>
      </w:ins>
    </w:p>
    <w:p w14:paraId="4E38DBB6" w14:textId="77777777" w:rsidR="00E412AD" w:rsidRDefault="00E412AD" w:rsidP="00E412AD">
      <w:pPr>
        <w:pStyle w:val="BodyText"/>
        <w:ind w:left="1440" w:hanging="720"/>
        <w:rPr>
          <w:ins w:id="254" w:author="ERCOT" w:date="2025-10-21T10:10:00Z" w16du:dateUtc="2025-10-21T15:10:00Z"/>
        </w:rPr>
      </w:pPr>
      <w:ins w:id="255" w:author="ERCOT" w:date="2025-10-21T10:10:00Z" w16du:dateUtc="2025-10-21T15:10:00Z">
        <w:r>
          <w:t>(a)</w:t>
        </w:r>
        <w:r>
          <w:tab/>
          <w:t>In the event of a Market Participant’s bankruptcy, the Market Participant waives any right to challenge ERCOT’s right to set off amounts that ERCOT owes to the Market Participant by the amount of any sums owed by the Market Participant to ERCOT, including any amounts owed pursuant to the operation of the Protocols.</w:t>
        </w:r>
      </w:ins>
    </w:p>
    <w:p w14:paraId="7651AD4E" w14:textId="77777777" w:rsidR="00E412AD" w:rsidRDefault="00E412AD" w:rsidP="00E412AD">
      <w:pPr>
        <w:pStyle w:val="BodyText"/>
        <w:ind w:left="720" w:hanging="720"/>
        <w:rPr>
          <w:ins w:id="256" w:author="ERCOT" w:date="2025-10-21T10:12:00Z" w16du:dateUtc="2025-10-21T15:12:00Z"/>
        </w:rPr>
      </w:pPr>
      <w:ins w:id="257" w:author="ERCOT" w:date="2025-10-21T10:10:00Z" w16du:dateUtc="2025-10-21T15:10:00Z">
        <w:r>
          <w:lastRenderedPageBreak/>
          <w:t>(5)</w:t>
        </w:r>
        <w:r>
          <w:tab/>
          <w:t xml:space="preserve">This Section does not affect ERCOT’s right to suspend or terminate a Market Participant’s registration or access to ERCOT systems as may otherwise be permitted in the Protocols or other applicable law. </w:t>
        </w:r>
      </w:ins>
    </w:p>
    <w:p w14:paraId="1A453AD0" w14:textId="77777777" w:rsidR="00E412AD" w:rsidRPr="00D046F4" w:rsidRDefault="00E412AD" w:rsidP="00E412AD">
      <w:pPr>
        <w:pStyle w:val="BodyText"/>
        <w:ind w:left="720" w:hanging="720"/>
        <w:rPr>
          <w:ins w:id="258" w:author="ERCOT" w:date="2025-10-21T10:10:00Z" w16du:dateUtc="2025-10-21T15:10:00Z"/>
        </w:rPr>
      </w:pPr>
    </w:p>
    <w:p w14:paraId="36728186" w14:textId="77777777" w:rsidR="00E412AD" w:rsidRDefault="00E412AD" w:rsidP="00E412AD">
      <w:pPr>
        <w:pStyle w:val="BodyText"/>
        <w:ind w:left="720" w:hanging="720"/>
        <w:rPr>
          <w:ins w:id="259" w:author="ERCOT" w:date="2025-10-21T10:10:00Z" w16du:dateUtc="2025-10-21T15:10:00Z"/>
          <w:b/>
          <w:bCs/>
        </w:rPr>
      </w:pPr>
      <w:ins w:id="260" w:author="ERCOT" w:date="2025-10-21T10:10:00Z" w16du:dateUtc="2025-10-21T15:10:00Z">
        <w:r>
          <w:rPr>
            <w:b/>
            <w:bCs/>
          </w:rPr>
          <w:t>16.20.2</w:t>
        </w:r>
        <w:r>
          <w:rPr>
            <w:b/>
            <w:bCs/>
          </w:rPr>
          <w:tab/>
          <w:t xml:space="preserve">Default by ERCOT and Market Participant’s Remedies </w:t>
        </w:r>
      </w:ins>
    </w:p>
    <w:p w14:paraId="61DFB2A4" w14:textId="77777777" w:rsidR="00E412AD" w:rsidRDefault="00E412AD" w:rsidP="00E412AD">
      <w:pPr>
        <w:pStyle w:val="BodyText"/>
        <w:ind w:left="720" w:hanging="720"/>
        <w:rPr>
          <w:ins w:id="261" w:author="ERCOT" w:date="2025-10-21T10:10:00Z" w16du:dateUtc="2025-10-21T15:10:00Z"/>
        </w:rPr>
      </w:pPr>
      <w:ins w:id="262" w:author="ERCOT" w:date="2025-10-21T10:10:00Z" w16du:dateUtc="2025-10-21T15:10:00Z">
        <w:r>
          <w:t>(1)</w:t>
        </w:r>
        <w:r>
          <w:tab/>
          <w:t xml:space="preserve">A Default by ERCOT under an Agreement occurs when ERCOT commits an Other Material Breach, other than a breach of an obligation to make a payment to a Market Participant, and ERCOT fails to cure such breach within 14 Business Days after ERCOT receives notice of such breach from an affected Market Participant. </w:t>
        </w:r>
      </w:ins>
    </w:p>
    <w:p w14:paraId="5DD529EC" w14:textId="77777777" w:rsidR="00E412AD" w:rsidRDefault="00E412AD" w:rsidP="00E412AD">
      <w:pPr>
        <w:pStyle w:val="BodyText"/>
        <w:ind w:left="720" w:hanging="720"/>
        <w:rPr>
          <w:ins w:id="263" w:author="ERCOT" w:date="2025-10-21T10:10:00Z" w16du:dateUtc="2025-10-21T15:10:00Z"/>
        </w:rPr>
      </w:pPr>
      <w:ins w:id="264" w:author="ERCOT" w:date="2025-10-21T10:10:00Z" w16du:dateUtc="2025-10-21T15:10:00Z">
        <w:r>
          <w:t>(2)</w:t>
        </w:r>
        <w:r>
          <w:tab/>
          <w:t xml:space="preserve">An Other Material Breach under this section shall not result in a Default if ERCOT cannot reasonably cure the breach within 14 Business Days, and ERCOT: </w:t>
        </w:r>
      </w:ins>
    </w:p>
    <w:p w14:paraId="55B63599" w14:textId="2220A6F1" w:rsidR="00E412AD" w:rsidRDefault="00E412AD" w:rsidP="00E412AD">
      <w:pPr>
        <w:pStyle w:val="BodyText"/>
        <w:ind w:left="1440" w:hanging="720"/>
        <w:rPr>
          <w:ins w:id="265" w:author="ERCOT" w:date="2025-10-21T10:10:00Z" w16du:dateUtc="2025-10-21T15:10:00Z"/>
        </w:rPr>
      </w:pPr>
      <w:ins w:id="266" w:author="ERCOT" w:date="2025-10-21T10:10:00Z" w16du:dateUtc="2025-10-21T15:10:00Z">
        <w:r>
          <w:t>(a)</w:t>
        </w:r>
        <w:r>
          <w:tab/>
          <w:t xml:space="preserve">Promptly provides an affected Market Participant with written </w:t>
        </w:r>
      </w:ins>
      <w:ins w:id="267" w:author="ERCOT" w:date="2025-11-11T15:54:00Z" w16du:dateUtc="2025-11-11T21:54:00Z">
        <w:r w:rsidR="003822E7">
          <w:t>N</w:t>
        </w:r>
      </w:ins>
      <w:ins w:id="268" w:author="ERCOT" w:date="2025-10-21T10:10:00Z" w16du:dateUtc="2025-10-21T15:10:00Z">
        <w:r>
          <w:t xml:space="preserve">otice of the reasons why the breach cannot be reasonably cured within 14 Business Days; </w:t>
        </w:r>
      </w:ins>
    </w:p>
    <w:p w14:paraId="4A3319E1" w14:textId="2B0A7F11" w:rsidR="00E412AD" w:rsidRDefault="00E412AD" w:rsidP="00E412AD">
      <w:pPr>
        <w:pStyle w:val="BodyText"/>
        <w:ind w:left="1440" w:hanging="720"/>
        <w:rPr>
          <w:ins w:id="269" w:author="ERCOT" w:date="2025-10-21T10:10:00Z" w16du:dateUtc="2025-10-21T15:10:00Z"/>
        </w:rPr>
      </w:pPr>
      <w:ins w:id="270" w:author="ERCOT" w:date="2025-10-21T10:10:00Z" w16du:dateUtc="2025-10-21T15:10:00Z">
        <w:r>
          <w:t>(b)</w:t>
        </w:r>
        <w:r>
          <w:tab/>
          <w:t xml:space="preserve">Begins work or other efforts to cure the breach within three Business Days after ERCOT receives </w:t>
        </w:r>
      </w:ins>
      <w:ins w:id="271" w:author="ERCOT" w:date="2025-11-11T15:54:00Z" w16du:dateUtc="2025-11-11T21:54:00Z">
        <w:r w:rsidR="003822E7">
          <w:t>N</w:t>
        </w:r>
      </w:ins>
      <w:ins w:id="272" w:author="ERCOT" w:date="2025-10-21T10:10:00Z" w16du:dateUtc="2025-10-21T15:10:00Z">
        <w:r>
          <w:t xml:space="preserve">otice of the breach from an affected Market Participant; and </w:t>
        </w:r>
      </w:ins>
    </w:p>
    <w:p w14:paraId="2574AAC6" w14:textId="77777777" w:rsidR="00E412AD" w:rsidRDefault="00E412AD" w:rsidP="00E412AD">
      <w:pPr>
        <w:pStyle w:val="BodyText"/>
        <w:ind w:left="1440" w:hanging="720"/>
        <w:rPr>
          <w:ins w:id="273" w:author="ERCOT" w:date="2025-10-21T10:10:00Z" w16du:dateUtc="2025-10-21T15:10:00Z"/>
        </w:rPr>
      </w:pPr>
      <w:ins w:id="274" w:author="ERCOT" w:date="2025-10-21T10:10:00Z" w16du:dateUtc="2025-10-21T15:10:00Z">
        <w:r>
          <w:t>(c)</w:t>
        </w:r>
        <w:r>
          <w:tab/>
          <w:t>Prosecutes the curative work or efforts with reasonable diligence until the curative work or efforts are completed.</w:t>
        </w:r>
      </w:ins>
    </w:p>
    <w:p w14:paraId="07C84633" w14:textId="07955CB9" w:rsidR="00E412AD" w:rsidRDefault="00E412AD" w:rsidP="00E412AD">
      <w:pPr>
        <w:pStyle w:val="BodyText"/>
        <w:ind w:left="720" w:hanging="720"/>
        <w:rPr>
          <w:ins w:id="275" w:author="ERCOT" w:date="2025-10-21T10:10:00Z" w16du:dateUtc="2025-10-21T15:10:00Z"/>
        </w:rPr>
      </w:pPr>
      <w:ins w:id="276" w:author="ERCOT" w:date="2025-10-21T10:10:00Z" w16du:dateUtc="2025-10-21T15:10:00Z">
        <w:r>
          <w:t>(3)</w:t>
        </w:r>
        <w:r>
          <w:tab/>
          <w:t>A Settlement dispute is not a Material Breach or subject to the Default procedures in the Protocols but instead is governed by procedures in the Protocols relating to Settlement and billing disputes and the</w:t>
        </w:r>
      </w:ins>
      <w:ins w:id="277" w:author="ERCOT" w:date="2025-11-20T16:20:00Z" w16du:dateUtc="2025-11-20T22:20:00Z">
        <w:r w:rsidR="00D70980">
          <w:t xml:space="preserve"> Alternative Dispute Resolution</w:t>
        </w:r>
      </w:ins>
      <w:ins w:id="278" w:author="ERCOT" w:date="2025-10-21T10:10:00Z" w16du:dateUtc="2025-10-21T15:10:00Z">
        <w:r>
          <w:t xml:space="preserve"> </w:t>
        </w:r>
      </w:ins>
      <w:ins w:id="279" w:author="ERCOT" w:date="2025-11-20T16:20:00Z" w16du:dateUtc="2025-11-20T22:20:00Z">
        <w:r w:rsidR="00D70980">
          <w:t>(</w:t>
        </w:r>
      </w:ins>
      <w:ins w:id="280" w:author="ERCOT" w:date="2025-10-21T10:10:00Z" w16du:dateUtc="2025-10-21T15:10:00Z">
        <w:r>
          <w:t>ADR</w:t>
        </w:r>
      </w:ins>
      <w:ins w:id="281" w:author="ERCOT" w:date="2025-11-20T16:20:00Z" w16du:dateUtc="2025-11-20T22:20:00Z">
        <w:r w:rsidR="00D70980">
          <w:t>)</w:t>
        </w:r>
      </w:ins>
      <w:ins w:id="282" w:author="ERCOT" w:date="2025-10-21T10:10:00Z" w16du:dateUtc="2025-10-21T15:10:00Z">
        <w:r>
          <w:t xml:space="preserve"> process in Section 20</w:t>
        </w:r>
      </w:ins>
      <w:ins w:id="283" w:author="ERCOT" w:date="2025-10-22T10:00:00Z" w16du:dateUtc="2025-10-22T15:00:00Z">
        <w:r w:rsidR="00245664">
          <w:t>,</w:t>
        </w:r>
      </w:ins>
      <w:ins w:id="284" w:author="ERCOT" w:date="2025-10-21T10:10:00Z" w16du:dateUtc="2025-10-21T15:10:00Z">
        <w:r>
          <w:t xml:space="preserve"> Alternative Dispute Resolution Procedure</w:t>
        </w:r>
      </w:ins>
      <w:ins w:id="285" w:author="ERCOT" w:date="2025-11-20T16:21:00Z" w16du:dateUtc="2025-11-20T22:21:00Z">
        <w:r w:rsidR="009B6A1F">
          <w:t xml:space="preserve"> and Procedure for Return of Settlement Funds</w:t>
        </w:r>
      </w:ins>
      <w:ins w:id="286" w:author="ERCOT" w:date="2025-10-21T10:10:00Z" w16du:dateUtc="2025-10-21T15:10:00Z">
        <w:r>
          <w:t>. ERCOT’s resolution of an ADR is appealable to the PUCT under P</w:t>
        </w:r>
      </w:ins>
      <w:ins w:id="287" w:author="ERCOT" w:date="2025-10-22T10:01:00Z" w16du:dateUtc="2025-10-22T15:01:00Z">
        <w:r w:rsidR="00245664">
          <w:t>.</w:t>
        </w:r>
      </w:ins>
      <w:ins w:id="288" w:author="ERCOT" w:date="2025-10-21T10:10:00Z" w16du:dateUtc="2025-10-21T15:10:00Z">
        <w:r>
          <w:t>U</w:t>
        </w:r>
      </w:ins>
      <w:ins w:id="289" w:author="ERCOT" w:date="2025-10-22T10:01:00Z" w16du:dateUtc="2025-10-22T15:01:00Z">
        <w:r w:rsidR="00245664">
          <w:t>.</w:t>
        </w:r>
      </w:ins>
      <w:ins w:id="290" w:author="ERCOT" w:date="2025-10-21T10:10:00Z" w16du:dateUtc="2025-10-21T15:10:00Z">
        <w:r>
          <w:t>C</w:t>
        </w:r>
      </w:ins>
      <w:ins w:id="291" w:author="ERCOT" w:date="2025-11-20T16:22:00Z" w16du:dateUtc="2025-11-20T22:22:00Z">
        <w:r w:rsidR="007F519D">
          <w:t xml:space="preserve"> P</w:t>
        </w:r>
        <w:r w:rsidR="007F519D" w:rsidRPr="007E3B82">
          <w:rPr>
            <w:smallCaps/>
          </w:rPr>
          <w:t>roc</w:t>
        </w:r>
        <w:r w:rsidR="007F519D">
          <w:t>.</w:t>
        </w:r>
      </w:ins>
      <w:ins w:id="292" w:author="ERCOT" w:date="2025-10-21T10:10:00Z" w16du:dateUtc="2025-10-21T15:10:00Z">
        <w:r>
          <w:t xml:space="preserve"> R</w:t>
        </w:r>
      </w:ins>
      <w:ins w:id="293" w:author="ERCOT" w:date="2025-10-22T10:01:00Z" w16du:dateUtc="2025-10-22T15:01:00Z">
        <w:r w:rsidR="00245664">
          <w:t>.</w:t>
        </w:r>
      </w:ins>
      <w:ins w:id="294" w:author="ERCOT" w:date="2025-10-21T10:10:00Z" w16du:dateUtc="2025-10-21T15:10:00Z">
        <w:r>
          <w:t xml:space="preserve"> 22.251</w:t>
        </w:r>
      </w:ins>
      <w:ins w:id="295" w:author="ERCOT" w:date="2025-11-20T16:22:00Z" w16du:dateUtc="2025-11-20T22:22:00Z">
        <w:r w:rsidR="007F519D">
          <w:t>, Review of Electric Reliability Council of Texas (ERCOT</w:t>
        </w:r>
      </w:ins>
      <w:ins w:id="296" w:author="ERCOT" w:date="2025-11-20T16:23:00Z" w16du:dateUtc="2025-11-20T22:23:00Z">
        <w:r w:rsidR="007E3B82">
          <w:t>) Conduct.</w:t>
        </w:r>
      </w:ins>
      <w:r w:rsidR="007E3B82">
        <w:t xml:space="preserve"> </w:t>
      </w:r>
    </w:p>
    <w:p w14:paraId="2939C4F5" w14:textId="0D9A0808" w:rsidR="00E412AD" w:rsidRPr="006967D7" w:rsidRDefault="00E412AD" w:rsidP="00E412AD">
      <w:pPr>
        <w:pStyle w:val="BodyText"/>
        <w:ind w:left="720" w:hanging="720"/>
        <w:rPr>
          <w:ins w:id="297" w:author="ERCOT" w:date="2025-10-21T10:10:00Z" w16du:dateUtc="2025-10-21T15:10:00Z"/>
        </w:rPr>
      </w:pPr>
      <w:ins w:id="298" w:author="ERCOT" w:date="2025-10-21T10:10:00Z" w16du:dateUtc="2025-10-21T15:10:00Z">
        <w:r>
          <w:t>(4)</w:t>
        </w:r>
        <w:r>
          <w:tab/>
          <w:t>Unless otherwise specified in the Protocols and subject to Section 20</w:t>
        </w:r>
        <w:r w:rsidRPr="006967D7">
          <w:t xml:space="preserve">, in the event of a Default by ERCOT, a Market Participant’s remedies shall be limited to: </w:t>
        </w:r>
      </w:ins>
    </w:p>
    <w:p w14:paraId="2845A7D9" w14:textId="258F09A4" w:rsidR="00E412AD" w:rsidRPr="006967D7" w:rsidRDefault="00E412AD" w:rsidP="00E412AD">
      <w:pPr>
        <w:pStyle w:val="BodyText"/>
        <w:ind w:left="1440" w:hanging="720"/>
        <w:rPr>
          <w:ins w:id="299" w:author="ERCOT" w:date="2025-10-21T10:10:00Z" w16du:dateUtc="2025-10-21T15:10:00Z"/>
        </w:rPr>
      </w:pPr>
      <w:ins w:id="300" w:author="ERCOT" w:date="2025-10-21T10:10:00Z" w16du:dateUtc="2025-10-21T15:10:00Z">
        <w:r w:rsidRPr="006967D7">
          <w:t>(a)</w:t>
        </w:r>
        <w:r w:rsidRPr="006967D7">
          <w:tab/>
          <w:t xml:space="preserve">Termination of the </w:t>
        </w:r>
      </w:ins>
      <w:ins w:id="301" w:author="ERCOT" w:date="2025-11-11T15:56:00Z" w16du:dateUtc="2025-11-11T21:56:00Z">
        <w:r w:rsidR="003822E7" w:rsidRPr="0042292C">
          <w:t>Standard Form Market Participant</w:t>
        </w:r>
        <w:r w:rsidR="003822E7">
          <w:t xml:space="preserve"> </w:t>
        </w:r>
        <w:r w:rsidR="003822E7" w:rsidRPr="0042292C">
          <w:t>Agreement (Section 22, Attachment A, Standard Form Market Participant Agreement)</w:t>
        </w:r>
        <w:r w:rsidR="003822E7" w:rsidRPr="00545275">
          <w:t xml:space="preserve"> </w:t>
        </w:r>
      </w:ins>
      <w:ins w:id="302" w:author="ERCOT" w:date="2025-10-21T10:10:00Z" w16du:dateUtc="2025-10-21T15:10:00Z">
        <w:r w:rsidRPr="006967D7">
          <w:t xml:space="preserve">upon notice to ERCOT; and </w:t>
        </w:r>
      </w:ins>
    </w:p>
    <w:p w14:paraId="1344F631" w14:textId="483FC095" w:rsidR="00E412AD" w:rsidRPr="006967D7" w:rsidRDefault="00E412AD" w:rsidP="00E412AD">
      <w:pPr>
        <w:pStyle w:val="BodyText"/>
        <w:ind w:left="1440" w:hanging="720"/>
        <w:rPr>
          <w:ins w:id="303" w:author="ERCOT" w:date="2025-10-21T10:10:00Z" w16du:dateUtc="2025-10-21T15:10:00Z"/>
        </w:rPr>
      </w:pPr>
      <w:ins w:id="304" w:author="ERCOT" w:date="2025-10-21T10:10:00Z" w16du:dateUtc="2025-10-21T15:10:00Z">
        <w:r w:rsidRPr="006967D7">
          <w:t>(b)</w:t>
        </w:r>
        <w:r w:rsidRPr="006967D7">
          <w:tab/>
          <w:t xml:space="preserve">Seeking relief from the </w:t>
        </w:r>
        <w:r>
          <w:t>PUCT</w:t>
        </w:r>
        <w:r w:rsidRPr="006967D7">
          <w:t xml:space="preserve"> under </w:t>
        </w:r>
        <w:r w:rsidR="00EF054E">
          <w:t>P</w:t>
        </w:r>
      </w:ins>
      <w:ins w:id="305" w:author="ERCOT" w:date="2025-10-22T10:01:00Z" w16du:dateUtc="2025-10-22T15:01:00Z">
        <w:r w:rsidR="00EF054E">
          <w:t>.</w:t>
        </w:r>
      </w:ins>
      <w:ins w:id="306" w:author="ERCOT" w:date="2025-10-21T10:10:00Z" w16du:dateUtc="2025-10-21T15:10:00Z">
        <w:r w:rsidR="00EF054E">
          <w:t>U</w:t>
        </w:r>
      </w:ins>
      <w:ins w:id="307" w:author="ERCOT" w:date="2025-10-22T10:01:00Z" w16du:dateUtc="2025-10-22T15:01:00Z">
        <w:r w:rsidR="00EF054E">
          <w:t>.</w:t>
        </w:r>
      </w:ins>
      <w:ins w:id="308" w:author="ERCOT" w:date="2025-10-21T10:10:00Z" w16du:dateUtc="2025-10-21T15:10:00Z">
        <w:r w:rsidR="00EF054E">
          <w:t>C</w:t>
        </w:r>
      </w:ins>
      <w:ins w:id="309" w:author="ERCOT" w:date="2025-11-20T16:22:00Z" w16du:dateUtc="2025-11-20T22:22:00Z">
        <w:r w:rsidR="00EF054E">
          <w:t xml:space="preserve"> P</w:t>
        </w:r>
        <w:r w:rsidR="00EF054E" w:rsidRPr="007E3B82">
          <w:rPr>
            <w:smallCaps/>
          </w:rPr>
          <w:t>roc</w:t>
        </w:r>
        <w:r w:rsidR="00EF054E">
          <w:t>.</w:t>
        </w:r>
      </w:ins>
      <w:ins w:id="310" w:author="ERCOT" w:date="2025-10-21T10:10:00Z" w16du:dateUtc="2025-10-21T15:10:00Z">
        <w:r w:rsidR="00EF054E">
          <w:t xml:space="preserve"> R</w:t>
        </w:r>
      </w:ins>
      <w:ins w:id="311" w:author="ERCOT" w:date="2025-10-22T10:01:00Z" w16du:dateUtc="2025-10-22T15:01:00Z">
        <w:r w:rsidR="00EF054E">
          <w:t>.</w:t>
        </w:r>
      </w:ins>
      <w:ins w:id="312" w:author="ERCOT" w:date="2025-10-21T10:10:00Z" w16du:dateUtc="2025-10-21T15:10:00Z">
        <w:r w:rsidR="00EF054E">
          <w:t xml:space="preserve"> </w:t>
        </w:r>
        <w:r w:rsidRPr="006967D7">
          <w:t>22.251.</w:t>
        </w:r>
      </w:ins>
    </w:p>
    <w:p w14:paraId="57A57EC8" w14:textId="3F3DE667" w:rsidR="00E412AD" w:rsidRDefault="00E412AD" w:rsidP="00E412AD">
      <w:pPr>
        <w:pStyle w:val="BodyText"/>
        <w:ind w:left="720" w:hanging="720"/>
        <w:rPr>
          <w:ins w:id="313" w:author="ERCOT" w:date="2025-10-21T10:12:00Z" w16du:dateUtc="2025-10-21T15:12:00Z"/>
        </w:rPr>
      </w:pPr>
      <w:ins w:id="314" w:author="ERCOT" w:date="2025-10-21T10:10:00Z" w16du:dateUtc="2025-10-21T15:10:00Z">
        <w:r w:rsidRPr="006967D7">
          <w:t>(5)</w:t>
        </w:r>
        <w:r w:rsidRPr="006967D7">
          <w:tab/>
          <w:t>Notwithstanding the foregoing, in the event of a Default arising from a</w:t>
        </w:r>
        <w:r>
          <w:t xml:space="preserve"> Material Breach by ERCOT of any of its representations, warranties, or covenants in the </w:t>
        </w:r>
      </w:ins>
      <w:ins w:id="315" w:author="ERCOT" w:date="2025-11-11T15:57:00Z" w16du:dateUtc="2025-11-11T21:57:00Z">
        <w:r w:rsidR="003822E7" w:rsidRPr="0042292C">
          <w:t>Standard Form Market Participant</w:t>
        </w:r>
        <w:r w:rsidR="00570240">
          <w:t xml:space="preserve"> </w:t>
        </w:r>
        <w:r w:rsidR="003822E7" w:rsidRPr="0042292C">
          <w:t>Agreement</w:t>
        </w:r>
      </w:ins>
      <w:ins w:id="316" w:author="ERCOT" w:date="2025-10-21T10:10:00Z" w16du:dateUtc="2025-10-21T15:10:00Z">
        <w:r>
          <w:t xml:space="preserve">, a Market Participant’s sole remedy shall be termination of the </w:t>
        </w:r>
      </w:ins>
      <w:ins w:id="317" w:author="ERCOT" w:date="2025-11-11T15:57:00Z" w16du:dateUtc="2025-11-11T21:57:00Z">
        <w:r w:rsidR="00570240" w:rsidRPr="0042292C">
          <w:t>Standard Form Market Participant</w:t>
        </w:r>
        <w:r w:rsidR="00570240">
          <w:t xml:space="preserve"> </w:t>
        </w:r>
        <w:r w:rsidR="00570240" w:rsidRPr="0042292C">
          <w:t xml:space="preserve">Agreement </w:t>
        </w:r>
      </w:ins>
      <w:ins w:id="318" w:author="ERCOT" w:date="2025-10-21T10:10:00Z" w16du:dateUtc="2025-10-21T15:10:00Z">
        <w:r>
          <w:t xml:space="preserve">upon notice to ERCOT. </w:t>
        </w:r>
      </w:ins>
    </w:p>
    <w:p w14:paraId="77F3091B" w14:textId="77777777" w:rsidR="00E412AD" w:rsidRPr="00167DA8" w:rsidRDefault="00E412AD" w:rsidP="00E412AD">
      <w:pPr>
        <w:pStyle w:val="BodyText"/>
        <w:ind w:left="720" w:hanging="720"/>
        <w:rPr>
          <w:ins w:id="319" w:author="ERCOT" w:date="2025-10-21T10:10:00Z" w16du:dateUtc="2025-10-21T15:10:00Z"/>
        </w:rPr>
      </w:pPr>
    </w:p>
    <w:p w14:paraId="02FD955A" w14:textId="77777777" w:rsidR="00E412AD" w:rsidRDefault="00E412AD" w:rsidP="00E412AD">
      <w:pPr>
        <w:pStyle w:val="BodyText"/>
        <w:ind w:left="720" w:hanging="720"/>
        <w:rPr>
          <w:ins w:id="320" w:author="ERCOT" w:date="2025-10-21T10:10:00Z" w16du:dateUtc="2025-10-21T15:10:00Z"/>
          <w:u w:val="single"/>
        </w:rPr>
      </w:pPr>
      <w:ins w:id="321" w:author="ERCOT" w:date="2025-10-21T10:10:00Z" w16du:dateUtc="2025-10-21T15:10:00Z">
        <w:r w:rsidRPr="009C0A74">
          <w:rPr>
            <w:b/>
            <w:bCs/>
          </w:rPr>
          <w:lastRenderedPageBreak/>
          <w:t>16.21</w:t>
        </w:r>
        <w:r w:rsidRPr="009C0A74">
          <w:rPr>
            <w:b/>
            <w:bCs/>
          </w:rPr>
          <w:tab/>
          <w:t>Force Majeure</w:t>
        </w:r>
        <w:r>
          <w:rPr>
            <w:b/>
            <w:bCs/>
          </w:rPr>
          <w:t xml:space="preserve"> </w:t>
        </w:r>
      </w:ins>
    </w:p>
    <w:p w14:paraId="5557573D" w14:textId="77777777" w:rsidR="00E412AD" w:rsidRDefault="00E412AD" w:rsidP="00E412AD">
      <w:pPr>
        <w:pStyle w:val="BodyText"/>
        <w:ind w:left="720" w:hanging="720"/>
        <w:rPr>
          <w:ins w:id="322" w:author="ERCOT" w:date="2025-10-21T10:10:00Z" w16du:dateUtc="2025-10-21T15:10:00Z"/>
        </w:rPr>
      </w:pPr>
      <w:ins w:id="323" w:author="ERCOT" w:date="2025-10-21T10:10:00Z" w16du:dateUtc="2025-10-21T15:10:00Z">
        <w:r>
          <w:t>(1)</w:t>
        </w:r>
        <w:r>
          <w:tab/>
          <w:t xml:space="preserve">If, due to a Force Majeure Event, ERCOT or a Market Participant is in Material Breach, other than a Payment Breach, with respect to an obligation under a written Agreement, then such breach shall not result in a Default, except as otherwise provided by the Protocols, if the breaching Entity complies with the following requirements: </w:t>
        </w:r>
      </w:ins>
    </w:p>
    <w:p w14:paraId="12BAAC30" w14:textId="77777777" w:rsidR="00E412AD" w:rsidRDefault="00E412AD" w:rsidP="00E412AD">
      <w:pPr>
        <w:pStyle w:val="BodyText"/>
        <w:ind w:left="720"/>
        <w:rPr>
          <w:ins w:id="324" w:author="ERCOT" w:date="2025-10-21T10:10:00Z" w16du:dateUtc="2025-10-21T15:10:00Z"/>
        </w:rPr>
      </w:pPr>
      <w:ins w:id="325" w:author="ERCOT" w:date="2025-10-21T10:10:00Z" w16du:dateUtc="2025-10-21T15:10:00Z">
        <w:r>
          <w:t xml:space="preserve">(a) The breaching Entity shall take reasonable steps, consistent with Good Utility Practice, to remedy such breach; </w:t>
        </w:r>
      </w:ins>
    </w:p>
    <w:p w14:paraId="1E6C5C92" w14:textId="77777777" w:rsidR="00E412AD" w:rsidRDefault="00E412AD" w:rsidP="00E412AD">
      <w:pPr>
        <w:pStyle w:val="BodyText"/>
        <w:ind w:left="720"/>
        <w:rPr>
          <w:ins w:id="326" w:author="ERCOT" w:date="2025-10-21T10:10:00Z" w16du:dateUtc="2025-10-21T15:10:00Z"/>
        </w:rPr>
      </w:pPr>
      <w:ins w:id="327" w:author="ERCOT" w:date="2025-10-21T10:10:00Z" w16du:dateUtc="2025-10-21T15:10:00Z">
        <w:r>
          <w:t xml:space="preserve">(b) The breaching Entity shall notify the other Entity as soon as reasonably practicable, but not later than 14 calendar days after the breaching Entity becomes aware of the Force Majeure Event; and </w:t>
        </w:r>
      </w:ins>
    </w:p>
    <w:p w14:paraId="3E280A2E" w14:textId="77777777" w:rsidR="00E412AD" w:rsidRDefault="00E412AD" w:rsidP="00E412AD">
      <w:pPr>
        <w:pStyle w:val="BodyText"/>
        <w:ind w:left="720"/>
        <w:rPr>
          <w:ins w:id="328" w:author="ERCOT" w:date="2025-10-21T10:10:00Z" w16du:dateUtc="2025-10-21T15:10:00Z"/>
        </w:rPr>
      </w:pPr>
      <w:ins w:id="329" w:author="ERCOT" w:date="2025-10-21T10:10:00Z" w16du:dateUtc="2025-10-21T15:10:00Z">
        <w:r>
          <w:t xml:space="preserve">(c) </w:t>
        </w:r>
        <w:r w:rsidRPr="00C618AF">
          <w:t xml:space="preserve">The </w:t>
        </w:r>
        <w:r>
          <w:t>breaching</w:t>
        </w:r>
        <w:r w:rsidRPr="00C618AF">
          <w:t xml:space="preserve"> Entity shall provide notice to the other Entity, as soon as reasonably practicable, when the Force Majeure Event ends.</w:t>
        </w:r>
      </w:ins>
    </w:p>
    <w:p w14:paraId="211B68F2" w14:textId="37605635" w:rsidR="00E412AD" w:rsidRDefault="00E412AD" w:rsidP="00E412AD">
      <w:pPr>
        <w:pStyle w:val="BodyText"/>
        <w:ind w:left="720" w:hanging="720"/>
        <w:rPr>
          <w:ins w:id="330" w:author="ERCOT" w:date="2025-10-21T10:10:00Z" w16du:dateUtc="2025-10-21T15:10:00Z"/>
        </w:rPr>
      </w:pPr>
      <w:ins w:id="331" w:author="ERCOT" w:date="2025-10-21T10:10:00Z" w16du:dateUtc="2025-10-21T15:10:00Z">
        <w:r>
          <w:t>(2)</w:t>
        </w:r>
        <w:r>
          <w:tab/>
          <w:t xml:space="preserve">Notice under this section </w:t>
        </w:r>
        <w:r w:rsidRPr="00626D0E">
          <w:t xml:space="preserve">shall include a detailed description of the obligations affected </w:t>
        </w:r>
        <w:r>
          <w:t xml:space="preserve">by a Force Majeure Event </w:t>
        </w:r>
        <w:r w:rsidRPr="00626D0E">
          <w:t>and how the Force Majeure Event prevented the breaching Entity from fulfilling those obligations.</w:t>
        </w:r>
        <w:r>
          <w:t xml:space="preserve"> </w:t>
        </w:r>
        <w:r w:rsidRPr="00C618AF">
          <w:t>A failure to provide timely</w:t>
        </w:r>
        <w:r>
          <w:t xml:space="preserve"> and adequate</w:t>
        </w:r>
        <w:r w:rsidRPr="00C618AF">
          <w:t xml:space="preserve"> </w:t>
        </w:r>
      </w:ins>
      <w:ins w:id="332" w:author="ERCOT" w:date="2025-11-11T15:58:00Z" w16du:dateUtc="2025-11-11T21:58:00Z">
        <w:r w:rsidR="004B50A2">
          <w:t>N</w:t>
        </w:r>
      </w:ins>
      <w:ins w:id="333" w:author="ERCOT" w:date="2025-10-21T10:10:00Z" w16du:dateUtc="2025-10-21T15:10:00Z">
        <w:r w:rsidRPr="00C618AF">
          <w:t xml:space="preserve">otice </w:t>
        </w:r>
        <w:r>
          <w:t>under</w:t>
        </w:r>
      </w:ins>
      <w:ins w:id="334" w:author="ERCOT" w:date="2025-11-20T16:25:00Z" w16du:dateUtc="2025-11-20T22:25:00Z">
        <w:r w:rsidR="00AC02CB">
          <w:t xml:space="preserve"> paragraphs (1) and (2)</w:t>
        </w:r>
      </w:ins>
      <w:ins w:id="335" w:author="ERCOT" w:date="2025-10-21T10:10:00Z" w16du:dateUtc="2025-10-21T15:10:00Z">
        <w:r>
          <w:t xml:space="preserve"> above regarding a Force Majeure Event </w:t>
        </w:r>
        <w:r w:rsidRPr="00C618AF">
          <w:t>shall constitute a waiver of the claim of Force Majeure Event</w:t>
        </w:r>
        <w:r>
          <w:t xml:space="preserve">. </w:t>
        </w:r>
      </w:ins>
    </w:p>
    <w:p w14:paraId="3395C469" w14:textId="77777777" w:rsidR="00E412AD" w:rsidRDefault="00E412AD" w:rsidP="00E412AD">
      <w:pPr>
        <w:pStyle w:val="BodyText"/>
        <w:ind w:left="720" w:hanging="720"/>
        <w:rPr>
          <w:ins w:id="336" w:author="ERCOT" w:date="2025-10-21T10:10:00Z" w16du:dateUtc="2025-10-21T15:10:00Z"/>
        </w:rPr>
      </w:pPr>
      <w:ins w:id="337" w:author="ERCOT" w:date="2025-10-21T10:10:00Z" w16du:dateUtc="2025-10-21T15:10:00Z">
        <w:r>
          <w:t>(3)</w:t>
        </w:r>
        <w:r>
          <w:tab/>
          <w:t xml:space="preserve">Notwithstanding the foregoing, </w:t>
        </w:r>
        <w:r w:rsidRPr="00A37EFF">
          <w:t xml:space="preserve">a Force Majeure Event does not relieve a Market Participant of </w:t>
        </w:r>
        <w:r>
          <w:t>any</w:t>
        </w:r>
        <w:r w:rsidRPr="00A37EFF">
          <w:t xml:space="preserve"> obligation to make payments</w:t>
        </w:r>
        <w:r>
          <w:t>, and a failure to make payments will result in a Default. A Force Majeure Event also does not excuse a Market Participant from any consequences of non-performance pursuant to the Protocols or any Agreement.</w:t>
        </w:r>
      </w:ins>
    </w:p>
    <w:p w14:paraId="21421262" w14:textId="77777777" w:rsidR="00B214AE" w:rsidRDefault="00B214AE" w:rsidP="00B214AE">
      <w:pPr>
        <w:pStyle w:val="H2"/>
      </w:pPr>
      <w:bookmarkStart w:id="338" w:name="_Toc390438929"/>
      <w:bookmarkStart w:id="339" w:name="_Toc405897626"/>
      <w:bookmarkStart w:id="340" w:name="_Toc415055730"/>
      <w:bookmarkStart w:id="341" w:name="_Toc415055856"/>
      <w:bookmarkStart w:id="342" w:name="_Toc415055955"/>
      <w:bookmarkStart w:id="343" w:name="_Toc415056056"/>
      <w:bookmarkStart w:id="344" w:name="_Toc184622992"/>
      <w:r>
        <w:t>16.3</w:t>
      </w:r>
      <w:r>
        <w:tab/>
        <w:t>Registration of Load Serving Entities</w:t>
      </w:r>
      <w:bookmarkEnd w:id="338"/>
      <w:bookmarkEnd w:id="339"/>
      <w:bookmarkEnd w:id="340"/>
      <w:bookmarkEnd w:id="341"/>
      <w:bookmarkEnd w:id="342"/>
      <w:bookmarkEnd w:id="343"/>
      <w:bookmarkEnd w:id="344"/>
    </w:p>
    <w:p w14:paraId="7EC7F83D" w14:textId="4F473935" w:rsidR="00B214AE" w:rsidRDefault="00B214AE" w:rsidP="00B214AE">
      <w:pPr>
        <w:pStyle w:val="BodyTextNumbered"/>
      </w:pPr>
      <w:r>
        <w:t>(1)</w:t>
      </w:r>
      <w:r>
        <w:tab/>
        <w:t xml:space="preserve">Load Serving Entities (LSEs) provide electric service to Customers and Wholesale Customers.  LSEs include Non-Opt-In Entities (NOIEs) that serve Load, Competitive Retailers (CRs) (which includes Retail Electric Providers (REPs)), and External Load Serving Entities (ELSEs).  Each LSE must register with ERCOT.  To become registered as an LSE, an Entity must execute a Standard Form Market Participant Agreement (using the form in Section 22, Attachment A, Standard Form Market Participant Agreement), designate LSE Authorized Representatives, contacts, and a User Security Administrator (USA) (per </w:t>
      </w:r>
      <w:r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w:t>
      </w:r>
      <w:ins w:id="345" w:author="ERCOT" w:date="2025-10-21T10:46:00Z" w16du:dateUtc="2025-10-21T15:46:00Z">
        <w:r>
          <w:t xml:space="preserve">and maintain </w:t>
        </w:r>
      </w:ins>
      <w:r>
        <w:t xml:space="preserve">certification by </w:t>
      </w:r>
      <w:r>
        <w:rPr>
          <w:smallCaps/>
          <w:szCs w:val="24"/>
        </w:rPr>
        <w:t>P.U.C. Subst. R</w:t>
      </w:r>
      <w:r>
        <w:t>. 25.107, Certification of Retail Electric Providers (REPs), and comply with the remaining requirements of this Section.</w:t>
      </w:r>
      <w:ins w:id="346" w:author="ERCOT" w:date="2025-10-21T10:46:00Z" w16du:dateUtc="2025-10-21T15:46:00Z">
        <w:r>
          <w:t xml:space="preserve">  </w:t>
        </w:r>
        <w:r w:rsidRPr="00545275">
          <w:t xml:space="preserve">ERCOT may immediately suspend or terminate a REP’s access to any of ERCOT’s systems if ERCOT has a reasonable suspicion that the REP is no longer certificated under P.U.C. </w:t>
        </w:r>
        <w:r w:rsidRPr="00545275">
          <w:rPr>
            <w:smallCaps/>
          </w:rPr>
          <w:t>Subst</w:t>
        </w:r>
        <w:r w:rsidRPr="00545275">
          <w:t>. R. 25.107.</w:t>
        </w:r>
      </w:ins>
    </w:p>
    <w:p w14:paraId="588B36AB" w14:textId="77777777" w:rsidR="00B214AE" w:rsidRDefault="00B214AE" w:rsidP="00B214AE">
      <w:pPr>
        <w:pStyle w:val="BodyTextNumbered"/>
      </w:pPr>
      <w:r>
        <w:t xml:space="preserve">(2) </w:t>
      </w:r>
      <w:r>
        <w:tab/>
        <w:t>All CRs must participate in and successfully complete testing as described in Section 19.8, Retail Market Testing, prior to commencing operations with ERCOT.</w:t>
      </w:r>
    </w:p>
    <w:p w14:paraId="6FBD175C" w14:textId="77777777" w:rsidR="00B214AE" w:rsidRDefault="00B214AE" w:rsidP="00B214AE">
      <w:pPr>
        <w:pStyle w:val="BodyTextNumbered"/>
      </w:pPr>
      <w:r>
        <w:lastRenderedPageBreak/>
        <w:t>(3)</w:t>
      </w:r>
      <w:r>
        <w:tab/>
        <w:t xml:space="preserve">ERCOT may require that the Entity satisfactorily complete testing of interfaces between the Entity’s systems and relevant ERCOT systems.  </w:t>
      </w:r>
    </w:p>
    <w:p w14:paraId="44360B13" w14:textId="77777777" w:rsidR="00B214AE" w:rsidRPr="00E55B86" w:rsidRDefault="00B214AE" w:rsidP="00B214AE">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Pr="00A35A89">
        <w:t>(</w:t>
      </w:r>
      <w:r>
        <w:t xml:space="preserve">Section 23, Form B, Load Serving Entity (LSE) Application for Registration)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6B5FB4C7" w14:textId="1A62DE98" w:rsidR="00E412AD" w:rsidRDefault="00B214AE" w:rsidP="00B214AE">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05C99D75" w14:textId="29BDA495" w:rsidR="00DB31B3" w:rsidRDefault="00DB31B3" w:rsidP="00DB31B3">
      <w:pPr>
        <w:pStyle w:val="H2"/>
      </w:pPr>
      <w:r>
        <w:t>20.1</w:t>
      </w:r>
      <w:r>
        <w:tab/>
        <w:t>Applicability</w:t>
      </w:r>
      <w:bookmarkEnd w:id="206"/>
      <w:bookmarkEnd w:id="207"/>
      <w:bookmarkEnd w:id="208"/>
      <w:bookmarkEnd w:id="209"/>
      <w:bookmarkEnd w:id="210"/>
    </w:p>
    <w:p w14:paraId="22AA4701" w14:textId="77777777" w:rsidR="00DB31B3" w:rsidRDefault="00DB31B3" w:rsidP="00DB31B3">
      <w:pPr>
        <w:pStyle w:val="BodyText"/>
        <w:ind w:left="720" w:hanging="720"/>
      </w:pPr>
      <w:r>
        <w:t>(1)</w:t>
      </w:r>
      <w:r>
        <w:tab/>
      </w:r>
      <w:r w:rsidRPr="00A47FD4">
        <w:t>Except as otherwise provided in Section 20, Alternative Dispute Resolution Procedure</w:t>
      </w:r>
      <w:r>
        <w:t xml:space="preserve"> and Procedure for Return of Settlement Funds</w:t>
      </w:r>
      <w:r w:rsidRPr="00A47FD4">
        <w:t>, this Alternative Dispute Resolution (ADR) procedure applies to any claim by a Market Participant that ERCOT has violate</w:t>
      </w:r>
      <w:r w:rsidRPr="00C90996">
        <w:t xml:space="preserve">d or misinterpreted any law, including any statute, rule, Protocol, Other Binding Document, or Agreement, where such </w:t>
      </w:r>
      <w:r>
        <w:t>violation</w:t>
      </w:r>
      <w:r w:rsidRPr="00C90996">
        <w:t xml:space="preserve"> or </w:t>
      </w:r>
      <w:r>
        <w:t xml:space="preserve">misinterpretation </w:t>
      </w:r>
      <w:r w:rsidRPr="00C90996">
        <w:t xml:space="preserve">results in actual </w:t>
      </w:r>
      <w:r>
        <w:t xml:space="preserve">harm, </w:t>
      </w:r>
      <w:r w:rsidRPr="00C90996">
        <w:t xml:space="preserve">or </w:t>
      </w:r>
      <w:r>
        <w:t xml:space="preserve">could result in </w:t>
      </w:r>
      <w:r w:rsidRPr="00C90996">
        <w:t>imminent harm</w:t>
      </w:r>
      <w:r>
        <w:t>,</w:t>
      </w:r>
      <w:r w:rsidRPr="00C90996">
        <w:t xml:space="preserve"> to the Market Participant.  A Market Participant that disputes an interpretation of the ERCOT Protocols, an Other Binding Document, or an Agreement made by ERCOT through the Protocol interpretation request process described in subsection (i) of </w:t>
      </w:r>
      <w:r w:rsidRPr="007D34AC">
        <w:t>P.U.C</w:t>
      </w:r>
      <w:r>
        <w:rPr>
          <w:sz w:val="23"/>
          <w:szCs w:val="23"/>
        </w:rPr>
        <w:t>. S</w:t>
      </w:r>
      <w:r>
        <w:rPr>
          <w:sz w:val="19"/>
          <w:szCs w:val="19"/>
        </w:rPr>
        <w:t>UBST</w:t>
      </w:r>
      <w:r>
        <w:rPr>
          <w:sz w:val="23"/>
          <w:szCs w:val="23"/>
        </w:rPr>
        <w:t xml:space="preserve">. R. </w:t>
      </w:r>
      <w:r w:rsidRPr="00C90996">
        <w:t>25.503, Oversight of Wholesale Market Participants, is not required to follow the ADR procedure prior to seeking relief from the Public Utility Commission of Texas (PUCT)</w:t>
      </w:r>
      <w:del w:id="347" w:author="ERCOT" w:date="2025-10-21T10:49:00Z" w16du:dateUtc="2025-10-21T15:49:00Z">
        <w:r w:rsidRPr="00C90996" w:rsidDel="00AF08CF">
          <w:delText xml:space="preserve"> or other Governmental Authority</w:delText>
        </w:r>
      </w:del>
      <w:r w:rsidRPr="00C90996">
        <w:t>.</w:t>
      </w:r>
    </w:p>
    <w:p w14:paraId="7972BF5C" w14:textId="77777777" w:rsidR="00DB31B3" w:rsidRPr="00A47FD4" w:rsidRDefault="00DB31B3" w:rsidP="00DB31B3">
      <w:pPr>
        <w:spacing w:after="240"/>
        <w:ind w:left="720" w:hanging="720"/>
      </w:pPr>
      <w:r w:rsidRPr="00A47FD4">
        <w:t>(2)</w:t>
      </w:r>
      <w:r w:rsidRPr="00A47FD4">
        <w:tab/>
        <w:t>Only a Counter-Party may request ADR to seek correction of Settlement data and resettlement, except that:</w:t>
      </w:r>
    </w:p>
    <w:p w14:paraId="42242FFF" w14:textId="77777777" w:rsidR="00DB31B3" w:rsidRPr="00A47FD4" w:rsidRDefault="00DB31B3" w:rsidP="00DB31B3">
      <w:pPr>
        <w:spacing w:after="240"/>
        <w:ind w:left="1440" w:hanging="720"/>
        <w:rPr>
          <w:szCs w:val="20"/>
        </w:rPr>
      </w:pPr>
      <w:r w:rsidRPr="00A47FD4">
        <w:rPr>
          <w:szCs w:val="20"/>
        </w:rPr>
        <w:t>(a)</w:t>
      </w:r>
      <w:r w:rsidRPr="00A47FD4">
        <w:rPr>
          <w:szCs w:val="20"/>
        </w:rPr>
        <w:tab/>
        <w:t>A Market Participant that is not a Counter-Party may submit an ADR request seeking correction of Settlement data and resettlement on behalf of an affected Counter-Party upon providing ERCOT written documentation executed by the Authorized Representative of the Counter-Party designating the Market Participant as the Counter-Party’s agent for purposes of submitting the ADR request; and</w:t>
      </w:r>
    </w:p>
    <w:p w14:paraId="015221FB" w14:textId="77777777" w:rsidR="00DB31B3" w:rsidRPr="00A47FD4" w:rsidRDefault="00DB31B3" w:rsidP="00DB31B3">
      <w:pPr>
        <w:spacing w:after="240"/>
        <w:ind w:left="1440" w:hanging="720"/>
        <w:rPr>
          <w:szCs w:val="20"/>
        </w:rPr>
      </w:pPr>
      <w:r w:rsidRPr="00A47FD4">
        <w:rPr>
          <w:szCs w:val="20"/>
        </w:rPr>
        <w:t>(b)</w:t>
      </w:r>
      <w:r w:rsidRPr="00A47FD4">
        <w:rPr>
          <w:szCs w:val="20"/>
        </w:rPr>
        <w:tab/>
        <w:t>A Load Serving Entity (LSE), with its Counter-Party, or a Transmission and/or Distribution Service Provider (TDSP) may submit an ADR request for correction of Electric Service Identifier (ESI ID) service history, usage information, and/or resettlement, as set forth in these Protocols and the Retail Market Guide.</w:t>
      </w:r>
    </w:p>
    <w:p w14:paraId="46EE5394" w14:textId="77777777" w:rsidR="00DB31B3" w:rsidRDefault="00DB31B3" w:rsidP="00DB31B3">
      <w:pPr>
        <w:spacing w:after="240"/>
        <w:ind w:left="720" w:hanging="720"/>
      </w:pPr>
      <w:r>
        <w:t>(3)</w:t>
      </w:r>
      <w:r>
        <w:tab/>
        <w:t>Nothing in this ADR procedure is intended to limit or restrict the right of a Market Participant to file a petition seeking direct relief from the PUCT</w:t>
      </w:r>
      <w:del w:id="348" w:author="ERCOT" w:date="2025-10-21T10:50:00Z" w16du:dateUtc="2025-10-21T15:50:00Z">
        <w:r w:rsidDel="00AF08CF">
          <w:delText xml:space="preserve"> or another Governmental Authority</w:delText>
        </w:r>
      </w:del>
      <w:r>
        <w:t xml:space="preserve"> without first exhausting this ADR procedure where actual or threatened action by ERCOT or a Market Participant </w:t>
      </w:r>
      <w:r w:rsidRPr="00C90996">
        <w:t>could caus</w:t>
      </w:r>
      <w:r w:rsidRPr="00A47FD4">
        <w:t>e irreparable harm and where such harm cannot be addressed within the time permitted under the ADR process</w:t>
      </w:r>
      <w:r>
        <w:t>.</w:t>
      </w:r>
    </w:p>
    <w:p w14:paraId="400933DA" w14:textId="77777777" w:rsidR="00DB31B3" w:rsidRDefault="00DB31B3" w:rsidP="00DB31B3">
      <w:pPr>
        <w:pStyle w:val="BodyText"/>
        <w:ind w:left="720" w:hanging="720"/>
      </w:pPr>
      <w:r>
        <w:lastRenderedPageBreak/>
        <w:t>(4)</w:t>
      </w:r>
      <w:r>
        <w:tab/>
        <w:t>Except for the provisions of this Section 20.1, the ADR procedure may be modified by mutual agreement of the parties.</w:t>
      </w:r>
    </w:p>
    <w:p w14:paraId="3C170464" w14:textId="77777777" w:rsidR="00DB31B3" w:rsidRDefault="00DB31B3" w:rsidP="00DB31B3">
      <w:pPr>
        <w:pStyle w:val="BodyText"/>
        <w:ind w:left="720" w:hanging="720"/>
      </w:pPr>
      <w:r>
        <w:t>(5)</w:t>
      </w:r>
      <w:r>
        <w:tab/>
        <w:t>Parties shall exercise good faith efforts to timely resolve disputes under Section 20.</w:t>
      </w:r>
    </w:p>
    <w:p w14:paraId="5A105422" w14:textId="77777777" w:rsidR="00DB31B3" w:rsidRPr="00A47FD4" w:rsidRDefault="00DB31B3" w:rsidP="00DB31B3">
      <w:pPr>
        <w:spacing w:after="240"/>
        <w:ind w:left="720" w:hanging="720"/>
        <w:rPr>
          <w:szCs w:val="20"/>
        </w:rPr>
      </w:pPr>
      <w:r w:rsidRPr="00A47FD4">
        <w:rPr>
          <w:szCs w:val="20"/>
        </w:rPr>
        <w:t>(6)</w:t>
      </w:r>
      <w:r w:rsidRPr="00A47FD4">
        <w:rPr>
          <w:szCs w:val="20"/>
        </w:rPr>
        <w:tab/>
        <w:t xml:space="preserve">Nothing contained in Section 20 is intended to supersede any dispute resolution process mandated by applicable law or tariff.  Furthermore, this ADR procedure does not apply to any dispute concerning an agreement between Market Participants or the terms of any tariff.  To the extent any dispute not governed by Section 20 involves the interpretation of the ERCOT Protocols, an Other Binding Document, or an Agreement, that dispute may be submitted to ERCOT through the Protocol interpretation request process described in subsection (i) of P.U.C. </w:t>
      </w:r>
      <w:r w:rsidRPr="00A47FD4">
        <w:rPr>
          <w:smallCaps/>
          <w:szCs w:val="20"/>
        </w:rPr>
        <w:t>Subst</w:t>
      </w:r>
      <w:r w:rsidRPr="00A47FD4">
        <w:rPr>
          <w:szCs w:val="20"/>
        </w:rPr>
        <w:t>. R. 25.503.</w:t>
      </w:r>
    </w:p>
    <w:p w14:paraId="55A78142" w14:textId="77777777" w:rsidR="00DB31B3" w:rsidRPr="00A47FD4" w:rsidRDefault="00DB31B3" w:rsidP="00DB31B3">
      <w:pPr>
        <w:keepNext/>
        <w:tabs>
          <w:tab w:val="left" w:pos="900"/>
        </w:tabs>
        <w:spacing w:before="480" w:after="240"/>
        <w:ind w:left="900" w:hanging="900"/>
        <w:outlineLvl w:val="1"/>
        <w:rPr>
          <w:b/>
          <w:szCs w:val="20"/>
        </w:rPr>
      </w:pPr>
      <w:bookmarkStart w:id="349" w:name="_Toc453764639"/>
      <w:bookmarkStart w:id="350" w:name="_Toc453764684"/>
      <w:bookmarkStart w:id="351" w:name="_Toc453764711"/>
      <w:bookmarkStart w:id="352" w:name="_Toc453764800"/>
      <w:bookmarkStart w:id="353" w:name="_Toc148961532"/>
      <w:r w:rsidRPr="00A47FD4">
        <w:rPr>
          <w:b/>
          <w:szCs w:val="20"/>
        </w:rPr>
        <w:t>20.</w:t>
      </w:r>
      <w:r>
        <w:rPr>
          <w:b/>
          <w:szCs w:val="20"/>
        </w:rPr>
        <w:t>6</w:t>
      </w:r>
      <w:r w:rsidRPr="00A47FD4">
        <w:rPr>
          <w:b/>
          <w:szCs w:val="20"/>
        </w:rPr>
        <w:tab/>
        <w:t>Mediation Procedures</w:t>
      </w:r>
      <w:bookmarkEnd w:id="349"/>
      <w:bookmarkEnd w:id="350"/>
      <w:bookmarkEnd w:id="351"/>
      <w:bookmarkEnd w:id="352"/>
      <w:bookmarkEnd w:id="353"/>
    </w:p>
    <w:p w14:paraId="16169F9B" w14:textId="77777777" w:rsidR="00DB31B3" w:rsidRPr="00A47FD4" w:rsidRDefault="00DB31B3" w:rsidP="00DB31B3">
      <w:pPr>
        <w:spacing w:after="240"/>
        <w:ind w:left="720" w:hanging="720"/>
      </w:pPr>
      <w:r w:rsidRPr="00A47FD4">
        <w:rPr>
          <w:szCs w:val="20"/>
        </w:rPr>
        <w:t>(1)</w:t>
      </w:r>
      <w:r w:rsidRPr="00A47FD4">
        <w:rPr>
          <w:szCs w:val="20"/>
        </w:rPr>
        <w:tab/>
        <w:t>The parties shall agree on a mediator who has no past or present official, financial, or personal conflict of interest with respect to the issues or parties in dispute, unless the interest is fully disclosed in writing to all participants in the dispute and all such participants waive in writing any objection to the conflict of interest.  If the parties are unable to agree on a mediator within ten days of the agreement to mediate, then the Commercial Mediation Rules of the American Arbitration Association (AAA) will be used to select the mediator.</w:t>
      </w:r>
    </w:p>
    <w:p w14:paraId="7CF5B14E" w14:textId="77777777" w:rsidR="00DB31B3" w:rsidRDefault="00DB31B3" w:rsidP="00DB31B3">
      <w:pPr>
        <w:spacing w:after="240"/>
        <w:ind w:left="720" w:hanging="720"/>
        <w:rPr>
          <w:szCs w:val="20"/>
        </w:rPr>
      </w:pPr>
      <w:r w:rsidRPr="00A47FD4">
        <w:rPr>
          <w:szCs w:val="20"/>
        </w:rPr>
        <w:t>(2)</w:t>
      </w:r>
      <w:r w:rsidRPr="00A47FD4">
        <w:rPr>
          <w:szCs w:val="20"/>
        </w:rPr>
        <w:tab/>
        <w:t xml:space="preserve">The mediator and senior dispute representatives of the parties shall commence mediation of the dispute within ten days after the mediator’s date of appointment.  Communications regarding mediation shall be confidential and shall not be referred to or disclosed in any subsequent proceeding.  The mediator shall aid the parties in reaching a mutually acceptable resolution of the dispute.  If agreement regarding </w:t>
      </w:r>
      <w:r>
        <w:rPr>
          <w:szCs w:val="20"/>
        </w:rPr>
        <w:t>the Alternative Dispute Resolution (ADR)</w:t>
      </w:r>
      <w:r w:rsidRPr="00A47FD4">
        <w:rPr>
          <w:szCs w:val="20"/>
        </w:rPr>
        <w:t xml:space="preserve"> cannot be reached, any of the parties may apply for relief to the Public Utility Commission of Texas (PUCT)</w:t>
      </w:r>
      <w:del w:id="354" w:author="ERCOT" w:date="2025-10-21T10:50:00Z" w16du:dateUtc="2025-10-21T15:50:00Z">
        <w:r w:rsidRPr="00A47FD4" w:rsidDel="00AF08CF">
          <w:rPr>
            <w:szCs w:val="20"/>
          </w:rPr>
          <w:delText>, or any other Governmental Authority</w:delText>
        </w:r>
      </w:del>
      <w:r w:rsidRPr="00A47FD4">
        <w:rPr>
          <w:szCs w:val="20"/>
        </w:rPr>
        <w:t>.</w:t>
      </w:r>
    </w:p>
    <w:p w14:paraId="78BE116B" w14:textId="77777777" w:rsidR="002E7ABF" w:rsidRDefault="002E7ABF" w:rsidP="00DB31B3">
      <w:pPr>
        <w:spacing w:after="240"/>
        <w:ind w:left="720" w:hanging="720"/>
        <w:sectPr w:rsidR="002E7ABF" w:rsidSect="0051173C">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pPr>
    </w:p>
    <w:p w14:paraId="6C78FE3B" w14:textId="77777777" w:rsidR="002E7ABF" w:rsidRPr="00A47FD4" w:rsidRDefault="002E7ABF" w:rsidP="00DB31B3">
      <w:pPr>
        <w:spacing w:after="240"/>
        <w:ind w:left="720" w:hanging="720"/>
      </w:pPr>
    </w:p>
    <w:p w14:paraId="688E357E" w14:textId="77777777" w:rsidR="002E7ABF" w:rsidRPr="00F72B58" w:rsidRDefault="002E7ABF" w:rsidP="002E7ABF">
      <w:pPr>
        <w:jc w:val="center"/>
        <w:outlineLvl w:val="0"/>
        <w:rPr>
          <w:b/>
          <w:sz w:val="36"/>
          <w:szCs w:val="36"/>
        </w:rPr>
      </w:pPr>
      <w:r w:rsidRPr="00F72B58">
        <w:rPr>
          <w:b/>
          <w:sz w:val="36"/>
          <w:szCs w:val="36"/>
        </w:rPr>
        <w:t>ERCOT Nodal Protocols</w:t>
      </w:r>
    </w:p>
    <w:p w14:paraId="32A7242D" w14:textId="77777777" w:rsidR="002E7ABF" w:rsidRPr="00F72B58" w:rsidRDefault="002E7ABF" w:rsidP="002E7ABF">
      <w:pPr>
        <w:jc w:val="center"/>
        <w:outlineLvl w:val="0"/>
        <w:rPr>
          <w:b/>
          <w:sz w:val="36"/>
          <w:szCs w:val="36"/>
        </w:rPr>
      </w:pPr>
    </w:p>
    <w:p w14:paraId="5123A06C" w14:textId="77777777" w:rsidR="002E7ABF" w:rsidRPr="00F72B58" w:rsidRDefault="002E7ABF" w:rsidP="002E7ABF">
      <w:pPr>
        <w:jc w:val="center"/>
        <w:outlineLvl w:val="0"/>
        <w:rPr>
          <w:b/>
          <w:sz w:val="36"/>
          <w:szCs w:val="36"/>
        </w:rPr>
      </w:pPr>
      <w:r w:rsidRPr="00F72B58">
        <w:rPr>
          <w:b/>
          <w:sz w:val="36"/>
          <w:szCs w:val="36"/>
        </w:rPr>
        <w:t>Section 22</w:t>
      </w:r>
    </w:p>
    <w:p w14:paraId="5ECE3369" w14:textId="77777777" w:rsidR="002E7ABF" w:rsidRPr="00F72B58" w:rsidRDefault="002E7ABF" w:rsidP="002E7ABF">
      <w:pPr>
        <w:jc w:val="center"/>
        <w:outlineLvl w:val="0"/>
        <w:rPr>
          <w:b/>
        </w:rPr>
      </w:pPr>
    </w:p>
    <w:p w14:paraId="27973DBB" w14:textId="77777777" w:rsidR="002E7ABF" w:rsidRPr="00F72B58" w:rsidRDefault="002E7ABF" w:rsidP="002E7ABF">
      <w:pPr>
        <w:jc w:val="center"/>
        <w:outlineLvl w:val="0"/>
        <w:rPr>
          <w:b/>
          <w:sz w:val="36"/>
          <w:szCs w:val="36"/>
        </w:rPr>
      </w:pPr>
      <w:r w:rsidRPr="00F72B58">
        <w:rPr>
          <w:b/>
          <w:sz w:val="36"/>
          <w:szCs w:val="36"/>
        </w:rPr>
        <w:t xml:space="preserve">Attachment A:  Standard Form </w:t>
      </w:r>
      <w:r w:rsidRPr="00F72B58">
        <w:rPr>
          <w:b/>
          <w:bCs/>
          <w:sz w:val="36"/>
          <w:szCs w:val="36"/>
        </w:rPr>
        <w:t>Market Participant</w:t>
      </w:r>
      <w:r w:rsidRPr="00F72B58">
        <w:rPr>
          <w:b/>
          <w:sz w:val="36"/>
          <w:szCs w:val="36"/>
        </w:rPr>
        <w:t xml:space="preserve"> Agreement</w:t>
      </w:r>
    </w:p>
    <w:p w14:paraId="7027E8B3" w14:textId="77777777" w:rsidR="002E7ABF" w:rsidRDefault="002E7ABF" w:rsidP="002E7ABF">
      <w:pPr>
        <w:jc w:val="center"/>
        <w:outlineLvl w:val="0"/>
        <w:rPr>
          <w:color w:val="333300"/>
        </w:rPr>
      </w:pPr>
    </w:p>
    <w:p w14:paraId="46171CF4" w14:textId="77777777" w:rsidR="002E7ABF" w:rsidRDefault="002E7ABF" w:rsidP="002E7ABF">
      <w:pPr>
        <w:outlineLvl w:val="0"/>
        <w:rPr>
          <w:color w:val="333300"/>
        </w:rPr>
      </w:pPr>
    </w:p>
    <w:p w14:paraId="7FBE9547" w14:textId="372616FB" w:rsidR="002E7ABF" w:rsidRPr="005B2A3F" w:rsidRDefault="002E7ABF" w:rsidP="002E7ABF">
      <w:pPr>
        <w:jc w:val="center"/>
        <w:outlineLvl w:val="0"/>
        <w:rPr>
          <w:b/>
          <w:bCs/>
        </w:rPr>
      </w:pPr>
      <w:del w:id="355" w:author="ERCOT" w:date="2025-10-21T10:50:00Z" w16du:dateUtc="2025-10-21T15:50:00Z">
        <w:r w:rsidDel="00296CEA">
          <w:rPr>
            <w:b/>
            <w:bCs/>
          </w:rPr>
          <w:delText>April 1, 2022</w:delText>
        </w:r>
      </w:del>
      <w:ins w:id="356" w:author="ERCOT" w:date="2025-10-21T10:50:00Z" w16du:dateUtc="2025-10-21T15:50:00Z">
        <w:r w:rsidR="00296CEA">
          <w:rPr>
            <w:b/>
            <w:bCs/>
          </w:rPr>
          <w:t>TBD</w:t>
        </w:r>
      </w:ins>
    </w:p>
    <w:p w14:paraId="4D71C06D" w14:textId="77777777" w:rsidR="002E7ABF" w:rsidRDefault="002E7ABF" w:rsidP="002E7ABF">
      <w:pPr>
        <w:jc w:val="center"/>
        <w:outlineLvl w:val="0"/>
        <w:rPr>
          <w:b/>
          <w:bCs/>
        </w:rPr>
      </w:pPr>
    </w:p>
    <w:p w14:paraId="1FEFE459" w14:textId="77777777" w:rsidR="002E7ABF" w:rsidRDefault="002E7ABF" w:rsidP="002E7ABF">
      <w:pPr>
        <w:jc w:val="center"/>
        <w:outlineLvl w:val="0"/>
        <w:rPr>
          <w:b/>
          <w:bCs/>
        </w:rPr>
      </w:pPr>
    </w:p>
    <w:p w14:paraId="51180080" w14:textId="77777777" w:rsidR="002E7ABF" w:rsidRDefault="002E7ABF" w:rsidP="002E7ABF">
      <w:pPr>
        <w:pBdr>
          <w:between w:val="single" w:sz="4" w:space="1" w:color="auto"/>
        </w:pBdr>
        <w:rPr>
          <w:color w:val="333300"/>
        </w:rPr>
      </w:pPr>
    </w:p>
    <w:p w14:paraId="20D803FF" w14:textId="77777777" w:rsidR="002E7ABF" w:rsidRDefault="002E7ABF" w:rsidP="002E7ABF">
      <w:pPr>
        <w:pBdr>
          <w:between w:val="single" w:sz="4" w:space="1" w:color="auto"/>
        </w:pBdr>
        <w:rPr>
          <w:color w:val="333300"/>
        </w:rPr>
      </w:pPr>
    </w:p>
    <w:p w14:paraId="1A1E0AC8" w14:textId="77777777" w:rsidR="002E7ABF" w:rsidRDefault="002E7ABF" w:rsidP="002E7ABF">
      <w:pPr>
        <w:pBdr>
          <w:between w:val="single" w:sz="4" w:space="1" w:color="auto"/>
        </w:pBdr>
        <w:rPr>
          <w:color w:val="333300"/>
        </w:rPr>
        <w:sectPr w:rsidR="002E7ABF" w:rsidSect="002E7ABF">
          <w:pgSz w:w="12240" w:h="15840" w:code="1"/>
          <w:pgMar w:top="1440" w:right="1440" w:bottom="1440" w:left="1440" w:header="720" w:footer="720" w:gutter="0"/>
          <w:cols w:space="720"/>
          <w:titlePg/>
          <w:docGrid w:linePitch="360"/>
        </w:sectPr>
      </w:pPr>
    </w:p>
    <w:p w14:paraId="0D905687" w14:textId="77777777" w:rsidR="002E7ABF" w:rsidRDefault="002E7ABF" w:rsidP="002E7ABF">
      <w:pPr>
        <w:rPr>
          <w:color w:val="333300"/>
        </w:rPr>
      </w:pPr>
    </w:p>
    <w:p w14:paraId="75543189" w14:textId="77777777" w:rsidR="002E7ABF" w:rsidRPr="00F72B58" w:rsidRDefault="002E7ABF" w:rsidP="002E7ABF">
      <w:pPr>
        <w:pStyle w:val="Subtitle"/>
        <w:rPr>
          <w:sz w:val="24"/>
        </w:rPr>
      </w:pPr>
      <w:r w:rsidRPr="00F72B58">
        <w:rPr>
          <w:sz w:val="24"/>
        </w:rPr>
        <w:t>Standard Form Market Participant Agreement</w:t>
      </w:r>
    </w:p>
    <w:p w14:paraId="39FD5353" w14:textId="77777777" w:rsidR="002E7ABF" w:rsidRPr="00F72B58" w:rsidRDefault="002E7ABF" w:rsidP="002E7ABF">
      <w:pPr>
        <w:jc w:val="center"/>
      </w:pPr>
      <w:r w:rsidRPr="00F72B58">
        <w:t>Between</w:t>
      </w:r>
    </w:p>
    <w:p w14:paraId="4672690D"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bookmarkStart w:id="357" w:name="Text1"/>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bookmarkEnd w:id="357"/>
    </w:p>
    <w:p w14:paraId="2E34DFA8" w14:textId="77777777" w:rsidR="002E7ABF" w:rsidRPr="00F72B58" w:rsidRDefault="002E7ABF" w:rsidP="002E7ABF">
      <w:pPr>
        <w:jc w:val="center"/>
        <w:rPr>
          <w:u w:val="single"/>
        </w:rPr>
      </w:pPr>
      <w:r w:rsidRPr="00F72B58">
        <w:rPr>
          <w:u w:val="single"/>
        </w:rPr>
        <w:t>and</w:t>
      </w:r>
    </w:p>
    <w:p w14:paraId="3D74F1E5" w14:textId="77777777" w:rsidR="002E7ABF" w:rsidRPr="00F72B58" w:rsidRDefault="002E7ABF" w:rsidP="002E7ABF">
      <w:pPr>
        <w:jc w:val="center"/>
      </w:pPr>
      <w:r w:rsidRPr="00F72B58">
        <w:rPr>
          <w:u w:val="single"/>
        </w:rPr>
        <w:t>Electric Reliability Council of Texas, Inc.</w:t>
      </w:r>
    </w:p>
    <w:p w14:paraId="4A70AB11" w14:textId="77777777" w:rsidR="002E7ABF" w:rsidRPr="00F72B58" w:rsidRDefault="002E7ABF" w:rsidP="002E7ABF">
      <w:pPr>
        <w:jc w:val="center"/>
      </w:pPr>
    </w:p>
    <w:p w14:paraId="5F5F92F3" w14:textId="63AC8A06" w:rsidR="002E7ABF" w:rsidRPr="00F72B58" w:rsidRDefault="002E7ABF" w:rsidP="002E7ABF">
      <w:pPr>
        <w:jc w:val="both"/>
      </w:pPr>
      <w:r w:rsidRPr="00F72B58">
        <w:t xml:space="preserve">This </w:t>
      </w:r>
      <w:ins w:id="358" w:author="ERCOT" w:date="2025-10-21T14:14:00Z" w16du:dateUtc="2025-10-21T19:14:00Z">
        <w:r w:rsidR="004A128B">
          <w:t xml:space="preserve">Standard Form </w:t>
        </w:r>
      </w:ins>
      <w:r w:rsidRPr="00F72B58">
        <w:t xml:space="preserve">Market Participant Agreement (“Agreement”), effective as of the___________ day of _______________,___________ (“Effective Date”), is entered into by and between </w:t>
      </w:r>
      <w:r>
        <w:fldChar w:fldCharType="begin">
          <w:ffData>
            <w:name w:val="Text2"/>
            <w:enabled/>
            <w:calcOnExit w:val="0"/>
            <w:textInput>
              <w:default w:val="Insert Participant"/>
            </w:textInput>
          </w:ffData>
        </w:fldChar>
      </w:r>
      <w:bookmarkStart w:id="359" w:name="Text2"/>
      <w:r>
        <w:instrText xml:space="preserve"> FORMTEXT </w:instrText>
      </w:r>
      <w:r>
        <w:fldChar w:fldCharType="separate"/>
      </w:r>
      <w:r>
        <w:rPr>
          <w:noProof/>
        </w:rPr>
        <w:t>Insert Participant</w:t>
      </w:r>
      <w:r>
        <w:fldChar w:fldCharType="end"/>
      </w:r>
      <w:bookmarkEnd w:id="359"/>
      <w:r w:rsidRPr="00F72B58">
        <w:t xml:space="preserve">, a </w:t>
      </w:r>
      <w:r>
        <w:fldChar w:fldCharType="begin">
          <w:ffData>
            <w:name w:val="Text3"/>
            <w:enabled/>
            <w:calcOnExit w:val="0"/>
            <w:textInput>
              <w:default w:val="[Insert State of Registration and Entity type]"/>
            </w:textInput>
          </w:ffData>
        </w:fldChar>
      </w:r>
      <w:bookmarkStart w:id="360" w:name="Text3"/>
      <w:r>
        <w:instrText xml:space="preserve"> FORMTEXT </w:instrText>
      </w:r>
      <w:r>
        <w:fldChar w:fldCharType="separate"/>
      </w:r>
      <w:r>
        <w:rPr>
          <w:noProof/>
        </w:rPr>
        <w:t>[Insert State of Registration and Entity type]</w:t>
      </w:r>
      <w:r>
        <w:fldChar w:fldCharType="end"/>
      </w:r>
      <w:bookmarkEnd w:id="360"/>
      <w:r w:rsidRPr="00F72B58">
        <w:t xml:space="preserve"> (“Participant”) and Electric Reliability Council of Texas, Inc., a Texas non-profit corporation (“ERCOT”).</w:t>
      </w:r>
    </w:p>
    <w:p w14:paraId="70956411" w14:textId="77777777" w:rsidR="002E7ABF" w:rsidRPr="00F72B58" w:rsidRDefault="002E7ABF" w:rsidP="00481EAD">
      <w:pPr>
        <w:pStyle w:val="Heading5"/>
        <w:numPr>
          <w:ilvl w:val="0"/>
          <w:numId w:val="0"/>
        </w:numPr>
        <w:jc w:val="center"/>
        <w:rPr>
          <w:i w:val="0"/>
          <w:u w:val="single"/>
        </w:rPr>
      </w:pPr>
      <w:r w:rsidRPr="00F72B58">
        <w:rPr>
          <w:i w:val="0"/>
          <w:u w:val="single"/>
        </w:rPr>
        <w:t>Recitals</w:t>
      </w:r>
    </w:p>
    <w:p w14:paraId="2E2CE0AE" w14:textId="77777777" w:rsidR="002E7ABF" w:rsidRPr="00F72B58" w:rsidRDefault="002E7ABF" w:rsidP="002E7ABF">
      <w:pPr>
        <w:jc w:val="both"/>
      </w:pPr>
    </w:p>
    <w:p w14:paraId="0AB43A79" w14:textId="77777777" w:rsidR="002E7ABF" w:rsidRPr="00F72B58" w:rsidRDefault="002E7ABF" w:rsidP="002E7ABF">
      <w:pPr>
        <w:jc w:val="both"/>
      </w:pPr>
      <w:r w:rsidRPr="00F72B58">
        <w:t>WHEREAS:</w:t>
      </w:r>
    </w:p>
    <w:p w14:paraId="3F33DD78" w14:textId="77777777" w:rsidR="002E7ABF" w:rsidRPr="00F72B58" w:rsidRDefault="002E7ABF" w:rsidP="002E7ABF">
      <w:pPr>
        <w:jc w:val="both"/>
      </w:pPr>
    </w:p>
    <w:p w14:paraId="43C41032" w14:textId="77777777" w:rsidR="002E7ABF" w:rsidRPr="00F72B58" w:rsidRDefault="002E7ABF" w:rsidP="002E7ABF">
      <w:pPr>
        <w:jc w:val="both"/>
      </w:pPr>
      <w:r w:rsidRPr="00F72B58">
        <w:t>A.</w:t>
      </w:r>
      <w:r w:rsidRPr="00F72B58">
        <w:tab/>
        <w:t xml:space="preserve">As defined in the ERCOT Protocols, Participant is a (check all that apply): </w:t>
      </w:r>
    </w:p>
    <w:p w14:paraId="53AE3291" w14:textId="77777777" w:rsidR="002E7ABF" w:rsidRPr="00F72B58" w:rsidRDefault="002E7ABF" w:rsidP="002E7ABF">
      <w:pPr>
        <w:jc w:val="both"/>
      </w:pPr>
    </w:p>
    <w:p w14:paraId="5CD6CDCC"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Load Serving Entity (LSE)</w:t>
      </w:r>
    </w:p>
    <w:p w14:paraId="37A2053E" w14:textId="77777777" w:rsidR="002E7ABF" w:rsidRPr="00F72B58" w:rsidRDefault="002E7ABF" w:rsidP="002E7ABF">
      <w:pPr>
        <w:ind w:left="720"/>
        <w:jc w:val="both"/>
      </w:pPr>
    </w:p>
    <w:p w14:paraId="5DAFF835"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Qualified Scheduling Entity (QSE)</w:t>
      </w:r>
    </w:p>
    <w:p w14:paraId="42D1FD8B" w14:textId="77777777" w:rsidR="002E7ABF" w:rsidRPr="00F72B58" w:rsidRDefault="002E7ABF" w:rsidP="002E7ABF">
      <w:pPr>
        <w:ind w:left="720"/>
        <w:jc w:val="both"/>
      </w:pPr>
    </w:p>
    <w:p w14:paraId="0CF893BE"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Transmission Service Provider (TSP)</w:t>
      </w:r>
    </w:p>
    <w:p w14:paraId="3748961F" w14:textId="77777777" w:rsidR="002E7ABF" w:rsidRPr="00F72B58" w:rsidRDefault="002E7ABF" w:rsidP="002E7ABF">
      <w:pPr>
        <w:ind w:left="720"/>
        <w:jc w:val="both"/>
      </w:pPr>
    </w:p>
    <w:p w14:paraId="76B402A4"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Distribution Service Provider (DSP)</w:t>
      </w:r>
    </w:p>
    <w:p w14:paraId="72D6568B" w14:textId="77777777" w:rsidR="002E7ABF" w:rsidRPr="00F72B58" w:rsidRDefault="002E7ABF" w:rsidP="002E7ABF">
      <w:pPr>
        <w:ind w:left="720"/>
        <w:jc w:val="both"/>
      </w:pPr>
    </w:p>
    <w:p w14:paraId="23C31433"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Congestion Revenue Right (CRR) Account Holder</w:t>
      </w:r>
    </w:p>
    <w:p w14:paraId="0DEAAC31" w14:textId="77777777" w:rsidR="002E7ABF" w:rsidRPr="00F72B58" w:rsidRDefault="002E7ABF" w:rsidP="002E7ABF">
      <w:pPr>
        <w:ind w:left="720"/>
        <w:jc w:val="both"/>
      </w:pPr>
    </w:p>
    <w:p w14:paraId="7EDC8819"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Resource Entity</w:t>
      </w:r>
    </w:p>
    <w:p w14:paraId="6D5E1F0A" w14:textId="77777777" w:rsidR="002E7ABF" w:rsidRPr="00F72B58" w:rsidRDefault="002E7ABF" w:rsidP="002E7ABF">
      <w:pPr>
        <w:ind w:left="720"/>
        <w:jc w:val="both"/>
      </w:pPr>
    </w:p>
    <w:p w14:paraId="4ED9BB7E"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Renewable Energy Credit (REC) Account Holder </w:t>
      </w:r>
    </w:p>
    <w:p w14:paraId="11FAAA2B" w14:textId="77777777" w:rsidR="002E7ABF" w:rsidRPr="00F72B58" w:rsidRDefault="002E7ABF" w:rsidP="002E7ABF">
      <w:pPr>
        <w:ind w:left="720"/>
        <w:jc w:val="both"/>
      </w:pPr>
    </w:p>
    <w:p w14:paraId="585EDB7B" w14:textId="77777777" w:rsidR="002E7ABF" w:rsidRPr="00F72B58" w:rsidRDefault="002E7ABF" w:rsidP="002E7ABF">
      <w:pPr>
        <w:spacing w:after="120"/>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Independent Market Information System Registered Entity (IMRE) </w:t>
      </w:r>
    </w:p>
    <w:p w14:paraId="4A16EFCD" w14:textId="77777777" w:rsidR="002E7ABF" w:rsidRPr="00C47977" w:rsidRDefault="002E7ABF" w:rsidP="002E7ABF">
      <w:pPr>
        <w:pStyle w:val="BodyText3"/>
        <w:spacing w:before="120"/>
        <w:ind w:left="720" w:hanging="720"/>
        <w:rPr>
          <w:sz w:val="24"/>
        </w:rPr>
      </w:pPr>
      <w:r w:rsidRPr="00C47977">
        <w:rPr>
          <w:sz w:val="24"/>
        </w:rPr>
        <w:t>B.</w:t>
      </w:r>
      <w:r w:rsidRPr="00C47977">
        <w:rPr>
          <w:sz w:val="24"/>
        </w:rPr>
        <w:tab/>
        <w:t>ERCOT is the Independent Organization certified under PURA §39.151 for the ERCOT Region; and</w:t>
      </w:r>
    </w:p>
    <w:p w14:paraId="6CFA5773" w14:textId="77777777" w:rsidR="002E7ABF" w:rsidRPr="00F72B58" w:rsidRDefault="002E7ABF" w:rsidP="002E7ABF">
      <w:pPr>
        <w:pStyle w:val="BodyText3"/>
        <w:tabs>
          <w:tab w:val="num" w:pos="720"/>
        </w:tabs>
        <w:spacing w:before="120"/>
        <w:ind w:left="720" w:hanging="720"/>
        <w:rPr>
          <w:sz w:val="24"/>
        </w:rPr>
      </w:pPr>
      <w:r w:rsidRPr="00F72B58">
        <w:rPr>
          <w:sz w:val="24"/>
        </w:rPr>
        <w:t>C.</w:t>
      </w:r>
      <w:r w:rsidRPr="00F72B58">
        <w:rPr>
          <w:sz w:val="24"/>
        </w:rPr>
        <w:tab/>
        <w:t>The Parties enter into this Agreement in order to establish the terms and conditions by which ERCOT and Participant will discharge their respective duties and responsibilities under the ERCOT Protocols.</w:t>
      </w:r>
    </w:p>
    <w:p w14:paraId="5AF9B7A9" w14:textId="77777777" w:rsidR="002E7ABF" w:rsidRPr="00F72B58" w:rsidRDefault="002E7ABF" w:rsidP="002E7ABF">
      <w:pPr>
        <w:jc w:val="both"/>
      </w:pPr>
    </w:p>
    <w:p w14:paraId="3907A2FD" w14:textId="77777777" w:rsidR="002E7ABF" w:rsidRPr="00F72B58" w:rsidRDefault="002E7ABF" w:rsidP="002E7ABF">
      <w:pPr>
        <w:pStyle w:val="Centered"/>
        <w:widowControl/>
        <w:spacing w:after="0" w:line="240" w:lineRule="auto"/>
        <w:jc w:val="both"/>
        <w:rPr>
          <w:snapToGrid/>
          <w:u w:val="single"/>
        </w:rPr>
      </w:pPr>
      <w:r w:rsidRPr="00F72B58">
        <w:rPr>
          <w:snapToGrid/>
          <w:u w:val="single"/>
        </w:rPr>
        <w:t>Agreements</w:t>
      </w:r>
    </w:p>
    <w:p w14:paraId="7504A085" w14:textId="77777777" w:rsidR="002E7ABF" w:rsidRPr="00F72B58" w:rsidRDefault="002E7ABF" w:rsidP="002E7ABF">
      <w:pPr>
        <w:jc w:val="both"/>
      </w:pPr>
    </w:p>
    <w:p w14:paraId="4D8EFBA3" w14:textId="77777777" w:rsidR="002E7ABF" w:rsidRPr="00F72B58" w:rsidRDefault="002E7ABF" w:rsidP="002E7ABF">
      <w:pPr>
        <w:pStyle w:val="NumContinue"/>
        <w:ind w:firstLine="0"/>
        <w:jc w:val="both"/>
      </w:pPr>
      <w:r w:rsidRPr="00F72B58">
        <w:t>NOW, THEREFORE, in consideration of the mutual covenants and promises contained herein, ERCOT and Participant (the “Parties”) hereby agree as follows:</w:t>
      </w:r>
    </w:p>
    <w:p w14:paraId="015876A8" w14:textId="77777777" w:rsidR="002E7ABF" w:rsidRPr="00F72B58" w:rsidRDefault="002E7ABF" w:rsidP="002E7ABF">
      <w:pPr>
        <w:keepNext/>
        <w:keepLines/>
        <w:spacing w:before="120" w:after="120"/>
        <w:jc w:val="both"/>
      </w:pPr>
      <w:r w:rsidRPr="00F72B58">
        <w:rPr>
          <w:u w:val="single"/>
        </w:rPr>
        <w:lastRenderedPageBreak/>
        <w:t>Section 1. Notice.</w:t>
      </w:r>
      <w:r w:rsidRPr="00F72B58">
        <w:t xml:space="preserve">  </w:t>
      </w:r>
    </w:p>
    <w:p w14:paraId="30BD7CCA" w14:textId="515C38DF" w:rsidR="004A128B" w:rsidRPr="00545275" w:rsidRDefault="004A128B" w:rsidP="004A128B">
      <w:pPr>
        <w:pStyle w:val="BodyText"/>
        <w:jc w:val="both"/>
        <w:rPr>
          <w:ins w:id="361" w:author="ERCOT" w:date="2025-10-21T14:14:00Z" w16du:dateUtc="2025-10-21T19:14:00Z"/>
        </w:rPr>
      </w:pPr>
      <w:ins w:id="362" w:author="ERCOT" w:date="2025-10-21T14:14:00Z" w16du:dateUtc="2025-10-21T19:14:00Z">
        <w:r w:rsidRPr="00545275">
          <w:t xml:space="preserve">Any </w:t>
        </w:r>
      </w:ins>
      <w:ins w:id="363" w:author="ERCOT" w:date="2025-11-03T09:53:00Z" w16du:dateUtc="2025-11-03T15:53:00Z">
        <w:r w:rsidR="002C4C7B">
          <w:t>N</w:t>
        </w:r>
      </w:ins>
      <w:ins w:id="364" w:author="ERCOT" w:date="2025-10-21T14:14:00Z" w16du:dateUtc="2025-10-21T19:14:00Z">
        <w:r w:rsidRPr="00545275">
          <w:t xml:space="preserve">otice required to be given under this Agreement shall be provided in accordance with the </w:t>
        </w:r>
      </w:ins>
      <w:ins w:id="365" w:author="ERCOT" w:date="2025-11-03T09:54:00Z" w16du:dateUtc="2025-11-03T15:54:00Z">
        <w:r w:rsidR="002C4C7B">
          <w:t>N</w:t>
        </w:r>
      </w:ins>
      <w:ins w:id="366" w:author="ERCOT" w:date="2025-10-21T14:14:00Z" w16du:dateUtc="2025-10-21T19:14:00Z">
        <w:r w:rsidRPr="00545275">
          <w:t xml:space="preserve">otice procedures contained in </w:t>
        </w:r>
      </w:ins>
      <w:ins w:id="367" w:author="ERCOT" w:date="2025-11-20T18:27:00Z" w16du:dateUtc="2025-11-21T00:27:00Z">
        <w:r w:rsidR="00C1783F">
          <w:t xml:space="preserve">Protocol </w:t>
        </w:r>
      </w:ins>
      <w:ins w:id="368" w:author="ERCOT" w:date="2025-10-21T14:14:00Z" w16du:dateUtc="2025-10-21T19:14:00Z">
        <w:r w:rsidRPr="00545275">
          <w:t>Section 1</w:t>
        </w:r>
      </w:ins>
      <w:ins w:id="369" w:author="ERCOT" w:date="2025-10-21T15:04:00Z" w16du:dateUtc="2025-10-21T20:04:00Z">
        <w:r w:rsidR="00011FE8">
          <w:t>, Overvi</w:t>
        </w:r>
      </w:ins>
      <w:ins w:id="370" w:author="ERCOT" w:date="2025-10-21T15:05:00Z" w16du:dateUtc="2025-10-21T20:05:00Z">
        <w:r w:rsidR="00011FE8">
          <w:t>ew</w:t>
        </w:r>
      </w:ins>
      <w:ins w:id="371" w:author="ERCOT" w:date="2025-10-21T14:14:00Z" w16du:dateUtc="2025-10-21T19:14:00Z">
        <w:r w:rsidRPr="00545275">
          <w:t>, except where another section of the Protocols authorizes notice by a different procedure under specified circumstances.</w:t>
        </w:r>
      </w:ins>
    </w:p>
    <w:p w14:paraId="39CCC7B9" w14:textId="2F6552DF" w:rsidR="002E7ABF" w:rsidRPr="005B2A3F" w:rsidDel="004A128B" w:rsidRDefault="002E7ABF" w:rsidP="002E7ABF">
      <w:pPr>
        <w:pStyle w:val="BodyText"/>
        <w:jc w:val="both"/>
        <w:rPr>
          <w:del w:id="372" w:author="ERCOT" w:date="2025-10-21T14:14:00Z" w16du:dateUtc="2025-10-21T19:14:00Z"/>
        </w:rPr>
      </w:pPr>
      <w:del w:id="373" w:author="ERCOT" w:date="2025-10-21T14:14:00Z" w16du:dateUtc="2025-10-21T19:14:00Z">
        <w:r w:rsidRPr="005B2A3F" w:rsidDel="004A128B">
          <w:delTex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0016E2FF" w14:textId="77777777" w:rsidR="002E7ABF" w:rsidRPr="005B2A3F" w:rsidRDefault="002E7ABF" w:rsidP="002E7ABF">
      <w:pPr>
        <w:pStyle w:val="ListIntroduction"/>
        <w:jc w:val="both"/>
      </w:pPr>
      <w:r w:rsidRPr="005B2A3F">
        <w:t>If to ERCOT:</w:t>
      </w:r>
    </w:p>
    <w:p w14:paraId="090F06F7" w14:textId="77777777" w:rsidR="002E7ABF" w:rsidRPr="00F72B58" w:rsidRDefault="002E7ABF" w:rsidP="002E7ABF">
      <w:pPr>
        <w:ind w:left="720"/>
        <w:jc w:val="both"/>
      </w:pPr>
      <w:r w:rsidRPr="00F72B58">
        <w:t>Electric Reliability Council of Texas, Inc.</w:t>
      </w:r>
    </w:p>
    <w:p w14:paraId="208AD94C" w14:textId="77777777" w:rsidR="002E7ABF" w:rsidRPr="00F72B58" w:rsidRDefault="002E7ABF" w:rsidP="002E7ABF">
      <w:pPr>
        <w:ind w:left="720"/>
        <w:jc w:val="both"/>
      </w:pPr>
      <w:r w:rsidRPr="00F72B58">
        <w:t>Attn: Legal Department</w:t>
      </w:r>
    </w:p>
    <w:p w14:paraId="09BEF626" w14:textId="77777777" w:rsidR="002E7ABF" w:rsidRPr="00F72B58" w:rsidRDefault="002E7ABF" w:rsidP="002E7ABF">
      <w:pPr>
        <w:ind w:left="720"/>
        <w:jc w:val="both"/>
      </w:pPr>
      <w:r w:rsidRPr="000E2E98">
        <w:t>8000 Metropolis Drive (Building E), Suite 100</w:t>
      </w:r>
    </w:p>
    <w:p w14:paraId="7DF5C048" w14:textId="77777777" w:rsidR="002E7ABF" w:rsidRPr="00F72B58" w:rsidRDefault="002E7ABF" w:rsidP="002E7ABF">
      <w:pPr>
        <w:ind w:left="720"/>
        <w:jc w:val="both"/>
      </w:pPr>
      <w:r w:rsidRPr="00F72B58">
        <w:t>Austin, Texas 78744</w:t>
      </w:r>
    </w:p>
    <w:p w14:paraId="57DE7800" w14:textId="77777777" w:rsidR="002E7ABF" w:rsidRPr="00F72B58" w:rsidRDefault="002E7ABF" w:rsidP="002E7ABF">
      <w:pPr>
        <w:ind w:left="720"/>
        <w:jc w:val="both"/>
      </w:pPr>
      <w:r w:rsidRPr="00F72B58">
        <w:t xml:space="preserve">Telephone: </w:t>
      </w:r>
      <w:r w:rsidRPr="00F72B58">
        <w:tab/>
        <w:t>(512) 225-7000</w:t>
      </w:r>
    </w:p>
    <w:p w14:paraId="0A177952" w14:textId="5FA7BA65" w:rsidR="004A128B" w:rsidRDefault="004A128B" w:rsidP="002E7ABF">
      <w:pPr>
        <w:ind w:left="720"/>
        <w:jc w:val="both"/>
        <w:rPr>
          <w:ins w:id="374" w:author="ERCOT" w:date="2025-10-21T14:15:00Z" w16du:dateUtc="2025-10-21T19:15:00Z"/>
        </w:rPr>
      </w:pPr>
      <w:ins w:id="375" w:author="ERCOT" w:date="2025-10-21T14:15:00Z" w16du:dateUtc="2025-10-21T19:15:00Z">
        <w:r>
          <w:t>E</w:t>
        </w:r>
      </w:ins>
      <w:ins w:id="376" w:author="ERCOT" w:date="2025-10-21T14:16:00Z" w16du:dateUtc="2025-10-21T19:16:00Z">
        <w:r>
          <w:t>-</w:t>
        </w:r>
      </w:ins>
      <w:ins w:id="377" w:author="ERCOT" w:date="2025-10-21T14:15:00Z" w16du:dateUtc="2025-10-21T19:15:00Z">
        <w:r>
          <w:t xml:space="preserve">mail:  </w:t>
        </w:r>
        <w:r>
          <w:fldChar w:fldCharType="begin"/>
        </w:r>
        <w:r>
          <w:instrText>HYPERLINK "mailto:MPRegistration@ercot.com"</w:instrText>
        </w:r>
        <w:r>
          <w:fldChar w:fldCharType="separate"/>
        </w:r>
        <w:r w:rsidRPr="00434962">
          <w:rPr>
            <w:rStyle w:val="Hyperlink"/>
          </w:rPr>
          <w:t>MPRegistration@ercot.com</w:t>
        </w:r>
        <w:r>
          <w:fldChar w:fldCharType="end"/>
        </w:r>
      </w:ins>
    </w:p>
    <w:p w14:paraId="0CAE7CEF" w14:textId="793F3D16" w:rsidR="002E7ABF" w:rsidRPr="00F72B58" w:rsidRDefault="002E7ABF" w:rsidP="002E7ABF">
      <w:pPr>
        <w:ind w:left="720"/>
        <w:jc w:val="both"/>
      </w:pPr>
      <w:del w:id="378" w:author="ERCOT" w:date="2025-10-21T14:15:00Z" w16du:dateUtc="2025-10-21T19:15:00Z">
        <w:r w:rsidRPr="00F72B58" w:rsidDel="004A128B">
          <w:delText xml:space="preserve">Facsimile: </w:delText>
        </w:r>
        <w:r w:rsidRPr="00F72B58" w:rsidDel="004A128B">
          <w:tab/>
          <w:delText>(512) 225-7079</w:delText>
        </w:r>
      </w:del>
    </w:p>
    <w:p w14:paraId="1CFB83A4" w14:textId="77777777" w:rsidR="002E7ABF" w:rsidRPr="00F72B58" w:rsidRDefault="002E7ABF" w:rsidP="002E7ABF">
      <w:pPr>
        <w:jc w:val="both"/>
      </w:pPr>
    </w:p>
    <w:p w14:paraId="77F5E17F" w14:textId="402B2654" w:rsidR="002E7ABF" w:rsidRPr="0088059D" w:rsidRDefault="002E7ABF" w:rsidP="002E7ABF">
      <w:pPr>
        <w:spacing w:after="240"/>
        <w:jc w:val="both"/>
      </w:pPr>
      <w:r w:rsidRPr="005B2A3F">
        <w:t>If to Participant</w:t>
      </w:r>
      <w:ins w:id="379" w:author="ERCOT" w:date="2025-10-21T14:15:00Z" w16du:dateUtc="2025-10-21T19:15:00Z">
        <w:r w:rsidR="004A128B">
          <w:t xml:space="preserve"> </w:t>
        </w:r>
        <w:r w:rsidR="004A128B" w:rsidRPr="00545275">
          <w:t xml:space="preserve">regarding a breach or Default under this Agreement, then </w:t>
        </w:r>
      </w:ins>
      <w:ins w:id="380" w:author="ERCOT" w:date="2025-11-26T11:05:00Z" w16du:dateUtc="2025-11-26T17:05:00Z">
        <w:r w:rsidR="00AC6079">
          <w:t>N</w:t>
        </w:r>
      </w:ins>
      <w:ins w:id="381" w:author="ERCOT" w:date="2025-10-21T14:15:00Z" w16du:dateUtc="2025-10-21T19:15:00Z">
        <w:r w:rsidR="004A128B" w:rsidRPr="00545275">
          <w:t xml:space="preserve">otice will be sent using </w:t>
        </w:r>
        <w:r w:rsidR="004A128B" w:rsidRPr="0088059D">
          <w:t>Participant’s contact information below</w:t>
        </w:r>
      </w:ins>
      <w:r w:rsidRPr="0088059D">
        <w:t>:</w:t>
      </w:r>
    </w:p>
    <w:p w14:paraId="2ED8CACF" w14:textId="77777777" w:rsidR="002E7ABF" w:rsidRPr="0088059D" w:rsidRDefault="002E7ABF" w:rsidP="002E7ABF">
      <w:pPr>
        <w:pStyle w:val="VariableDefinition"/>
        <w:jc w:val="both"/>
        <w:rPr>
          <w:szCs w:val="24"/>
        </w:rPr>
      </w:pPr>
      <w:r w:rsidRPr="0088059D">
        <w:rPr>
          <w:szCs w:val="24"/>
        </w:rPr>
        <w:fldChar w:fldCharType="begin">
          <w:ffData>
            <w:name w:val="Text4"/>
            <w:enabled/>
            <w:calcOnExit w:val="0"/>
            <w:textInput>
              <w:default w:val="[Insert Participant Name]"/>
            </w:textInput>
          </w:ffData>
        </w:fldChar>
      </w:r>
      <w:bookmarkStart w:id="382" w:name="Text4"/>
      <w:r w:rsidRPr="0088059D">
        <w:rPr>
          <w:szCs w:val="24"/>
        </w:rPr>
        <w:instrText xml:space="preserve"> FORMTEXT </w:instrText>
      </w:r>
      <w:r w:rsidRPr="0088059D">
        <w:rPr>
          <w:szCs w:val="24"/>
        </w:rPr>
      </w:r>
      <w:r w:rsidRPr="0088059D">
        <w:rPr>
          <w:szCs w:val="24"/>
        </w:rPr>
        <w:fldChar w:fldCharType="separate"/>
      </w:r>
      <w:r w:rsidRPr="0088059D">
        <w:rPr>
          <w:noProof/>
          <w:szCs w:val="24"/>
        </w:rPr>
        <w:t>[Insert Participant Name]</w:t>
      </w:r>
      <w:r w:rsidRPr="0088059D">
        <w:rPr>
          <w:szCs w:val="24"/>
        </w:rPr>
        <w:fldChar w:fldCharType="end"/>
      </w:r>
      <w:bookmarkEnd w:id="382"/>
    </w:p>
    <w:p w14:paraId="4DE942D6" w14:textId="77777777" w:rsidR="002E7ABF" w:rsidRPr="0088059D" w:rsidRDefault="002E7ABF" w:rsidP="002E7ABF">
      <w:pPr>
        <w:pStyle w:val="VariableDefinition"/>
        <w:jc w:val="both"/>
        <w:rPr>
          <w:szCs w:val="24"/>
        </w:rPr>
      </w:pPr>
      <w:r w:rsidRPr="0088059D">
        <w:rPr>
          <w:szCs w:val="24"/>
        </w:rPr>
        <w:fldChar w:fldCharType="begin">
          <w:ffData>
            <w:name w:val="Text5"/>
            <w:enabled/>
            <w:calcOnExit w:val="0"/>
            <w:textInput>
              <w:default w:val="[Insert Contact Person/Dept.]"/>
            </w:textInput>
          </w:ffData>
        </w:fldChar>
      </w:r>
      <w:bookmarkStart w:id="383" w:name="Text5"/>
      <w:r w:rsidRPr="0088059D">
        <w:rPr>
          <w:szCs w:val="24"/>
        </w:rPr>
        <w:instrText xml:space="preserve"> FORMTEXT </w:instrText>
      </w:r>
      <w:r w:rsidRPr="0088059D">
        <w:rPr>
          <w:szCs w:val="24"/>
        </w:rPr>
      </w:r>
      <w:r w:rsidRPr="0088059D">
        <w:rPr>
          <w:szCs w:val="24"/>
        </w:rPr>
        <w:fldChar w:fldCharType="separate"/>
      </w:r>
      <w:r w:rsidRPr="0088059D">
        <w:rPr>
          <w:noProof/>
          <w:szCs w:val="24"/>
        </w:rPr>
        <w:t>[Insert Contact Person/Dept.]</w:t>
      </w:r>
      <w:r w:rsidRPr="0088059D">
        <w:rPr>
          <w:szCs w:val="24"/>
        </w:rPr>
        <w:fldChar w:fldCharType="end"/>
      </w:r>
      <w:bookmarkEnd w:id="383"/>
    </w:p>
    <w:p w14:paraId="08B5EB34" w14:textId="77777777" w:rsidR="002E7ABF" w:rsidRPr="0088059D" w:rsidRDefault="002E7ABF" w:rsidP="002E7ABF">
      <w:pPr>
        <w:pStyle w:val="VariableDefinition"/>
        <w:jc w:val="both"/>
        <w:rPr>
          <w:szCs w:val="24"/>
        </w:rPr>
      </w:pPr>
      <w:r w:rsidRPr="0088059D">
        <w:rPr>
          <w:szCs w:val="24"/>
        </w:rPr>
        <w:fldChar w:fldCharType="begin">
          <w:ffData>
            <w:name w:val="Text6"/>
            <w:enabled/>
            <w:calcOnExit w:val="0"/>
            <w:textInput>
              <w:default w:val="[Insert Street Address]"/>
            </w:textInput>
          </w:ffData>
        </w:fldChar>
      </w:r>
      <w:bookmarkStart w:id="384" w:name="Text6"/>
      <w:r w:rsidRPr="0088059D">
        <w:rPr>
          <w:szCs w:val="24"/>
        </w:rPr>
        <w:instrText xml:space="preserve"> FORMTEXT </w:instrText>
      </w:r>
      <w:r w:rsidRPr="0088059D">
        <w:rPr>
          <w:szCs w:val="24"/>
        </w:rPr>
      </w:r>
      <w:r w:rsidRPr="0088059D">
        <w:rPr>
          <w:szCs w:val="24"/>
        </w:rPr>
        <w:fldChar w:fldCharType="separate"/>
      </w:r>
      <w:r w:rsidRPr="0088059D">
        <w:rPr>
          <w:noProof/>
          <w:szCs w:val="24"/>
        </w:rPr>
        <w:t>[Insert Street Address]</w:t>
      </w:r>
      <w:r w:rsidRPr="0088059D">
        <w:rPr>
          <w:szCs w:val="24"/>
        </w:rPr>
        <w:fldChar w:fldCharType="end"/>
      </w:r>
      <w:bookmarkEnd w:id="384"/>
    </w:p>
    <w:p w14:paraId="460CED1A" w14:textId="77777777" w:rsidR="002E7ABF" w:rsidRPr="0088059D" w:rsidRDefault="002E7ABF" w:rsidP="002E7ABF">
      <w:pPr>
        <w:pStyle w:val="VariableDefinition"/>
        <w:jc w:val="both"/>
        <w:rPr>
          <w:szCs w:val="24"/>
        </w:rPr>
      </w:pPr>
      <w:r w:rsidRPr="0088059D">
        <w:rPr>
          <w:szCs w:val="24"/>
        </w:rPr>
        <w:fldChar w:fldCharType="begin">
          <w:ffData>
            <w:name w:val="Text7"/>
            <w:enabled/>
            <w:calcOnExit w:val="0"/>
            <w:textInput>
              <w:default w:val="[Insert City, State Zip]"/>
            </w:textInput>
          </w:ffData>
        </w:fldChar>
      </w:r>
      <w:bookmarkStart w:id="385" w:name="Text7"/>
      <w:r w:rsidRPr="0088059D">
        <w:rPr>
          <w:szCs w:val="24"/>
        </w:rPr>
        <w:instrText xml:space="preserve"> FORMTEXT </w:instrText>
      </w:r>
      <w:r w:rsidRPr="0088059D">
        <w:rPr>
          <w:szCs w:val="24"/>
        </w:rPr>
      </w:r>
      <w:r w:rsidRPr="0088059D">
        <w:rPr>
          <w:szCs w:val="24"/>
        </w:rPr>
        <w:fldChar w:fldCharType="separate"/>
      </w:r>
      <w:r w:rsidRPr="0088059D">
        <w:rPr>
          <w:noProof/>
          <w:szCs w:val="24"/>
        </w:rPr>
        <w:t>[Insert City, State Zip]</w:t>
      </w:r>
      <w:r w:rsidRPr="0088059D">
        <w:rPr>
          <w:szCs w:val="24"/>
        </w:rPr>
        <w:fldChar w:fldCharType="end"/>
      </w:r>
      <w:bookmarkEnd w:id="385"/>
    </w:p>
    <w:p w14:paraId="78F0D5A9" w14:textId="77777777" w:rsidR="002E7ABF" w:rsidRPr="0088059D" w:rsidRDefault="002E7ABF" w:rsidP="002E7ABF">
      <w:pPr>
        <w:pStyle w:val="VariableDefinition"/>
        <w:jc w:val="both"/>
        <w:rPr>
          <w:ins w:id="386" w:author="ERCOT" w:date="2025-10-21T14:16:00Z" w16du:dateUtc="2025-10-21T19:16:00Z"/>
          <w:szCs w:val="24"/>
        </w:rPr>
      </w:pPr>
      <w:r w:rsidRPr="0088059D">
        <w:rPr>
          <w:szCs w:val="24"/>
        </w:rPr>
        <w:fldChar w:fldCharType="begin">
          <w:ffData>
            <w:name w:val="Text8"/>
            <w:enabled/>
            <w:calcOnExit w:val="0"/>
            <w:textInput>
              <w:default w:val="[Insert Telephone]"/>
            </w:textInput>
          </w:ffData>
        </w:fldChar>
      </w:r>
      <w:bookmarkStart w:id="387" w:name="Text8"/>
      <w:r w:rsidRPr="0088059D">
        <w:rPr>
          <w:szCs w:val="24"/>
        </w:rPr>
        <w:instrText xml:space="preserve"> FORMTEXT </w:instrText>
      </w:r>
      <w:r w:rsidRPr="0088059D">
        <w:rPr>
          <w:szCs w:val="24"/>
        </w:rPr>
      </w:r>
      <w:r w:rsidRPr="0088059D">
        <w:rPr>
          <w:szCs w:val="24"/>
        </w:rPr>
        <w:fldChar w:fldCharType="separate"/>
      </w:r>
      <w:r w:rsidRPr="0088059D">
        <w:rPr>
          <w:noProof/>
          <w:szCs w:val="24"/>
        </w:rPr>
        <w:t>[Insert Telephone]</w:t>
      </w:r>
      <w:r w:rsidRPr="0088059D">
        <w:rPr>
          <w:szCs w:val="24"/>
        </w:rPr>
        <w:fldChar w:fldCharType="end"/>
      </w:r>
      <w:bookmarkEnd w:id="387"/>
    </w:p>
    <w:p w14:paraId="761B52E6" w14:textId="355EB617" w:rsidR="004A128B" w:rsidRPr="0088059D" w:rsidRDefault="004A128B" w:rsidP="002E7ABF">
      <w:pPr>
        <w:pStyle w:val="VariableDefinition"/>
        <w:jc w:val="both"/>
        <w:rPr>
          <w:noProof/>
          <w:szCs w:val="24"/>
        </w:rPr>
      </w:pPr>
      <w:ins w:id="388" w:author="ERCOT" w:date="2025-10-21T14:16:00Z" w16du:dateUtc="2025-10-21T19:16:00Z">
        <w:r w:rsidRPr="0088059D">
          <w:rPr>
            <w:noProof/>
            <w:szCs w:val="24"/>
          </w:rPr>
          <w:t>[</w:t>
        </w:r>
      </w:ins>
      <w:ins w:id="389" w:author="ERCOT" w:date="2025-11-21T09:40:00Z" w16du:dateUtc="2025-11-21T15:40:00Z">
        <w:r w:rsidR="0088059D" w:rsidRPr="0088059D">
          <w:rPr>
            <w:noProof/>
            <w:szCs w:val="24"/>
          </w:rPr>
          <w:t xml:space="preserve">Insert </w:t>
        </w:r>
      </w:ins>
      <w:ins w:id="390" w:author="ERCOT" w:date="2025-10-21T14:16:00Z" w16du:dateUtc="2025-10-21T19:16:00Z">
        <w:r w:rsidRPr="0088059D">
          <w:rPr>
            <w:noProof/>
            <w:szCs w:val="24"/>
          </w:rPr>
          <w:t>E-mail Address]</w:t>
        </w:r>
      </w:ins>
    </w:p>
    <w:p w14:paraId="4A419EB8" w14:textId="27B63005" w:rsidR="002E7ABF" w:rsidRDefault="002E7ABF" w:rsidP="002E7ABF">
      <w:pPr>
        <w:pStyle w:val="VariableDefinition"/>
        <w:jc w:val="both"/>
        <w:rPr>
          <w:ins w:id="391" w:author="ERCOT" w:date="2025-10-21T14:17:00Z" w16du:dateUtc="2025-10-21T19:17:00Z"/>
          <w:szCs w:val="24"/>
        </w:rPr>
      </w:pPr>
      <w:del w:id="392" w:author="ERCOT" w:date="2025-10-21T14:16:00Z" w16du:dateUtc="2025-10-21T19:16:00Z">
        <w:r w:rsidRPr="0088059D" w:rsidDel="004A128B">
          <w:rPr>
            <w:szCs w:val="24"/>
          </w:rPr>
          <w:fldChar w:fldCharType="begin">
            <w:ffData>
              <w:name w:val="Text9"/>
              <w:enabled/>
              <w:calcOnExit w:val="0"/>
              <w:textInput>
                <w:default w:val="[Insert Facsimile]"/>
              </w:textInput>
            </w:ffData>
          </w:fldChar>
        </w:r>
        <w:bookmarkStart w:id="393" w:name="Text9"/>
        <w:r w:rsidRPr="0088059D" w:rsidDel="004A128B">
          <w:rPr>
            <w:szCs w:val="24"/>
          </w:rPr>
          <w:delInstrText xml:space="preserve"> FORMTEXT </w:delInstrText>
        </w:r>
        <w:r w:rsidRPr="0088059D" w:rsidDel="004A128B">
          <w:rPr>
            <w:szCs w:val="24"/>
          </w:rPr>
        </w:r>
        <w:r w:rsidRPr="0088059D" w:rsidDel="004A128B">
          <w:rPr>
            <w:szCs w:val="24"/>
          </w:rPr>
          <w:fldChar w:fldCharType="separate"/>
        </w:r>
        <w:r w:rsidRPr="0088059D" w:rsidDel="004A128B">
          <w:rPr>
            <w:noProof/>
            <w:szCs w:val="24"/>
          </w:rPr>
          <w:delText>[Insert Facsimile]</w:delText>
        </w:r>
        <w:r w:rsidRPr="0088059D" w:rsidDel="004A128B">
          <w:rPr>
            <w:szCs w:val="24"/>
          </w:rPr>
          <w:fldChar w:fldCharType="end"/>
        </w:r>
      </w:del>
      <w:bookmarkEnd w:id="393"/>
    </w:p>
    <w:p w14:paraId="474BAFCC" w14:textId="77777777" w:rsidR="004A128B" w:rsidRDefault="004A128B" w:rsidP="002E7ABF">
      <w:pPr>
        <w:pStyle w:val="VariableDefinition"/>
        <w:jc w:val="both"/>
        <w:rPr>
          <w:ins w:id="394" w:author="ERCOT" w:date="2025-10-21T14:17:00Z" w16du:dateUtc="2025-10-21T19:17:00Z"/>
          <w:szCs w:val="24"/>
        </w:rPr>
      </w:pPr>
    </w:p>
    <w:p w14:paraId="348F3D91" w14:textId="3877F90B" w:rsidR="004A128B" w:rsidRPr="00545275" w:rsidDel="00481EAD" w:rsidRDefault="004A128B" w:rsidP="00752C4D">
      <w:pPr>
        <w:pStyle w:val="VariableDefinition"/>
        <w:ind w:left="0" w:firstLine="0"/>
        <w:jc w:val="both"/>
        <w:rPr>
          <w:ins w:id="395" w:author="ERCOT" w:date="2025-10-21T14:17:00Z" w16du:dateUtc="2025-10-21T19:17:00Z"/>
          <w:del w:id="396" w:author="ERCOT" w:date="2025-10-22T12:22:00Z" w16du:dateUtc="2025-10-22T17:22:00Z"/>
        </w:rPr>
      </w:pPr>
      <w:ins w:id="397" w:author="ERCOT" w:date="2025-10-21T14:17:00Z" w16du:dateUtc="2025-10-21T19:17:00Z">
        <w:r w:rsidRPr="00545275">
          <w:t>Participant may amend its contact information under this Agreement by submitting</w:t>
        </w:r>
      </w:ins>
      <w:ins w:id="398" w:author="ERCOT" w:date="2025-11-20T16:38:00Z" w16du:dateUtc="2025-11-20T22:38:00Z">
        <w:r w:rsidR="00752C4D">
          <w:t xml:space="preserve"> a Notice of Change of Information (NCI) form (Section 23, Form E, Notice of Change of Informat</w:t>
        </w:r>
      </w:ins>
      <w:ins w:id="399" w:author="ERCOT" w:date="2025-11-20T16:39:00Z" w16du:dateUtc="2025-11-20T22:39:00Z">
        <w:r w:rsidR="00752C4D">
          <w:t>ion) to ERCOT.</w:t>
        </w:r>
      </w:ins>
      <w:ins w:id="400" w:author="ERCOT" w:date="2025-10-21T14:17:00Z" w16du:dateUtc="2025-10-21T19:17:00Z">
        <w:r w:rsidRPr="00545275">
          <w:t xml:space="preserve"> </w:t>
        </w:r>
      </w:ins>
    </w:p>
    <w:p w14:paraId="2F925BF2" w14:textId="77777777" w:rsidR="004A128B" w:rsidRPr="005B2A3F" w:rsidRDefault="004A128B" w:rsidP="00752C4D">
      <w:pPr>
        <w:pStyle w:val="VariableDefinition"/>
        <w:ind w:left="0" w:firstLine="0"/>
        <w:jc w:val="both"/>
      </w:pPr>
    </w:p>
    <w:p w14:paraId="5272C917" w14:textId="77777777" w:rsidR="002E7ABF" w:rsidRPr="00F72B58" w:rsidRDefault="002E7ABF" w:rsidP="002E7ABF">
      <w:pPr>
        <w:pStyle w:val="OutlineL1"/>
        <w:tabs>
          <w:tab w:val="clear" w:pos="720"/>
        </w:tabs>
        <w:spacing w:before="120" w:after="120"/>
        <w:ind w:left="0" w:firstLine="0"/>
        <w:jc w:val="both"/>
        <w:rPr>
          <w:u w:val="single"/>
        </w:rPr>
      </w:pPr>
      <w:r w:rsidRPr="00F72B58">
        <w:rPr>
          <w:u w:val="single"/>
        </w:rPr>
        <w:t xml:space="preserve">Section 2.  Definitions. </w:t>
      </w:r>
    </w:p>
    <w:p w14:paraId="189965CD" w14:textId="77777777" w:rsidR="002E7ABF" w:rsidRPr="00F72B58" w:rsidRDefault="002E7ABF" w:rsidP="002E7ABF">
      <w:pPr>
        <w:pStyle w:val="OutlineL2"/>
        <w:numPr>
          <w:ilvl w:val="0"/>
          <w:numId w:val="0"/>
        </w:numPr>
        <w:spacing w:before="120" w:after="120"/>
        <w:ind w:left="720" w:hanging="720"/>
        <w:jc w:val="both"/>
      </w:pPr>
      <w:r w:rsidRPr="00F72B58">
        <w:t>A.</w:t>
      </w:r>
      <w:r w:rsidRPr="00F72B58">
        <w:tab/>
        <w:t xml:space="preserve">Unless </w:t>
      </w:r>
      <w:r w:rsidRPr="005B2A3F">
        <w:t xml:space="preserve">herein </w:t>
      </w:r>
      <w:r w:rsidRPr="00F72B58">
        <w:t xml:space="preserve">defined, all definitions and acronyms found in the ERCOT Protocols shall </w:t>
      </w:r>
      <w:r w:rsidRPr="005B2A3F">
        <w:t>be incorporated by reference in</w:t>
      </w:r>
      <w:r w:rsidRPr="00F72B58">
        <w:t xml:space="preserve">to this Agreement. </w:t>
      </w:r>
    </w:p>
    <w:p w14:paraId="4FE33945" w14:textId="520B0901" w:rsidR="002E7ABF" w:rsidRPr="00F72B58" w:rsidDel="004A128B" w:rsidRDefault="002E7ABF" w:rsidP="002E7ABF">
      <w:pPr>
        <w:pStyle w:val="NumContinue"/>
        <w:spacing w:before="120" w:after="120"/>
        <w:ind w:left="720" w:hanging="720"/>
        <w:jc w:val="both"/>
        <w:rPr>
          <w:del w:id="401" w:author="ERCOT" w:date="2025-10-21T14:18:00Z" w16du:dateUtc="2025-10-21T19:18:00Z"/>
        </w:rPr>
      </w:pPr>
      <w:del w:id="402" w:author="ERCOT" w:date="2025-10-21T14:18:00Z" w16du:dateUtc="2025-10-21T19:18:00Z">
        <w:r w:rsidRPr="00F72B58" w:rsidDel="004A128B">
          <w:delText>B.</w:delText>
        </w:r>
        <w:r w:rsidRPr="00F72B58" w:rsidDel="004A128B">
          <w:tab/>
        </w:r>
        <w:r w:rsidRPr="005B2A3F" w:rsidDel="004A128B">
          <w:delText xml:space="preserve">“ERCOT Protocols” shall mean the document adopted by ERCOT, including any attachments or exhibits referenced in that document, as amended from time to time, that contains the scheduling, operating, planning, reliability, and </w:delText>
        </w:r>
        <w:r w:rsidDel="004A128B">
          <w:delText>S</w:delText>
        </w:r>
        <w:r w:rsidRPr="005B2A3F" w:rsidDel="004A128B">
          <w:delText xml:space="preserve">ettlement (including </w:delText>
        </w:r>
        <w:r w:rsidDel="004A128B">
          <w:lastRenderedPageBreak/>
          <w:delText>C</w:delText>
        </w:r>
        <w:r w:rsidRPr="005B2A3F" w:rsidDel="004A128B">
          <w:delText>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delText>
        </w:r>
      </w:del>
    </w:p>
    <w:p w14:paraId="5B18F710" w14:textId="77777777" w:rsidR="002E7ABF" w:rsidRPr="00F72B58" w:rsidRDefault="002E7ABF" w:rsidP="002E7ABF">
      <w:pPr>
        <w:pStyle w:val="OutlineL1"/>
        <w:tabs>
          <w:tab w:val="clear" w:pos="720"/>
        </w:tabs>
        <w:spacing w:before="120" w:after="120"/>
        <w:ind w:left="0" w:firstLine="0"/>
        <w:jc w:val="both"/>
        <w:rPr>
          <w:i/>
          <w:u w:val="single"/>
        </w:rPr>
      </w:pPr>
      <w:r w:rsidRPr="00F72B58">
        <w:rPr>
          <w:u w:val="single"/>
        </w:rPr>
        <w:t>Section 3. Term and Termination.</w:t>
      </w:r>
    </w:p>
    <w:p w14:paraId="67CB0956" w14:textId="39C7879E" w:rsidR="002E7ABF" w:rsidRPr="00F72B58" w:rsidRDefault="002E7ABF" w:rsidP="002E7ABF">
      <w:pPr>
        <w:pStyle w:val="OutlineL2"/>
        <w:numPr>
          <w:ilvl w:val="0"/>
          <w:numId w:val="0"/>
        </w:numPr>
        <w:spacing w:before="120" w:after="120"/>
        <w:ind w:left="720" w:hanging="720"/>
        <w:jc w:val="both"/>
        <w:outlineLvl w:val="9"/>
        <w:rPr>
          <w:spacing w:val="-3"/>
        </w:rPr>
      </w:pPr>
      <w:r w:rsidRPr="00F72B58">
        <w:t>A.</w:t>
      </w:r>
      <w:r w:rsidRPr="00F72B58">
        <w:tab/>
      </w:r>
      <w:r w:rsidRPr="00F72B58">
        <w:rPr>
          <w:u w:val="single"/>
        </w:rPr>
        <w:t>Term.</w:t>
      </w:r>
      <w:r w:rsidRPr="00F72B58">
        <w:t xml:space="preserve">  </w:t>
      </w:r>
      <w:r w:rsidRPr="00F72B58">
        <w:rPr>
          <w:spacing w:val="-3"/>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B2A3F">
        <w:t xml:space="preserve">then </w:t>
      </w:r>
      <w:r w:rsidRPr="00F72B58">
        <w:rPr>
          <w:spacing w:val="-3"/>
        </w:rPr>
        <w:t>this Agreement will terminate upon the effective date of the replacement agreement</w:t>
      </w:r>
      <w:ins w:id="403" w:author="ERCOT" w:date="2025-10-22T12:24:00Z" w16du:dateUtc="2025-10-22T17:24:00Z">
        <w:r w:rsidR="00481EAD">
          <w:rPr>
            <w:spacing w:val="-3"/>
          </w:rPr>
          <w:t>.</w:t>
        </w:r>
      </w:ins>
      <w:r w:rsidRPr="005B2A3F">
        <w:t xml:space="preserve"> This Agreement may also be terminated during the Initial Term or the then-current Renewal Term in accordance with this Agreement.</w:t>
      </w:r>
    </w:p>
    <w:p w14:paraId="733210FD" w14:textId="77777777" w:rsidR="002E7ABF" w:rsidRPr="00F72B58" w:rsidRDefault="002E7ABF" w:rsidP="002E7ABF">
      <w:pPr>
        <w:pStyle w:val="NumContinue"/>
        <w:spacing w:before="120" w:after="120"/>
        <w:ind w:firstLine="0"/>
        <w:jc w:val="both"/>
      </w:pPr>
      <w:r w:rsidRPr="00F72B58">
        <w:t>B.</w:t>
      </w:r>
      <w:r w:rsidRPr="00F72B58">
        <w:tab/>
      </w:r>
      <w:r w:rsidRPr="00F72B58">
        <w:rPr>
          <w:u w:val="single"/>
        </w:rPr>
        <w:t>Termination by Participant.</w:t>
      </w:r>
      <w:r w:rsidRPr="00F72B58">
        <w:t xml:space="preserve"> Participant may, at its option, terminate this Agreement: </w:t>
      </w:r>
    </w:p>
    <w:p w14:paraId="62C2B790" w14:textId="3B3BBD39" w:rsidR="002E7ABF" w:rsidRPr="005B2A3F" w:rsidRDefault="002E7ABF" w:rsidP="002E7ABF">
      <w:pPr>
        <w:pStyle w:val="NumContinue"/>
        <w:spacing w:before="120" w:after="120"/>
        <w:ind w:left="1440" w:hanging="720"/>
        <w:jc w:val="both"/>
      </w:pPr>
      <w:r w:rsidRPr="00F72B58">
        <w:t xml:space="preserve">(1) </w:t>
      </w:r>
      <w:r w:rsidRPr="00F72B58">
        <w:tab/>
      </w:r>
      <w:r w:rsidRPr="00C157DE">
        <w:t xml:space="preserve">Immediately upon the failure of ERCOT to continue to be certified by the </w:t>
      </w:r>
      <w:ins w:id="404" w:author="ERCOT" w:date="2025-10-21T14:18:00Z" w16du:dateUtc="2025-10-21T19:18:00Z">
        <w:r w:rsidR="004A128B" w:rsidRPr="00C157DE">
          <w:t>Public Utility Commission of Texas (</w:t>
        </w:r>
      </w:ins>
      <w:r w:rsidRPr="00C157DE">
        <w:t>PUCT</w:t>
      </w:r>
      <w:ins w:id="405" w:author="ERCOT" w:date="2025-10-21T14:19:00Z" w16du:dateUtc="2025-10-21T19:19:00Z">
        <w:r w:rsidR="004A128B" w:rsidRPr="00C157DE">
          <w:t>)</w:t>
        </w:r>
      </w:ins>
      <w:r w:rsidRPr="00C157DE">
        <w:t xml:space="preserve"> as the Independent Organization under PURA §39.151 without the immediate certification of another Independent Organization under PURA §39.151;</w:t>
      </w:r>
    </w:p>
    <w:p w14:paraId="630900AD" w14:textId="5B097FD4" w:rsidR="002E7ABF" w:rsidRPr="005B2A3F" w:rsidRDefault="002E7ABF" w:rsidP="002E7ABF">
      <w:pPr>
        <w:pStyle w:val="NumContinue"/>
        <w:spacing w:before="120" w:after="120"/>
        <w:ind w:left="1440" w:hanging="720"/>
        <w:jc w:val="both"/>
      </w:pPr>
      <w:r w:rsidRPr="00F72B58">
        <w:t xml:space="preserve">(2) </w:t>
      </w:r>
      <w:r w:rsidRPr="00F72B58">
        <w:tab/>
        <w:t xml:space="preserve">If the “REC Account Holder” box is checked in Section A. of the </w:t>
      </w:r>
      <w:r w:rsidRPr="00F72B58">
        <w:rPr>
          <w:i/>
        </w:rPr>
        <w:t>Recitals</w:t>
      </w:r>
      <w:r w:rsidRPr="00F72B58">
        <w:t xml:space="preserve"> section of this Agreement, </w:t>
      </w:r>
      <w:r w:rsidRPr="005B2A3F">
        <w:t>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w:t>
      </w:r>
      <w:ins w:id="406" w:author="ERCOT" w:date="2025-10-21T14:19:00Z" w16du:dateUtc="2025-10-21T19:19:00Z">
        <w:r w:rsidR="004A128B">
          <w:t>h</w:t>
        </w:r>
      </w:ins>
      <w:del w:id="407" w:author="ERCOT" w:date="2025-10-21T14:19:00Z" w16du:dateUtc="2025-10-21T19:19:00Z">
        <w:r w:rsidRPr="005B2A3F" w:rsidDel="004A128B">
          <w:delText>g</w:delText>
        </w:r>
      </w:del>
      <w:r w:rsidRPr="005B2A3F">
        <w:t>) without the immediate certification of another Program Administrator under PURA §39.151; or</w:t>
      </w:r>
    </w:p>
    <w:p w14:paraId="6B6BE63B" w14:textId="77777777" w:rsidR="002E7ABF" w:rsidRPr="00F72B58" w:rsidRDefault="002E7ABF" w:rsidP="002E7ABF">
      <w:pPr>
        <w:pStyle w:val="NumContinue"/>
        <w:spacing w:before="120" w:after="120"/>
        <w:ind w:left="1440" w:hanging="720"/>
        <w:jc w:val="both"/>
      </w:pPr>
      <w:r w:rsidRPr="00F72B58">
        <w:t>(3)</w:t>
      </w:r>
      <w:r w:rsidRPr="00F72B58">
        <w:tab/>
        <w:t>For any other reason at any time upon thirty days written notice to ERCOT.</w:t>
      </w:r>
    </w:p>
    <w:p w14:paraId="553AF173" w14:textId="608496EC" w:rsidR="004A128B" w:rsidRPr="00545275" w:rsidRDefault="004A128B" w:rsidP="004A128B">
      <w:pPr>
        <w:pStyle w:val="NumContinue"/>
        <w:spacing w:before="120" w:after="120"/>
        <w:ind w:left="720" w:hanging="720"/>
        <w:jc w:val="both"/>
        <w:rPr>
          <w:ins w:id="408" w:author="ERCOT" w:date="2025-10-21T14:19:00Z" w16du:dateUtc="2025-10-21T19:19:00Z"/>
        </w:rPr>
      </w:pPr>
      <w:ins w:id="409" w:author="ERCOT" w:date="2025-10-21T14:19:00Z" w16du:dateUtc="2025-10-21T19:19:00Z">
        <w:r w:rsidRPr="00545275">
          <w:t xml:space="preserve">C. </w:t>
        </w:r>
        <w:r w:rsidRPr="00545275">
          <w:tab/>
        </w:r>
        <w:r w:rsidRPr="00D66209">
          <w:rPr>
            <w:u w:val="single"/>
          </w:rPr>
          <w:t>Termination by ERCOT</w:t>
        </w:r>
        <w:r w:rsidRPr="00545275">
          <w:t>. ERCOT may terminate this Agreement in accordance with the Default provisions in Section 16</w:t>
        </w:r>
      </w:ins>
      <w:ins w:id="410" w:author="ERCOT" w:date="2025-11-20T16:40:00Z" w16du:dateUtc="2025-11-20T22:40:00Z">
        <w:r w:rsidR="00AA334B">
          <w:t>, Registration and Qualification of Market Participants.</w:t>
        </w:r>
      </w:ins>
      <w:ins w:id="411" w:author="ERCOT" w:date="2025-10-21T14:19:00Z" w16du:dateUtc="2025-10-21T19:19:00Z">
        <w:r w:rsidRPr="00545275">
          <w:t xml:space="preserve"> </w:t>
        </w:r>
      </w:ins>
    </w:p>
    <w:p w14:paraId="256C492A" w14:textId="2B66CD72" w:rsidR="002E7ABF" w:rsidRPr="00F72B58" w:rsidRDefault="004A128B" w:rsidP="002E7ABF">
      <w:pPr>
        <w:pStyle w:val="OutlineL1"/>
        <w:keepNext w:val="0"/>
        <w:tabs>
          <w:tab w:val="clear" w:pos="720"/>
        </w:tabs>
        <w:spacing w:before="120" w:after="120"/>
        <w:ind w:hanging="720"/>
        <w:jc w:val="both"/>
        <w:rPr>
          <w:u w:val="single"/>
        </w:rPr>
      </w:pPr>
      <w:ins w:id="412" w:author="ERCOT" w:date="2025-10-21T14:19:00Z" w16du:dateUtc="2025-10-21T19:19:00Z">
        <w:r>
          <w:t>D</w:t>
        </w:r>
      </w:ins>
      <w:del w:id="413" w:author="ERCOT" w:date="2025-10-21T14:19:00Z" w16du:dateUtc="2025-10-21T19:19:00Z">
        <w:r w:rsidR="002E7ABF" w:rsidRPr="005B2A3F" w:rsidDel="004A128B">
          <w:delText>C</w:delText>
        </w:r>
      </w:del>
      <w:r w:rsidR="002E7ABF" w:rsidRPr="005B2A3F">
        <w:t>.</w:t>
      </w:r>
      <w:r w:rsidR="002E7ABF" w:rsidRPr="005B2A3F">
        <w:tab/>
      </w:r>
      <w:r w:rsidR="002E7ABF" w:rsidRPr="005B2A3F">
        <w:rPr>
          <w:u w:val="single"/>
        </w:rPr>
        <w:t>Effect of Termination and Survival of Terms.</w:t>
      </w:r>
      <w:r w:rsidR="002E7ABF" w:rsidRPr="005B2A3F">
        <w:t xml:space="preserve">  If this Agreement is terminated by a Party pursuant to the </w:t>
      </w:r>
      <w:r w:rsidR="002E7ABF" w:rsidRPr="00F72B58">
        <w:t>terms</w:t>
      </w:r>
      <w:r w:rsidR="002E7ABF" w:rsidRPr="005B2A3F">
        <w:t xml:space="preserve"> hereof</w:t>
      </w:r>
      <w:r w:rsidR="002E7ABF" w:rsidRPr="00F72B58">
        <w:t xml:space="preserve">, </w:t>
      </w:r>
      <w:r w:rsidR="002E7ABF" w:rsidRPr="00F72B58">
        <w:rPr>
          <w:spacing w:val="-3"/>
        </w:rPr>
        <w:t xml:space="preserve">the rights and obligations of the Parties hereunder shall terminate, except that the rights and obligations of the Parties that have accrued under this Agreement prior to the date of termination shall survive. </w:t>
      </w:r>
    </w:p>
    <w:p w14:paraId="463FA11B" w14:textId="77777777" w:rsidR="002E7ABF" w:rsidRPr="00F72B58" w:rsidRDefault="002E7ABF" w:rsidP="002E7ABF">
      <w:pPr>
        <w:pStyle w:val="OutlineL1"/>
        <w:keepNext w:val="0"/>
        <w:tabs>
          <w:tab w:val="clear" w:pos="720"/>
        </w:tabs>
        <w:spacing w:before="120" w:after="120"/>
        <w:ind w:left="0" w:firstLine="0"/>
        <w:jc w:val="both"/>
        <w:rPr>
          <w:u w:val="single"/>
        </w:rPr>
      </w:pPr>
      <w:r w:rsidRPr="00F72B58">
        <w:rPr>
          <w:u w:val="single"/>
        </w:rPr>
        <w:t>Section 4. Representations, Warranties, and Covenants.</w:t>
      </w:r>
    </w:p>
    <w:p w14:paraId="12146247" w14:textId="77777777" w:rsidR="002E7ABF" w:rsidRPr="00F72B58" w:rsidRDefault="002E7ABF" w:rsidP="002E7ABF">
      <w:pPr>
        <w:pStyle w:val="List"/>
        <w:spacing w:before="120" w:after="120"/>
        <w:ind w:left="0" w:firstLine="0"/>
        <w:jc w:val="both"/>
      </w:pPr>
      <w:r w:rsidRPr="00F72B58">
        <w:t>A.</w:t>
      </w:r>
      <w:r w:rsidRPr="00F72B58">
        <w:tab/>
      </w:r>
      <w:r w:rsidRPr="00F72B58">
        <w:rPr>
          <w:u w:val="single"/>
        </w:rPr>
        <w:t>Participant represents, warrants, and covenants that</w:t>
      </w:r>
      <w:r w:rsidRPr="00F72B58">
        <w:t xml:space="preserve">: </w:t>
      </w:r>
    </w:p>
    <w:p w14:paraId="330AECA0" w14:textId="77777777" w:rsidR="002E7ABF" w:rsidRPr="005B2A3F" w:rsidRDefault="002E7ABF" w:rsidP="002E7ABF">
      <w:pPr>
        <w:pStyle w:val="List"/>
        <w:spacing w:before="120" w:after="120"/>
        <w:ind w:left="1440"/>
        <w:jc w:val="both"/>
      </w:pPr>
      <w:r w:rsidRPr="005B2A3F">
        <w:t>(1)</w:t>
      </w:r>
      <w:r w:rsidRPr="005B2A3F">
        <w:tab/>
        <w:t>Participant is duly organized, validly existing and in good standing under the laws of the jurisdiction under which it is organized and is authorized to do business in Texas;</w:t>
      </w:r>
    </w:p>
    <w:p w14:paraId="45247DC2" w14:textId="77777777" w:rsidR="002E7ABF" w:rsidRPr="00F72B58" w:rsidRDefault="002E7ABF" w:rsidP="002E7ABF">
      <w:pPr>
        <w:pStyle w:val="List"/>
        <w:spacing w:before="120" w:after="120"/>
        <w:ind w:left="1440"/>
        <w:jc w:val="both"/>
      </w:pPr>
      <w:r w:rsidRPr="005B2A3F">
        <w:t>(2)</w:t>
      </w:r>
      <w:r w:rsidRPr="005B2A3F">
        <w:tab/>
        <w:t>Participant has full power and authority to enter into this Agreement and perform all obligations, representations, warranties and covenants under this Agreement;</w:t>
      </w:r>
    </w:p>
    <w:p w14:paraId="23F947D5" w14:textId="77777777" w:rsidR="002E7ABF" w:rsidRPr="00F72B58" w:rsidRDefault="002E7ABF" w:rsidP="002E7ABF">
      <w:pPr>
        <w:keepLines/>
        <w:spacing w:before="120" w:after="120"/>
        <w:ind w:left="1440" w:hanging="720"/>
        <w:jc w:val="both"/>
      </w:pPr>
      <w:r w:rsidRPr="00F72B58">
        <w:lastRenderedPageBreak/>
        <w:t>(3)</w:t>
      </w:r>
      <w:r w:rsidRPr="00F72B58">
        <w:tab/>
        <w:t xml:space="preserve">Participant’s past, present and future agreements or </w:t>
      </w:r>
      <w:r w:rsidRPr="005B2A3F">
        <w:t xml:space="preserve">Participant’s </w:t>
      </w:r>
      <w:r w:rsidRPr="00F72B58">
        <w:t>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2D456D61" w14:textId="77777777" w:rsidR="002E7ABF" w:rsidRPr="005B2A3F" w:rsidRDefault="002E7ABF" w:rsidP="002E7ABF">
      <w:pPr>
        <w:spacing w:before="120" w:after="120"/>
        <w:ind w:left="1440" w:hanging="720"/>
        <w:jc w:val="both"/>
      </w:pPr>
      <w:r w:rsidRPr="00F72B58">
        <w:t>(4)</w:t>
      </w:r>
      <w:r w:rsidRPr="00F72B58">
        <w:tab/>
      </w:r>
      <w:del w:id="414" w:author="ERCOT" w:date="2025-10-21T14:21:00Z" w16du:dateUtc="2025-10-21T19:21:00Z">
        <w:r w:rsidRPr="00F72B58" w:rsidDel="00B4647D">
          <w:delText xml:space="preserve">Market </w:delText>
        </w:r>
      </w:del>
      <w:r w:rsidRPr="00F72B58">
        <w:t xml:space="preserve">Participant’s execution, delivery and performance of this Agreement </w:t>
      </w:r>
      <w:r w:rsidRPr="005B2A3F">
        <w:t xml:space="preserve">by Participant </w:t>
      </w:r>
      <w:r w:rsidRPr="00F72B58">
        <w:t>have been duly authorized by all requisite action of its governing body;</w:t>
      </w:r>
    </w:p>
    <w:p w14:paraId="5B81E227" w14:textId="77777777" w:rsidR="002E7ABF" w:rsidRPr="005B2A3F" w:rsidRDefault="002E7ABF" w:rsidP="002E7ABF">
      <w:pPr>
        <w:tabs>
          <w:tab w:val="num" w:pos="630"/>
          <w:tab w:val="num" w:pos="1440"/>
        </w:tabs>
        <w:spacing w:before="120" w:after="120"/>
        <w:ind w:left="1440" w:hanging="720"/>
        <w:jc w:val="both"/>
      </w:pPr>
      <w:r w:rsidRPr="005B2A3F">
        <w:t>(5)</w:t>
      </w:r>
      <w:r w:rsidRPr="005B2A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20CDC9B0" w14:textId="77777777" w:rsidR="002E7ABF" w:rsidRPr="00F72B58" w:rsidRDefault="002E7ABF" w:rsidP="002E7ABF">
      <w:pPr>
        <w:tabs>
          <w:tab w:val="num" w:pos="630"/>
          <w:tab w:val="num" w:pos="1440"/>
        </w:tabs>
        <w:spacing w:before="120" w:after="120"/>
        <w:ind w:left="1440" w:hanging="720"/>
        <w:jc w:val="both"/>
      </w:pPr>
      <w:r w:rsidRPr="005B2A3F">
        <w:t>(6)</w:t>
      </w:r>
      <w:r w:rsidRPr="00F72B58">
        <w:tab/>
        <w:t xml:space="preserve">If any </w:t>
      </w:r>
      <w:r w:rsidRPr="005B2A3F">
        <w:t>Defaults are disclosed on any such exhibit mentioned in subsection 4(A)(5)</w:t>
      </w:r>
      <w:r w:rsidRPr="00F72B58">
        <w:t xml:space="preserve">, either (a) </w:t>
      </w:r>
      <w:r w:rsidRPr="005B2A3F">
        <w:t>ERCOT</w:t>
      </w:r>
      <w:r w:rsidRPr="00F72B58">
        <w:t xml:space="preserve"> has </w:t>
      </w:r>
      <w:r w:rsidRPr="005B2A3F">
        <w:t xml:space="preserve">been </w:t>
      </w:r>
      <w:r w:rsidRPr="00F72B58">
        <w:t xml:space="preserve">paid, before execution of this Agreement, all sums due to </w:t>
      </w:r>
      <w:r w:rsidRPr="005B2A3F">
        <w:t xml:space="preserve">it </w:t>
      </w:r>
      <w:r w:rsidRPr="00F72B58">
        <w:t xml:space="preserve">in </w:t>
      </w:r>
      <w:r w:rsidRPr="005B2A3F">
        <w:t xml:space="preserve">relation to such </w:t>
      </w:r>
      <w:r w:rsidRPr="00F72B58">
        <w:t xml:space="preserve">Prior Agreement, or (b) ERCOT, in its reasonable judgment, has determined that this Agreement </w:t>
      </w:r>
      <w:r w:rsidRPr="005B2A3F">
        <w:t xml:space="preserve">is necessary </w:t>
      </w:r>
      <w:r w:rsidRPr="00F72B58">
        <w:t xml:space="preserve">for system reliability and Participant has made alternate arrangements satisfactory to ERCOT </w:t>
      </w:r>
      <w:r w:rsidRPr="005B2A3F">
        <w:t>for the resolution of</w:t>
      </w:r>
      <w:r w:rsidRPr="00F72B58">
        <w:t xml:space="preserve"> the Default under the Prior Agreement;</w:t>
      </w:r>
    </w:p>
    <w:p w14:paraId="11BF1E69" w14:textId="77777777" w:rsidR="002E7ABF" w:rsidRPr="00F72B58" w:rsidRDefault="002E7ABF" w:rsidP="002E7AB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t>(7)</w:t>
      </w:r>
      <w:r w:rsidRPr="00F72B58">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6BFE61D5" w14:textId="77777777" w:rsidR="002E7ABF" w:rsidRPr="005B2A3F" w:rsidRDefault="002E7ABF" w:rsidP="002E7ABF">
      <w:pPr>
        <w:pStyle w:val="AppellateL3"/>
        <w:numPr>
          <w:ilvl w:val="0"/>
          <w:numId w:val="0"/>
        </w:numPr>
        <w:tabs>
          <w:tab w:val="left" w:pos="-984"/>
          <w:tab w:val="left" w:pos="-720"/>
          <w:tab w:val="left" w:pos="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outlineLvl w:val="9"/>
      </w:pPr>
      <w:r w:rsidRPr="00F72B58">
        <w:t>(8)</w:t>
      </w:r>
      <w:r w:rsidRPr="00F72B58">
        <w:tab/>
        <w:t>Participant is not in violation of any laws, ordinances, or governmental rules, regulations or order of any Governmental Authority or arbitration board materially affecting performance of this Agreement and to which it is subject;</w:t>
      </w:r>
    </w:p>
    <w:p w14:paraId="18FC115B" w14:textId="77777777" w:rsidR="002E7ABF" w:rsidRPr="00F72B58" w:rsidRDefault="002E7ABF" w:rsidP="002E7AB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rPr>
          <w:spacing w:val="2"/>
        </w:rPr>
        <w:t>(9)</w:t>
      </w:r>
      <w:r w:rsidRPr="00F72B58">
        <w:rPr>
          <w:spacing w:val="2"/>
        </w:rPr>
        <w:tab/>
        <w:t>Participant is not Bankrupt, does not contemplate becoming Bankrupt nor, to its knowledge, will become Bankrupt</w:t>
      </w:r>
      <w:r w:rsidRPr="00F72B58">
        <w:t xml:space="preserve">; </w:t>
      </w:r>
    </w:p>
    <w:p w14:paraId="193295F8" w14:textId="77777777" w:rsidR="002E7ABF" w:rsidRPr="005B2A3F" w:rsidRDefault="002E7ABF" w:rsidP="002E7ABF">
      <w:pPr>
        <w:pStyle w:val="BodyText3"/>
        <w:tabs>
          <w:tab w:val="num" w:pos="1440"/>
        </w:tabs>
        <w:spacing w:before="120"/>
        <w:ind w:left="1440" w:hanging="720"/>
      </w:pPr>
      <w:r w:rsidRPr="00331E4F">
        <w:rPr>
          <w:spacing w:val="2"/>
          <w:sz w:val="24"/>
          <w:szCs w:val="24"/>
        </w:rPr>
        <w:t>(</w:t>
      </w:r>
      <w:r w:rsidRPr="0026257D">
        <w:rPr>
          <w:spacing w:val="2"/>
          <w:sz w:val="24"/>
          <w:szCs w:val="24"/>
        </w:rPr>
        <w:t>10)</w:t>
      </w:r>
      <w:r w:rsidRPr="0026257D">
        <w:rPr>
          <w:spacing w:val="2"/>
          <w:sz w:val="24"/>
          <w:szCs w:val="24"/>
        </w:rPr>
        <w:tab/>
        <w:t>Participant acknowledges that it has received and is familiar with the ERCOT Protocols; and</w:t>
      </w:r>
    </w:p>
    <w:p w14:paraId="44B010A1" w14:textId="77777777" w:rsidR="002E7ABF" w:rsidRPr="00F72B58" w:rsidRDefault="002E7ABF" w:rsidP="002E7ABF">
      <w:pPr>
        <w:pStyle w:val="List2"/>
        <w:spacing w:before="120" w:after="120"/>
        <w:jc w:val="both"/>
      </w:pPr>
      <w:r w:rsidRPr="005B2A3F">
        <w:t>(11)</w:t>
      </w:r>
      <w:r w:rsidRPr="005B2A3F">
        <w:tab/>
      </w:r>
      <w:r w:rsidRPr="00F72B58">
        <w:t xml:space="preserve">Participant acknowledges and affirms that the foregoing representations, warranties and covenants </w:t>
      </w:r>
      <w:r w:rsidRPr="005B2A3F">
        <w:t>are continuing in nature</w:t>
      </w:r>
      <w:r w:rsidRPr="005B2A3F">
        <w:rPr>
          <w:sz w:val="22"/>
        </w:rPr>
        <w:t xml:space="preserve"> throughout </w:t>
      </w:r>
      <w:r w:rsidRPr="005B2A3F">
        <w:t xml:space="preserve">the term of </w:t>
      </w:r>
      <w:r w:rsidRPr="005B2A3F">
        <w:rPr>
          <w:sz w:val="22"/>
        </w:rPr>
        <w:t>this Agreement</w:t>
      </w:r>
      <w:r w:rsidRPr="005B2A3F">
        <w:t>.  For purposes of this Section, “materially affecting performance” means resulting in a materially adverse effect on Participant’s performance of its obligations under this Agreement.</w:t>
      </w:r>
    </w:p>
    <w:p w14:paraId="317AB98B" w14:textId="77777777" w:rsidR="002E7ABF" w:rsidRPr="00F72B58"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F72B58">
        <w:t>B.</w:t>
      </w:r>
      <w:r w:rsidRPr="00F72B58">
        <w:tab/>
      </w:r>
      <w:r w:rsidRPr="00F72B58">
        <w:rPr>
          <w:u w:val="single"/>
        </w:rPr>
        <w:t>ERCOT represents, warrants and covenants that:</w:t>
      </w:r>
    </w:p>
    <w:p w14:paraId="4C2CE728" w14:textId="77777777" w:rsidR="002E7ABF" w:rsidRPr="00F72B58"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B2A3F">
        <w:t>(1)</w:t>
      </w:r>
      <w:r w:rsidRPr="005B2A3F">
        <w:tab/>
        <w:t>ERCOT is the Independent Organization certified under PURA §39.151 for the ERCOT Region;</w:t>
      </w:r>
    </w:p>
    <w:p w14:paraId="71ACC551" w14:textId="77777777" w:rsidR="002E7ABF" w:rsidRPr="005B2A3F" w:rsidRDefault="002E7ABF" w:rsidP="002E7ABF">
      <w:pPr>
        <w:pStyle w:val="OutlineL2"/>
        <w:numPr>
          <w:ilvl w:val="0"/>
          <w:numId w:val="0"/>
        </w:numPr>
        <w:tabs>
          <w:tab w:val="left" w:pos="1440"/>
        </w:tabs>
        <w:spacing w:before="120" w:after="120"/>
        <w:ind w:left="1440" w:hanging="720"/>
        <w:jc w:val="both"/>
        <w:outlineLvl w:val="9"/>
      </w:pPr>
      <w:r w:rsidRPr="00F72B58">
        <w:t>(2)</w:t>
      </w:r>
      <w:r w:rsidRPr="00F72B58">
        <w:tab/>
        <w:t>ERCOT is duly organized, validly existing and in good standing under the laws of Texas</w:t>
      </w:r>
      <w:r w:rsidRPr="005B2A3F">
        <w:t>, and is authorized to do business in Texas;</w:t>
      </w:r>
    </w:p>
    <w:p w14:paraId="0C1AA1D3" w14:textId="77777777" w:rsidR="002E7ABF" w:rsidRPr="005B2A3F" w:rsidRDefault="002E7ABF" w:rsidP="002E7ABF">
      <w:pPr>
        <w:pStyle w:val="List2"/>
        <w:spacing w:before="120" w:after="120"/>
        <w:jc w:val="both"/>
      </w:pPr>
      <w:r w:rsidRPr="005B2A3F">
        <w:lastRenderedPageBreak/>
        <w:t>(3)</w:t>
      </w:r>
      <w:r w:rsidRPr="005B2A3F">
        <w:tab/>
        <w:t>ERCOT has full power and authority to enter into this Agreement and perform all of ERCOT’s obligations, representations, warranties and covenants under this Agreement;</w:t>
      </w:r>
    </w:p>
    <w:p w14:paraId="74BED69E" w14:textId="77777777" w:rsidR="002E7ABF" w:rsidRPr="005B2A3F" w:rsidRDefault="002E7ABF" w:rsidP="002E7ABF">
      <w:pPr>
        <w:pStyle w:val="List2"/>
        <w:spacing w:before="120" w:after="120"/>
        <w:jc w:val="both"/>
      </w:pPr>
      <w:r w:rsidRPr="005B2A3F">
        <w:t>(4)</w:t>
      </w:r>
      <w:r w:rsidRPr="005B2A3F">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583C69BA" w14:textId="77777777" w:rsidR="002E7ABF" w:rsidRPr="005B2A3F" w:rsidRDefault="002E7ABF" w:rsidP="002E7ABF">
      <w:pPr>
        <w:pStyle w:val="List2"/>
        <w:spacing w:before="120" w:after="120"/>
        <w:jc w:val="both"/>
      </w:pPr>
      <w:r w:rsidRPr="005B2A3F">
        <w:t>(5)</w:t>
      </w:r>
      <w:r w:rsidRPr="005B2A3F">
        <w:tab/>
        <w:t>The execution, delivery and performance of this Agreement by ERCOT have been duly authorized by all requisite action of its governing body;</w:t>
      </w:r>
    </w:p>
    <w:p w14:paraId="20B0E801" w14:textId="77777777" w:rsidR="002E7ABF" w:rsidRPr="005B2A3F" w:rsidRDefault="002E7ABF" w:rsidP="002E7ABF">
      <w:pPr>
        <w:pStyle w:val="List2"/>
        <w:spacing w:before="120" w:after="120"/>
        <w:jc w:val="both"/>
      </w:pPr>
      <w:r w:rsidRPr="005B2A3F">
        <w:t>(6)</w:t>
      </w:r>
      <w:r w:rsidRPr="005B2A3F">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3DC12343" w14:textId="77777777" w:rsidR="002E7ABF" w:rsidRPr="005B2A3F" w:rsidRDefault="002E7ABF" w:rsidP="002E7ABF">
      <w:pPr>
        <w:pStyle w:val="List2"/>
        <w:spacing w:before="120" w:after="120"/>
        <w:jc w:val="both"/>
      </w:pPr>
      <w:r w:rsidRPr="005B2A3F">
        <w:t>(7)</w:t>
      </w:r>
      <w:r w:rsidRPr="005B2A3F">
        <w:tab/>
        <w:t>ERCOT is not in violation of any laws, ordinances, or governmental rules, regulations or order of any Governmental Authority or arbitration board materially affecting performance of this Agreement and to which it is subject;</w:t>
      </w:r>
    </w:p>
    <w:p w14:paraId="3572A452" w14:textId="77777777" w:rsidR="002E7ABF" w:rsidRPr="005B2A3F" w:rsidRDefault="002E7ABF" w:rsidP="002E7ABF">
      <w:pPr>
        <w:pStyle w:val="List2"/>
        <w:spacing w:before="120" w:after="120"/>
        <w:jc w:val="both"/>
      </w:pPr>
      <w:r w:rsidRPr="005B2A3F">
        <w:t>(8)</w:t>
      </w:r>
      <w:r w:rsidRPr="005B2A3F">
        <w:tab/>
        <w:t xml:space="preserve">ERCOT is not Bankrupt, does not contemplate becoming Bankrupt nor, to its knowledge, will become Bankrupt; and </w:t>
      </w:r>
    </w:p>
    <w:p w14:paraId="0A16B59C" w14:textId="77777777" w:rsidR="002E7ABF" w:rsidRPr="005B2A3F" w:rsidRDefault="002E7ABF" w:rsidP="002E7ABF">
      <w:pPr>
        <w:pStyle w:val="List2"/>
        <w:spacing w:before="120" w:after="120"/>
        <w:jc w:val="both"/>
      </w:pPr>
      <w:r w:rsidRPr="005B2A3F">
        <w:t>(9)</w:t>
      </w:r>
      <w:r w:rsidRPr="005B2A3F">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2441D0A7" w14:textId="77777777" w:rsidR="002E7ABF" w:rsidRPr="005B2A3F" w:rsidRDefault="002E7ABF" w:rsidP="002E7ABF">
      <w:pPr>
        <w:pStyle w:val="BodyText"/>
        <w:jc w:val="both"/>
        <w:rPr>
          <w:u w:val="single"/>
        </w:rPr>
      </w:pPr>
      <w:r w:rsidRPr="005B2A3F">
        <w:rPr>
          <w:u w:val="single"/>
        </w:rPr>
        <w:t>Section 5. Participant Obligations.</w:t>
      </w:r>
    </w:p>
    <w:p w14:paraId="0BEE6C3D" w14:textId="5B7FD023" w:rsidR="002E7ABF" w:rsidRPr="005B2A3F" w:rsidRDefault="002E7ABF" w:rsidP="002E7ABF">
      <w:pPr>
        <w:pStyle w:val="List"/>
        <w:spacing w:before="120" w:after="120"/>
        <w:jc w:val="both"/>
      </w:pPr>
      <w:r w:rsidRPr="005B2A3F">
        <w:t>A.</w:t>
      </w:r>
      <w:r w:rsidRPr="005B2A3F">
        <w:tab/>
        <w:t>Participant shall comply with, and be bound by, all ERCOT Protocols</w:t>
      </w:r>
      <w:ins w:id="415" w:author="ERCOT" w:date="2025-10-21T14:21:00Z" w16du:dateUtc="2025-10-21T19:21:00Z">
        <w:r w:rsidR="00B4647D">
          <w:t xml:space="preserve"> and Other Binding Documents</w:t>
        </w:r>
      </w:ins>
      <w:r w:rsidRPr="005B2A3F">
        <w:t>.</w:t>
      </w:r>
    </w:p>
    <w:p w14:paraId="54BB2445" w14:textId="77777777" w:rsidR="002E7ABF" w:rsidRPr="00F72B58" w:rsidRDefault="002E7ABF" w:rsidP="002E7ABF">
      <w:pPr>
        <w:pStyle w:val="OutlineL2"/>
        <w:numPr>
          <w:ilvl w:val="0"/>
          <w:numId w:val="0"/>
        </w:numPr>
        <w:spacing w:before="120" w:after="120"/>
        <w:ind w:left="720" w:hanging="720"/>
        <w:jc w:val="both"/>
      </w:pPr>
      <w:r w:rsidRPr="005B2A3F">
        <w:t>B.</w:t>
      </w:r>
      <w:r w:rsidRPr="005B2A3F">
        <w:tab/>
        <w:t xml:space="preserve">Participant shall not take any action, without first providing written notice to ERCOT and reasonable time for ERCOT and Market Participants to respond, that would cause </w:t>
      </w:r>
      <w:r w:rsidRPr="00F72B58">
        <w:t xml:space="preserve">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B492E" w14:textId="77777777" w:rsidR="002E7ABF" w:rsidRPr="00F72B58" w:rsidRDefault="002E7ABF" w:rsidP="002E7ABF">
      <w:pPr>
        <w:pStyle w:val="NumContinue"/>
        <w:spacing w:before="120" w:after="120"/>
        <w:ind w:firstLine="0"/>
        <w:jc w:val="both"/>
        <w:rPr>
          <w:u w:val="single"/>
        </w:rPr>
      </w:pPr>
      <w:r w:rsidRPr="00F72B58">
        <w:rPr>
          <w:u w:val="single"/>
        </w:rPr>
        <w:t>Section 6. ERCOT Obligations.</w:t>
      </w:r>
    </w:p>
    <w:p w14:paraId="70E32294" w14:textId="590E07D4" w:rsidR="002E7ABF" w:rsidRPr="005B2A3F" w:rsidRDefault="002E7ABF" w:rsidP="002E7ABF">
      <w:pPr>
        <w:pStyle w:val="List"/>
        <w:spacing w:before="120" w:after="120"/>
        <w:jc w:val="both"/>
      </w:pPr>
      <w:r w:rsidRPr="005B2A3F">
        <w:t>A.</w:t>
      </w:r>
      <w:r w:rsidRPr="005B2A3F">
        <w:tab/>
        <w:t>ERCOT shall comply with, and be bound by, all ERCOT Protocols</w:t>
      </w:r>
      <w:ins w:id="416" w:author="ERCOT" w:date="2025-10-21T14:22:00Z" w16du:dateUtc="2025-10-21T19:22:00Z">
        <w:r w:rsidR="00B4647D">
          <w:t xml:space="preserve"> and Other Binding Documents</w:t>
        </w:r>
      </w:ins>
      <w:r w:rsidRPr="005B2A3F">
        <w:t>.</w:t>
      </w:r>
    </w:p>
    <w:p w14:paraId="54B282CC" w14:textId="77777777" w:rsidR="002E7ABF" w:rsidRPr="005B2A3F" w:rsidRDefault="002E7ABF" w:rsidP="002E7ABF">
      <w:pPr>
        <w:pStyle w:val="List"/>
        <w:spacing w:before="120" w:after="120"/>
        <w:jc w:val="both"/>
      </w:pPr>
      <w:r w:rsidRPr="005B2A3F">
        <w:t>B.</w:t>
      </w:r>
      <w:r w:rsidRPr="005B2A3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w:t>
      </w:r>
      <w:r w:rsidRPr="00F72B58">
        <w:t xml:space="preserve">ERCOT itself to become </w:t>
      </w:r>
      <w:r w:rsidRPr="005B2A3F">
        <w:t xml:space="preserve">a “public utility” under the Federal Power Act or become subject to the </w:t>
      </w:r>
      <w:r w:rsidRPr="005B2A3F">
        <w:lastRenderedPageBreak/>
        <w:t xml:space="preserve">plenary jurisdiction of the Federal Energy Regulatory Commission.  If ERCOT receives any notice similar to that described in Section 5(B) from any Market Participant, ERCOT shall provide notice of same to Participant. </w:t>
      </w:r>
    </w:p>
    <w:p w14:paraId="5F50AFD6" w14:textId="5BB5F4B6" w:rsidR="002E7ABF" w:rsidRPr="00F72B58" w:rsidDel="00B4647D" w:rsidRDefault="002E7ABF" w:rsidP="002E7ABF">
      <w:pPr>
        <w:pStyle w:val="NumContinue"/>
        <w:spacing w:before="120" w:after="120"/>
        <w:ind w:firstLine="0"/>
        <w:jc w:val="both"/>
        <w:rPr>
          <w:del w:id="417" w:author="ERCOT" w:date="2025-10-21T14:23:00Z" w16du:dateUtc="2025-10-21T19:23:00Z"/>
          <w:u w:val="single"/>
        </w:rPr>
      </w:pPr>
      <w:del w:id="418" w:author="ERCOT" w:date="2025-10-21T14:23:00Z" w16du:dateUtc="2025-10-21T19:23:00Z">
        <w:r w:rsidRPr="00F72B58" w:rsidDel="00B4647D">
          <w:rPr>
            <w:u w:val="single"/>
          </w:rPr>
          <w:delText xml:space="preserve">Section 7. [RESERVED] </w:delText>
        </w:r>
      </w:del>
    </w:p>
    <w:p w14:paraId="35769BE1" w14:textId="0BF4BA15" w:rsidR="002E7ABF" w:rsidRPr="00F72B58" w:rsidRDefault="002E7ABF" w:rsidP="002E7ABF">
      <w:pPr>
        <w:pStyle w:val="NumContinue"/>
        <w:spacing w:before="120" w:after="120"/>
        <w:ind w:firstLine="0"/>
        <w:jc w:val="both"/>
        <w:rPr>
          <w:u w:val="single"/>
        </w:rPr>
      </w:pPr>
      <w:r w:rsidRPr="00F72B58">
        <w:rPr>
          <w:u w:val="single"/>
        </w:rPr>
        <w:t xml:space="preserve">Section </w:t>
      </w:r>
      <w:ins w:id="419" w:author="ERCOT" w:date="2025-10-21T14:23:00Z" w16du:dateUtc="2025-10-21T19:23:00Z">
        <w:r w:rsidR="00B4647D">
          <w:rPr>
            <w:u w:val="single"/>
          </w:rPr>
          <w:t>7</w:t>
        </w:r>
      </w:ins>
      <w:del w:id="420" w:author="ERCOT" w:date="2025-10-21T14:23:00Z" w16du:dateUtc="2025-10-21T19:23:00Z">
        <w:r w:rsidRPr="00F72B58" w:rsidDel="00B4647D">
          <w:rPr>
            <w:u w:val="single"/>
          </w:rPr>
          <w:delText>8</w:delText>
        </w:r>
      </w:del>
      <w:r w:rsidRPr="00F72B58">
        <w:rPr>
          <w:u w:val="single"/>
        </w:rPr>
        <w:t>. Default</w:t>
      </w:r>
      <w:ins w:id="421" w:author="ERCOT" w:date="2025-10-21T14:23:00Z" w16du:dateUtc="2025-10-21T19:23:00Z">
        <w:r w:rsidR="00B4647D">
          <w:rPr>
            <w:u w:val="single"/>
          </w:rPr>
          <w:t xml:space="preserve"> and Force Majeure</w:t>
        </w:r>
      </w:ins>
      <w:r w:rsidRPr="00F72B58">
        <w:rPr>
          <w:u w:val="single"/>
        </w:rPr>
        <w:t xml:space="preserve">. </w:t>
      </w:r>
    </w:p>
    <w:p w14:paraId="746B2846" w14:textId="28A058BA" w:rsidR="00345B61" w:rsidRPr="00BD7096" w:rsidRDefault="00345B61" w:rsidP="00345B61">
      <w:pPr>
        <w:pStyle w:val="NumContinue"/>
        <w:spacing w:before="120" w:after="120"/>
        <w:ind w:firstLine="0"/>
        <w:jc w:val="both"/>
        <w:rPr>
          <w:ins w:id="422" w:author="ERCOT" w:date="2025-10-21T14:24:00Z" w16du:dateUtc="2025-10-21T19:24:00Z"/>
        </w:rPr>
      </w:pPr>
      <w:ins w:id="423" w:author="ERCOT" w:date="2025-10-21T14:24:00Z" w16du:dateUtc="2025-10-21T19:24:00Z">
        <w:r w:rsidRPr="00BD7096">
          <w:t>Default and Force Majeure under this Agreement shall be governed by Section 16</w:t>
        </w:r>
      </w:ins>
      <w:bookmarkStart w:id="424" w:name="_Hlk161746887"/>
      <w:ins w:id="425" w:author="ERCOT" w:date="2025-10-21T14:26:00Z" w16du:dateUtc="2025-10-21T19:26:00Z">
        <w:r w:rsidRPr="00BD7096">
          <w:t xml:space="preserve">, Registration and Qualification of Market Participants.  </w:t>
        </w:r>
      </w:ins>
      <w:ins w:id="426" w:author="ERCOT" w:date="2025-10-21T14:24:00Z" w16du:dateUtc="2025-10-21T19:24:00Z">
        <w:r w:rsidRPr="00BD7096">
          <w:t xml:space="preserve">A Default or Material Breach of this Agreement by a Party shall not relieve either Party of the obligation to comply with the ERCOT Protocols and Other Binding Documents. </w:t>
        </w:r>
        <w:bookmarkEnd w:id="424"/>
      </w:ins>
    </w:p>
    <w:p w14:paraId="2246D93D" w14:textId="3D94D98A" w:rsidR="002E7ABF" w:rsidRPr="005B2A3F" w:rsidDel="00345B61"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427" w:author="ERCOT" w:date="2025-10-21T14:25:00Z" w16du:dateUtc="2025-10-21T19:25:00Z"/>
        </w:rPr>
      </w:pPr>
      <w:del w:id="428" w:author="ERCOT" w:date="2025-10-21T14:25:00Z" w16du:dateUtc="2025-10-21T19:25:00Z">
        <w:r w:rsidRPr="00F72B58" w:rsidDel="00345B61">
          <w:tab/>
          <w:delText>A.</w:delText>
        </w:r>
        <w:r w:rsidRPr="00F72B58" w:rsidDel="00345B61">
          <w:tab/>
        </w:r>
        <w:r w:rsidRPr="005B2A3F" w:rsidDel="00345B61">
          <w:rPr>
            <w:u w:val="single"/>
          </w:rPr>
          <w:delText>Event</w:delText>
        </w:r>
        <w:r w:rsidRPr="00F72B58" w:rsidDel="00345B61">
          <w:rPr>
            <w:u w:val="single"/>
          </w:rPr>
          <w:delText xml:space="preserve"> of Default.</w:delText>
        </w:r>
        <w:r w:rsidRPr="00F72B58" w:rsidDel="00345B61">
          <w:delText xml:space="preserve"> </w:delText>
        </w:r>
      </w:del>
    </w:p>
    <w:p w14:paraId="1308AC1D" w14:textId="2235C9B9" w:rsidR="002E7ABF" w:rsidDel="00345B61" w:rsidRDefault="002E7ABF" w:rsidP="002E7ABF">
      <w:pPr>
        <w:pStyle w:val="List2"/>
        <w:spacing w:before="120" w:after="120"/>
        <w:jc w:val="both"/>
        <w:rPr>
          <w:del w:id="429" w:author="ERCOT" w:date="2025-10-21T14:25:00Z" w16du:dateUtc="2025-10-21T19:25:00Z"/>
        </w:rPr>
      </w:pPr>
      <w:del w:id="430" w:author="ERCOT" w:date="2025-10-21T14:25:00Z" w16du:dateUtc="2025-10-21T19:25:00Z">
        <w:r w:rsidRPr="00F72B58" w:rsidDel="00345B61">
          <w:rPr>
            <w:spacing w:val="-3"/>
          </w:rPr>
          <w:delText>(1)</w:delText>
        </w:r>
        <w:r w:rsidRPr="00F72B58" w:rsidDel="00345B61">
          <w:rPr>
            <w:spacing w:val="-3"/>
          </w:rPr>
          <w:tab/>
        </w:r>
        <w:r w:rsidRPr="005B2A3F" w:rsidDel="00345B61">
          <w:delText xml:space="preserve">Failure </w:delText>
        </w:r>
        <w:r w:rsidDel="00345B61">
          <w:delText xml:space="preserve">by Participant </w:delText>
        </w:r>
        <w:r w:rsidRPr="005B2A3F" w:rsidDel="00345B61">
          <w:delText xml:space="preserve">to </w:delText>
        </w:r>
        <w:r w:rsidDel="00345B61">
          <w:delText xml:space="preserve">(i) pay when due, any payment or Financial Security obligation owed to ERCOT or its designee, if applicable, under any agreement with ERCOT (“Payment Breach”), or (ii) </w:delText>
        </w:r>
        <w:r w:rsidRPr="005B2A3F" w:rsidDel="00345B61">
          <w:delText xml:space="preserve">designate/maintain an association with a QSE (if required by the ERCOT Protocols) </w:delText>
        </w:r>
        <w:r w:rsidDel="00345B61">
          <w:delText xml:space="preserve">(“QSE Affiliation Breach”), </w:delText>
        </w:r>
        <w:r w:rsidRPr="005B2A3F" w:rsidDel="00345B61">
          <w:delText xml:space="preserve">shall constitute a material breach and event of default ("Default") unless cured within </w:delText>
        </w:r>
        <w:r w:rsidDel="00345B61">
          <w:delText>one</w:delText>
        </w:r>
        <w:r w:rsidRPr="005B2A3F" w:rsidDel="00345B61">
          <w:delText xml:space="preserve"> </w:delText>
        </w:r>
        <w:r w:rsidDel="00345B61">
          <w:delText xml:space="preserve">(1) Bank </w:delText>
        </w:r>
        <w:r w:rsidRPr="005B2A3F" w:rsidDel="00345B61">
          <w:delText xml:space="preserve">Business Day after </w:delText>
        </w:r>
        <w:r w:rsidDel="00345B61">
          <w:delText xml:space="preserve">ERCOT </w:delText>
        </w:r>
        <w:r w:rsidRPr="005B2A3F" w:rsidDel="00345B61">
          <w:delText>delivers written notice of the breach</w:delText>
        </w:r>
        <w:r w:rsidDel="00345B61">
          <w:delText xml:space="preserve"> to Participant</w:delText>
        </w:r>
        <w:r w:rsidRPr="005B2A3F" w:rsidDel="00345B61">
          <w:delText xml:space="preserve">.  </w:delText>
        </w:r>
        <w:r w:rsidRPr="00BF0D35" w:rsidDel="00345B61">
          <w:delText>Provided further that if such a material breach, regardless of whether the breaching Party cures the breach within the allotted time after notice of the material breach, occurs more than three (3) times in a 12-month period, the fourth such breach shall constitute a Default.</w:delText>
        </w:r>
      </w:del>
    </w:p>
    <w:p w14:paraId="4EBF9BCB" w14:textId="67043288" w:rsidR="002E7ABF" w:rsidDel="00345B61" w:rsidRDefault="002E7ABF" w:rsidP="002E7ABF">
      <w:pPr>
        <w:pStyle w:val="List2"/>
        <w:spacing w:before="120" w:after="120"/>
        <w:jc w:val="both"/>
        <w:rPr>
          <w:del w:id="431" w:author="ERCOT" w:date="2025-10-21T14:25:00Z" w16du:dateUtc="2025-10-21T19:25:00Z"/>
        </w:rPr>
      </w:pPr>
      <w:del w:id="432" w:author="ERCOT" w:date="2025-10-21T14:25:00Z" w16du:dateUtc="2025-10-21T19:25:00Z">
        <w:r w:rsidRPr="005B2A3F" w:rsidDel="00345B61">
          <w:delText>(2)</w:delText>
        </w:r>
        <w:r w:rsidRPr="005B2A3F" w:rsidDel="00345B61">
          <w:tab/>
        </w:r>
        <w:r w:rsidDel="00345B61">
          <w:delText>A</w:delText>
        </w:r>
        <w:r w:rsidRPr="005B2A3F" w:rsidDel="00345B61">
          <w:delText xml:space="preserve"> material breach other than a </w:delText>
        </w:r>
        <w:r w:rsidDel="00345B61">
          <w:delText>Payment Breach or a QSE Affiliation Breach includes any material failure by Participant to comply with the ERCOT Protocols.  A material breach under this subsection</w:delText>
        </w:r>
        <w:r w:rsidRPr="005B2A3F" w:rsidDel="00345B61">
          <w:delText xml:space="preserve">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w:delText>
        </w:r>
        <w:r w:rsidDel="00345B61">
          <w:delText xml:space="preserve">of the breach notice </w:delText>
        </w:r>
        <w:r w:rsidRPr="005B2A3F" w:rsidDel="00345B61">
          <w:delText>by ERCOT</w:delText>
        </w:r>
        <w:r w:rsidDel="00345B61">
          <w:delText>,</w:delText>
        </w:r>
        <w:r w:rsidRPr="005B2A3F" w:rsidDel="00345B61">
          <w:delText xml:space="preserve">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w:delText>
        </w:r>
        <w:r w:rsidDel="00345B61">
          <w:delText>a 12</w:delText>
        </w:r>
        <w:r w:rsidRPr="005B2A3F" w:rsidDel="00345B61">
          <w:delText>-month period, the fourth such breach shall constitute a Default.</w:delText>
        </w:r>
        <w:r w:rsidDel="00345B61">
          <w:delText xml:space="preserve">  </w:delText>
        </w:r>
      </w:del>
    </w:p>
    <w:p w14:paraId="27C88A9F" w14:textId="2F937378" w:rsidR="002E7ABF" w:rsidDel="00345B61" w:rsidRDefault="002E7ABF" w:rsidP="002E7ABF">
      <w:pPr>
        <w:pStyle w:val="List2"/>
        <w:spacing w:before="120" w:after="120"/>
        <w:ind w:firstLine="0"/>
        <w:jc w:val="both"/>
        <w:rPr>
          <w:del w:id="433" w:author="ERCOT" w:date="2025-10-21T14:25:00Z" w16du:dateUtc="2025-10-21T19:25:00Z"/>
        </w:rPr>
      </w:pPr>
      <w:del w:id="434" w:author="ERCOT" w:date="2025-10-21T14:25:00Z" w16du:dateUtc="2025-10-21T19:25:00Z">
        <w:r w:rsidDel="00345B61">
          <w:delText xml:space="preserve">A material </w:delText>
        </w:r>
        <w:r w:rsidRPr="005B2A3F" w:rsidDel="00345B61">
          <w:delText xml:space="preserve">breach </w:delText>
        </w:r>
        <w:r w:rsidDel="00345B61">
          <w:delText xml:space="preserve">under this subsection </w:delText>
        </w:r>
        <w:r w:rsidRPr="005B2A3F" w:rsidDel="00345B61">
          <w:delText>shall not result in a Default if</w:delText>
        </w:r>
        <w:r w:rsidDel="00345B61">
          <w:delText xml:space="preserve"> t</w:delText>
        </w:r>
        <w:r w:rsidRPr="005B2A3F" w:rsidDel="00345B61">
          <w:delText xml:space="preserve">he breach cannot reasonably be cured within fourteen (14) </w:delText>
        </w:r>
        <w:r w:rsidDel="00345B61">
          <w:delText>Business</w:delText>
        </w:r>
        <w:r w:rsidRPr="005B2A3F" w:rsidDel="00345B61">
          <w:delText xml:space="preserve"> </w:delText>
        </w:r>
        <w:r w:rsidDel="00345B61">
          <w:delText>D</w:delText>
        </w:r>
        <w:r w:rsidRPr="005B2A3F" w:rsidDel="00345B61">
          <w:delText>ays</w:delText>
        </w:r>
        <w:r w:rsidDel="00345B61">
          <w:delText>, and Participant:</w:delText>
        </w:r>
      </w:del>
    </w:p>
    <w:p w14:paraId="537AC15D" w14:textId="46C181FC" w:rsidR="002E7ABF" w:rsidDel="00345B61" w:rsidRDefault="002E7ABF" w:rsidP="002E7ABF">
      <w:pPr>
        <w:pStyle w:val="List2"/>
        <w:spacing w:before="120" w:after="120"/>
        <w:ind w:left="2160"/>
        <w:jc w:val="both"/>
        <w:rPr>
          <w:del w:id="435" w:author="ERCOT" w:date="2025-10-21T14:25:00Z" w16du:dateUtc="2025-10-21T19:25:00Z"/>
        </w:rPr>
      </w:pPr>
      <w:del w:id="436" w:author="ERCOT" w:date="2025-10-21T14:25:00Z" w16du:dateUtc="2025-10-21T19:25:00Z">
        <w:r w:rsidDel="00345B61">
          <w:delText xml:space="preserve">(a) </w:delText>
        </w:r>
        <w:r w:rsidDel="00345B61">
          <w:tab/>
          <w:delText xml:space="preserve">Promptly provides ERCOT with written notice of the reasons why the breach cannot reasonably be cured within fourteen (14) Business Days; </w:delText>
        </w:r>
      </w:del>
    </w:p>
    <w:p w14:paraId="2758F131" w14:textId="64FAD1A7" w:rsidR="002E7ABF" w:rsidDel="00345B61" w:rsidRDefault="002E7ABF" w:rsidP="002E7ABF">
      <w:pPr>
        <w:pStyle w:val="List2"/>
        <w:spacing w:before="120" w:after="120"/>
        <w:ind w:left="2160"/>
        <w:jc w:val="both"/>
        <w:rPr>
          <w:del w:id="437" w:author="ERCOT" w:date="2025-10-21T14:25:00Z" w16du:dateUtc="2025-10-21T19:25:00Z"/>
        </w:rPr>
      </w:pPr>
      <w:del w:id="438" w:author="ERCOT" w:date="2025-10-21T14:25:00Z" w16du:dateUtc="2025-10-21T19:25:00Z">
        <w:r w:rsidDel="00345B61">
          <w:delText xml:space="preserve">(b) </w:delText>
        </w:r>
        <w:r w:rsidDel="00345B61">
          <w:tab/>
          <w:delText>Begins to</w:delText>
        </w:r>
        <w:r w:rsidRPr="005B2A3F" w:rsidDel="00345B61">
          <w:delText xml:space="preserve"> work or other efforts to cure the breach within three (3) Business Days after </w:delText>
        </w:r>
        <w:r w:rsidDel="00345B61">
          <w:delText xml:space="preserve">ERCOT’s </w:delText>
        </w:r>
        <w:r w:rsidRPr="005B2A3F" w:rsidDel="00345B61">
          <w:delText xml:space="preserve">delivery of the notice to </w:delText>
        </w:r>
        <w:r w:rsidDel="00345B61">
          <w:delText xml:space="preserve">Participant; </w:delText>
        </w:r>
        <w:r w:rsidRPr="005B2A3F" w:rsidDel="00345B61">
          <w:delText xml:space="preserve">and </w:delText>
        </w:r>
      </w:del>
    </w:p>
    <w:p w14:paraId="1A29A791" w14:textId="56A41632" w:rsidR="002E7ABF" w:rsidDel="00345B61" w:rsidRDefault="002E7ABF" w:rsidP="002E7ABF">
      <w:pPr>
        <w:pStyle w:val="List2"/>
        <w:spacing w:before="120"/>
        <w:ind w:left="2160"/>
        <w:jc w:val="both"/>
        <w:rPr>
          <w:del w:id="439" w:author="ERCOT" w:date="2025-10-21T14:25:00Z" w16du:dateUtc="2025-10-21T19:25:00Z"/>
        </w:rPr>
      </w:pPr>
      <w:del w:id="440" w:author="ERCOT" w:date="2025-10-21T14:25:00Z" w16du:dateUtc="2025-10-21T19:25:00Z">
        <w:r w:rsidDel="00345B61">
          <w:delText>(c)</w:delText>
        </w:r>
        <w:r w:rsidDel="00345B61">
          <w:tab/>
          <w:delText>P</w:delText>
        </w:r>
        <w:r w:rsidRPr="005B2A3F" w:rsidDel="00345B61">
          <w:delText xml:space="preserve">rosecutes the curative work or efforts with reasonable diligence until the curative </w:delText>
        </w:r>
        <w:r w:rsidDel="00345B61">
          <w:delText>work or efforts are completed.</w:delText>
        </w:r>
      </w:del>
    </w:p>
    <w:p w14:paraId="4B0E1315" w14:textId="7D9628DA" w:rsidR="002E7ABF" w:rsidRPr="005B2A3F" w:rsidDel="00345B61" w:rsidRDefault="002E7ABF" w:rsidP="002E7ABF">
      <w:pPr>
        <w:pStyle w:val="List3"/>
        <w:spacing w:before="120" w:after="120"/>
        <w:ind w:left="1440"/>
        <w:jc w:val="both"/>
        <w:rPr>
          <w:del w:id="441" w:author="ERCOT" w:date="2025-10-21T14:25:00Z" w16du:dateUtc="2025-10-21T19:25:00Z"/>
        </w:rPr>
      </w:pPr>
      <w:del w:id="442" w:author="ERCOT" w:date="2025-10-21T14:25:00Z" w16du:dateUtc="2025-10-21T19:25:00Z">
        <w:r w:rsidDel="00345B61">
          <w:lastRenderedPageBreak/>
          <w:delText>(3)</w:delText>
        </w:r>
        <w:r w:rsidDel="00345B61">
          <w:tab/>
        </w:r>
        <w:r w:rsidRPr="005B2A3F" w:rsidDel="00345B61">
          <w:delText>Bankrupt</w:delText>
        </w:r>
        <w:r w:rsidDel="00345B61">
          <w:delText>cy by Participant</w:delText>
        </w:r>
        <w:r w:rsidRPr="005B2A3F" w:rsidDel="00345B61">
          <w:delText>, except for the filing of a petition in involuntary bankruptcy or similar involuntary proceedings, that is dismissed within 90 days thereafter</w:delText>
        </w:r>
        <w:r w:rsidRPr="00BF0D35" w:rsidDel="00345B61">
          <w:delText>, shall constitute an event of Default</w:delText>
        </w:r>
        <w:r w:rsidRPr="005B2A3F" w:rsidDel="00345B61">
          <w:delText>.</w:delText>
        </w:r>
      </w:del>
    </w:p>
    <w:p w14:paraId="75FEE950" w14:textId="1AD4E356" w:rsidR="002E7ABF" w:rsidDel="00345B61" w:rsidRDefault="002E7ABF" w:rsidP="002E7ABF">
      <w:pPr>
        <w:pStyle w:val="List2"/>
        <w:spacing w:before="120" w:after="120"/>
        <w:jc w:val="both"/>
        <w:rPr>
          <w:del w:id="443" w:author="ERCOT" w:date="2025-10-21T14:25:00Z" w16du:dateUtc="2025-10-21T19:25:00Z"/>
        </w:rPr>
      </w:pPr>
      <w:del w:id="444" w:author="ERCOT" w:date="2025-10-21T14:25:00Z" w16du:dateUtc="2025-10-21T19:25:00Z">
        <w:r w:rsidRPr="00F72B58" w:rsidDel="00345B61">
          <w:delText>(</w:delText>
        </w:r>
        <w:r w:rsidDel="00345B61">
          <w:delText>4</w:delText>
        </w:r>
        <w:r w:rsidRPr="005B2A3F" w:rsidDel="00345B61">
          <w:delText>)</w:delText>
        </w:r>
        <w:r w:rsidRPr="005B2A3F" w:rsidDel="00345B61">
          <w:tab/>
          <w:delText xml:space="preserve">Except as </w:delText>
        </w:r>
        <w:r w:rsidDel="00345B61">
          <w:delText xml:space="preserve">otherwise </w:delText>
        </w:r>
        <w:r w:rsidRPr="005B2A3F" w:rsidDel="00345B61">
          <w:delText xml:space="preserve">excused </w:delText>
        </w:r>
        <w:r w:rsidDel="00345B61">
          <w:delText>herein</w:delText>
        </w:r>
        <w:r w:rsidRPr="005B2A3F" w:rsidDel="00345B61">
          <w:delText xml:space="preserve">, a material breach of this Agreement by ERCOT, including any material failure by ERCOT to comply with the ERCOT Protocols, other than a </w:delText>
        </w:r>
        <w:r w:rsidDel="00345B61">
          <w:delText>Payment Breach</w:delText>
        </w:r>
        <w:r w:rsidRPr="005B2A3F" w:rsidDel="00345B61">
          <w:delText xml:space="preserve">,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w:delText>
        </w:r>
        <w:r w:rsidDel="00345B61">
          <w:delText>12</w:delText>
        </w:r>
        <w:r w:rsidRPr="005B2A3F" w:rsidDel="00345B61">
          <w:delText>-month period, the fourth such breach shall constitute a Default.</w:delText>
        </w:r>
      </w:del>
    </w:p>
    <w:p w14:paraId="4F49965A" w14:textId="7871B392" w:rsidR="002E7ABF" w:rsidRPr="005B2A3F" w:rsidDel="00345B61" w:rsidRDefault="002E7ABF" w:rsidP="002E7ABF">
      <w:pPr>
        <w:pStyle w:val="List2"/>
        <w:spacing w:before="120" w:after="100" w:afterAutospacing="1"/>
        <w:jc w:val="both"/>
        <w:rPr>
          <w:del w:id="445" w:author="ERCOT" w:date="2025-10-21T14:25:00Z" w16du:dateUtc="2025-10-21T19:25:00Z"/>
        </w:rPr>
      </w:pPr>
      <w:del w:id="446" w:author="ERCOT" w:date="2025-10-21T14:25:00Z" w16du:dateUtc="2025-10-21T19:25:00Z">
        <w:r w:rsidRPr="005B2A3F" w:rsidDel="00345B61">
          <w:delText>(</w:delText>
        </w:r>
        <w:r w:rsidDel="00345B61">
          <w:delText>5</w:delText>
        </w:r>
        <w:r w:rsidRPr="005B2A3F" w:rsidDel="00345B61">
          <w:delText>)</w:delText>
        </w:r>
        <w:r w:rsidRPr="005B2A3F" w:rsidDel="00345B61">
          <w:tab/>
          <w:delText>If, due to a Force Majeure Event, a Party is in breach with respect to any obligation hereunder, such breach shall not result in a Default by that Party.</w:delText>
        </w:r>
      </w:del>
    </w:p>
    <w:p w14:paraId="5519D0F0" w14:textId="5D12A456" w:rsidR="002E7ABF" w:rsidRPr="00F72B58" w:rsidDel="00345B61" w:rsidRDefault="002E7ABF" w:rsidP="002E7ABF">
      <w:pPr>
        <w:pStyle w:val="List"/>
        <w:spacing w:before="120" w:after="120"/>
        <w:jc w:val="both"/>
        <w:rPr>
          <w:del w:id="447" w:author="ERCOT" w:date="2025-10-21T14:25:00Z" w16du:dateUtc="2025-10-21T19:25:00Z"/>
          <w:u w:val="single"/>
        </w:rPr>
      </w:pPr>
      <w:del w:id="448" w:author="ERCOT" w:date="2025-10-21T14:25:00Z" w16du:dateUtc="2025-10-21T19:25:00Z">
        <w:r w:rsidRPr="005B2A3F" w:rsidDel="00345B61">
          <w:delText>B.</w:delText>
        </w:r>
        <w:r w:rsidRPr="005B2A3F" w:rsidDel="00345B61">
          <w:tab/>
        </w:r>
        <w:r w:rsidRPr="005B2A3F" w:rsidDel="00345B61">
          <w:rPr>
            <w:u w:val="single"/>
          </w:rPr>
          <w:delText>Remedies for Default.</w:delText>
        </w:r>
      </w:del>
    </w:p>
    <w:p w14:paraId="5A7163A6" w14:textId="26D58371" w:rsidR="002E7ABF" w:rsidDel="00345B61" w:rsidRDefault="002E7ABF" w:rsidP="002E7ABF">
      <w:pPr>
        <w:pStyle w:val="List2"/>
        <w:spacing w:before="120" w:after="120"/>
        <w:jc w:val="both"/>
        <w:rPr>
          <w:del w:id="449" w:author="ERCOT" w:date="2025-10-21T14:25:00Z" w16du:dateUtc="2025-10-21T19:25:00Z"/>
        </w:rPr>
      </w:pPr>
      <w:del w:id="450" w:author="ERCOT" w:date="2025-10-21T14:25:00Z" w16du:dateUtc="2025-10-21T19:25:00Z">
        <w:r w:rsidRPr="005B2A3F" w:rsidDel="00345B61">
          <w:delText>(1)</w:delText>
        </w:r>
        <w:r w:rsidRPr="005B2A3F" w:rsidDel="00345B61">
          <w:tab/>
        </w:r>
        <w:r w:rsidRPr="005B2A3F" w:rsidDel="00345B61">
          <w:rPr>
            <w:u w:val="single"/>
          </w:rPr>
          <w:delText>ERCOT's Remedies for Default.</w:delText>
        </w:r>
        <w:r w:rsidRPr="005B2A3F" w:rsidDel="00345B61">
          <w:delTex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4B08B6B0" w14:textId="68203D92" w:rsidR="002E7ABF" w:rsidRPr="005B2A3F" w:rsidDel="00345B61" w:rsidRDefault="002E7ABF" w:rsidP="002E7ABF">
      <w:pPr>
        <w:pStyle w:val="List2"/>
        <w:spacing w:before="120" w:after="120"/>
        <w:jc w:val="both"/>
        <w:rPr>
          <w:del w:id="451" w:author="ERCOT" w:date="2025-10-21T14:25:00Z" w16du:dateUtc="2025-10-21T19:25:00Z"/>
        </w:rPr>
      </w:pPr>
    </w:p>
    <w:p w14:paraId="2855608B" w14:textId="7C1DBE2F" w:rsidR="002E7ABF" w:rsidRPr="005B2A3F" w:rsidDel="00345B61" w:rsidRDefault="002E7ABF" w:rsidP="002E7ABF">
      <w:pPr>
        <w:pStyle w:val="List2"/>
        <w:spacing w:before="120" w:after="120"/>
        <w:jc w:val="both"/>
        <w:rPr>
          <w:del w:id="452" w:author="ERCOT" w:date="2025-10-21T14:25:00Z" w16du:dateUtc="2025-10-21T19:25:00Z"/>
        </w:rPr>
      </w:pPr>
      <w:del w:id="453" w:author="ERCOT" w:date="2025-10-21T14:25:00Z" w16du:dateUtc="2025-10-21T19:25:00Z">
        <w:r w:rsidRPr="005B2A3F" w:rsidDel="00345B61">
          <w:delText>(2)</w:delText>
        </w:r>
        <w:r w:rsidRPr="005B2A3F" w:rsidDel="00345B61">
          <w:tab/>
        </w:r>
        <w:r w:rsidRPr="005B2A3F" w:rsidDel="00345B61">
          <w:rPr>
            <w:u w:val="single"/>
          </w:rPr>
          <w:delText>Participant's Remedies for Default.</w:delText>
        </w:r>
      </w:del>
    </w:p>
    <w:p w14:paraId="6E658FD5" w14:textId="1C1604D7" w:rsidR="002E7ABF" w:rsidRPr="005B2A3F" w:rsidDel="00345B61" w:rsidRDefault="002E7ABF" w:rsidP="002E7ABF">
      <w:pPr>
        <w:pStyle w:val="List3"/>
        <w:spacing w:before="120" w:after="120"/>
        <w:jc w:val="both"/>
        <w:rPr>
          <w:del w:id="454" w:author="ERCOT" w:date="2025-10-21T14:25:00Z" w16du:dateUtc="2025-10-21T19:25:00Z"/>
        </w:rPr>
      </w:pPr>
      <w:del w:id="455" w:author="ERCOT" w:date="2025-10-21T14:25:00Z" w16du:dateUtc="2025-10-21T19:25:00Z">
        <w:r w:rsidRPr="005B2A3F" w:rsidDel="00345B61">
          <w:delText>(a)</w:delText>
        </w:r>
        <w:r w:rsidRPr="005B2A3F" w:rsidDel="00345B61">
          <w:tab/>
          <w:delText>Unless otherwise specified in this Agreement or in the ERCOT Protocols, and subject to the provisions of Section 10: Dispute Resolution of this Agreement in the event of a Default by ERCOT, Participant's remedies shall be limited to:</w:delText>
        </w:r>
      </w:del>
    </w:p>
    <w:p w14:paraId="494BC854" w14:textId="13C47803" w:rsidR="002E7ABF" w:rsidRPr="005B2A3F" w:rsidDel="00345B61" w:rsidRDefault="002E7ABF" w:rsidP="002E7ABF">
      <w:pPr>
        <w:pStyle w:val="List"/>
        <w:ind w:left="2880"/>
        <w:jc w:val="both"/>
        <w:rPr>
          <w:del w:id="456" w:author="ERCOT" w:date="2025-10-21T14:25:00Z" w16du:dateUtc="2025-10-21T19:25:00Z"/>
        </w:rPr>
      </w:pPr>
      <w:del w:id="457" w:author="ERCOT" w:date="2025-10-21T14:25:00Z" w16du:dateUtc="2025-10-21T19:25:00Z">
        <w:r w:rsidRPr="005B2A3F" w:rsidDel="00345B61">
          <w:delText>(i)</w:delText>
        </w:r>
        <w:r w:rsidRPr="005B2A3F" w:rsidDel="00345B61">
          <w:tab/>
          <w:delText>Immediate termination of this Agreement upon written notice to ERCOT;</w:delText>
        </w:r>
      </w:del>
    </w:p>
    <w:p w14:paraId="7B51125B" w14:textId="733CBEA3" w:rsidR="002E7ABF" w:rsidRPr="005B2A3F" w:rsidDel="00345B61" w:rsidRDefault="002E7ABF" w:rsidP="002E7ABF">
      <w:pPr>
        <w:pStyle w:val="List"/>
        <w:ind w:left="2880"/>
        <w:jc w:val="both"/>
        <w:rPr>
          <w:del w:id="458" w:author="ERCOT" w:date="2025-10-21T14:25:00Z" w16du:dateUtc="2025-10-21T19:25:00Z"/>
        </w:rPr>
      </w:pPr>
      <w:del w:id="459" w:author="ERCOT" w:date="2025-10-21T14:25:00Z" w16du:dateUtc="2025-10-21T19:25:00Z">
        <w:r w:rsidRPr="005B2A3F" w:rsidDel="00345B61">
          <w:delText>(ii)</w:delText>
        </w:r>
        <w:r w:rsidRPr="005B2A3F" w:rsidDel="00345B61">
          <w:tab/>
          <w:delText>Monetary recovery in accordance with the Settlement procedures set forth in the ERCOT Protocols; and</w:delText>
        </w:r>
      </w:del>
    </w:p>
    <w:p w14:paraId="703A3713" w14:textId="7C6A7237" w:rsidR="002E7ABF" w:rsidRPr="005B2A3F" w:rsidDel="00345B61" w:rsidRDefault="002E7ABF" w:rsidP="002E7ABF">
      <w:pPr>
        <w:pStyle w:val="List"/>
        <w:ind w:left="2880"/>
        <w:jc w:val="both"/>
        <w:rPr>
          <w:del w:id="460" w:author="ERCOT" w:date="2025-10-21T14:25:00Z" w16du:dateUtc="2025-10-21T19:25:00Z"/>
        </w:rPr>
      </w:pPr>
      <w:del w:id="461" w:author="ERCOT" w:date="2025-10-21T14:25:00Z" w16du:dateUtc="2025-10-21T19:25:00Z">
        <w:r w:rsidRPr="005B2A3F" w:rsidDel="00345B61">
          <w:delText>(iii)</w:delText>
        </w:r>
        <w:r w:rsidRPr="005B2A3F" w:rsidDel="00345B61">
          <w:tab/>
          <w:delText>Specific performance.</w:delText>
        </w:r>
      </w:del>
    </w:p>
    <w:p w14:paraId="045FC439" w14:textId="1AACA3B1" w:rsidR="002E7ABF" w:rsidRPr="005B2A3F" w:rsidDel="00345B61" w:rsidRDefault="002E7ABF" w:rsidP="002E7ABF">
      <w:pPr>
        <w:pStyle w:val="List3"/>
        <w:spacing w:before="120" w:after="120"/>
        <w:jc w:val="both"/>
        <w:rPr>
          <w:del w:id="462" w:author="ERCOT" w:date="2025-10-21T14:25:00Z" w16du:dateUtc="2025-10-21T19:25:00Z"/>
        </w:rPr>
      </w:pPr>
      <w:del w:id="463" w:author="ERCOT" w:date="2025-10-21T14:25:00Z" w16du:dateUtc="2025-10-21T19:25:00Z">
        <w:r w:rsidRPr="005B2A3F" w:rsidDel="00345B61">
          <w:lastRenderedPageBreak/>
          <w:delText>(b)</w:delText>
        </w:r>
        <w:r w:rsidRPr="005B2A3F" w:rsidDel="00345B61">
          <w:tab/>
          <w:delText xml:space="preserve">However, in the event of a material breach by ERCOT of any of its representations, warranties or covenants, Participant's sole remedy shall be immediate termination of this Agreement upon written notice to ERCOT. </w:delText>
        </w:r>
      </w:del>
    </w:p>
    <w:p w14:paraId="68F77CF8" w14:textId="6C106C94" w:rsidR="002E7ABF" w:rsidRPr="005B2A3F" w:rsidDel="00345B61" w:rsidRDefault="002E7ABF" w:rsidP="002E7ABF">
      <w:pPr>
        <w:pStyle w:val="List2"/>
        <w:spacing w:before="120" w:after="120"/>
        <w:jc w:val="both"/>
        <w:rPr>
          <w:del w:id="464" w:author="ERCOT" w:date="2025-10-21T14:25:00Z" w16du:dateUtc="2025-10-21T19:25:00Z"/>
        </w:rPr>
      </w:pPr>
      <w:del w:id="465" w:author="ERCOT" w:date="2025-10-21T14:25:00Z" w16du:dateUtc="2025-10-21T19:25:00Z">
        <w:r w:rsidRPr="005B2A3F" w:rsidDel="00345B61">
          <w:delText>(3)</w:delText>
        </w:r>
        <w:r w:rsidRPr="005B2A3F" w:rsidDel="00345B61">
          <w:tab/>
          <w:delText xml:space="preserve">A Default or breach of this Agreement by a Party shall not relieve either Party of the obligation to comply with the ERCOT Protocols. </w:delText>
        </w:r>
      </w:del>
    </w:p>
    <w:p w14:paraId="7982341F" w14:textId="59F41BDF" w:rsidR="002E7ABF" w:rsidRPr="005B2A3F" w:rsidDel="00345B61" w:rsidRDefault="002E7ABF" w:rsidP="002E7ABF">
      <w:pPr>
        <w:pStyle w:val="BodyText"/>
        <w:jc w:val="both"/>
        <w:rPr>
          <w:del w:id="466" w:author="ERCOT" w:date="2025-10-21T14:25:00Z" w16du:dateUtc="2025-10-21T19:25:00Z"/>
        </w:rPr>
      </w:pPr>
      <w:del w:id="467" w:author="ERCOT" w:date="2025-10-21T14:25:00Z" w16du:dateUtc="2025-10-21T19:25:00Z">
        <w:r w:rsidRPr="005B2A3F" w:rsidDel="00345B61">
          <w:delText>C.</w:delText>
        </w:r>
        <w:r w:rsidRPr="005B2A3F" w:rsidDel="00345B61">
          <w:tab/>
        </w:r>
        <w:r w:rsidRPr="005B2A3F" w:rsidDel="00345B61">
          <w:rPr>
            <w:u w:val="single"/>
          </w:rPr>
          <w:delText>Force Majeure.</w:delText>
        </w:r>
      </w:del>
    </w:p>
    <w:p w14:paraId="13167709" w14:textId="612A61C4" w:rsidR="002E7ABF" w:rsidDel="00345B61" w:rsidRDefault="002E7ABF" w:rsidP="002E7ABF">
      <w:pPr>
        <w:pStyle w:val="List2"/>
        <w:spacing w:before="120" w:after="120"/>
        <w:jc w:val="both"/>
        <w:rPr>
          <w:del w:id="468" w:author="ERCOT" w:date="2025-10-21T14:25:00Z" w16du:dateUtc="2025-10-21T19:25:00Z"/>
        </w:rPr>
      </w:pPr>
      <w:del w:id="469" w:author="ERCOT" w:date="2025-10-21T14:25:00Z" w16du:dateUtc="2025-10-21T19:25:00Z">
        <w:r w:rsidRPr="005B2A3F" w:rsidDel="00345B61">
          <w:delText>(1)</w:delText>
        </w:r>
        <w:r w:rsidRPr="005B2A3F" w:rsidDel="00345B61">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delText>
        </w:r>
      </w:del>
    </w:p>
    <w:p w14:paraId="5FE14BCA" w14:textId="31F588DA" w:rsidR="002E7ABF" w:rsidRPr="005B2A3F" w:rsidDel="00345B61" w:rsidRDefault="002E7ABF" w:rsidP="002E7ABF">
      <w:pPr>
        <w:pStyle w:val="List2"/>
        <w:spacing w:before="120" w:after="120"/>
        <w:jc w:val="both"/>
        <w:rPr>
          <w:del w:id="470" w:author="ERCOT" w:date="2025-10-21T14:25:00Z" w16du:dateUtc="2025-10-21T19:25:00Z"/>
        </w:rPr>
      </w:pPr>
    </w:p>
    <w:p w14:paraId="61257513" w14:textId="338FD535" w:rsidR="002E7ABF" w:rsidRPr="005B2A3F" w:rsidDel="00345B61" w:rsidRDefault="002E7ABF" w:rsidP="002E7ABF">
      <w:pPr>
        <w:pStyle w:val="List2"/>
        <w:spacing w:before="120" w:after="120"/>
        <w:jc w:val="both"/>
        <w:rPr>
          <w:del w:id="471" w:author="ERCOT" w:date="2025-10-21T14:25:00Z" w16du:dateUtc="2025-10-21T19:25:00Z"/>
        </w:rPr>
      </w:pPr>
      <w:del w:id="472" w:author="ERCOT" w:date="2025-10-21T14:25:00Z" w16du:dateUtc="2025-10-21T19:25:00Z">
        <w:r w:rsidRPr="005B2A3F" w:rsidDel="00345B61">
          <w:delText>(2)</w:delText>
        </w:r>
        <w:r w:rsidRPr="005B2A3F" w:rsidDel="00345B61">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delText>
        </w:r>
      </w:del>
    </w:p>
    <w:p w14:paraId="75093AEE" w14:textId="6307EAB4" w:rsidR="002E7ABF" w:rsidDel="00345B61" w:rsidRDefault="002E7ABF" w:rsidP="002E7ABF">
      <w:pPr>
        <w:spacing w:after="240"/>
        <w:ind w:left="720" w:hanging="720"/>
        <w:jc w:val="both"/>
        <w:rPr>
          <w:del w:id="473" w:author="ERCOT" w:date="2025-10-21T14:25:00Z" w16du:dateUtc="2025-10-21T19:25:00Z"/>
        </w:rPr>
      </w:pPr>
      <w:del w:id="474" w:author="ERCOT" w:date="2025-10-21T14:25:00Z" w16du:dateUtc="2025-10-21T19:25:00Z">
        <w:r w:rsidRPr="005B2A3F" w:rsidDel="00345B61">
          <w:delText>D.</w:delText>
        </w:r>
        <w:r w:rsidRPr="005B2A3F" w:rsidDel="00345B61">
          <w:tab/>
        </w:r>
        <w:r w:rsidRPr="005B2A3F" w:rsidDel="00345B61">
          <w:rPr>
            <w:u w:val="single"/>
          </w:rPr>
          <w:delText>Duty to Mitigate.</w:delText>
        </w:r>
        <w:r w:rsidRPr="005B2A3F" w:rsidDel="00345B61">
          <w:delText xml:space="preserve">  Except as expressly provided otherwise herein, each Party shall use commercially reasonable efforts to mitigate any damages it may incur as a result of the other Party's performance or non-performance of this Agreement.</w:delText>
        </w:r>
      </w:del>
    </w:p>
    <w:p w14:paraId="7E26C547" w14:textId="49F0E6DE" w:rsidR="002E7ABF" w:rsidRPr="005B2A3F" w:rsidRDefault="002E7ABF" w:rsidP="002E7ABF">
      <w:pPr>
        <w:pStyle w:val="ListIntroduction"/>
        <w:spacing w:before="120" w:after="120"/>
        <w:jc w:val="both"/>
        <w:rPr>
          <w:u w:val="single"/>
        </w:rPr>
      </w:pPr>
      <w:r w:rsidRPr="005B2A3F">
        <w:rPr>
          <w:u w:val="single"/>
        </w:rPr>
        <w:t xml:space="preserve">Section </w:t>
      </w:r>
      <w:ins w:id="475" w:author="ERCOT" w:date="2025-10-21T14:28:00Z" w16du:dateUtc="2025-10-21T19:28:00Z">
        <w:r w:rsidR="00345B61">
          <w:rPr>
            <w:u w:val="single"/>
          </w:rPr>
          <w:t>8</w:t>
        </w:r>
      </w:ins>
      <w:del w:id="476" w:author="ERCOT" w:date="2025-10-21T14:28:00Z" w16du:dateUtc="2025-10-21T19:28:00Z">
        <w:r w:rsidRPr="005B2A3F" w:rsidDel="00345B61">
          <w:rPr>
            <w:u w:val="single"/>
          </w:rPr>
          <w:delText>9</w:delText>
        </w:r>
      </w:del>
      <w:r w:rsidRPr="005B2A3F">
        <w:rPr>
          <w:u w:val="single"/>
        </w:rPr>
        <w:t>.  Limitation of Damages and Liability</w:t>
      </w:r>
      <w:del w:id="477" w:author="ERCOT" w:date="2025-10-21T14:28:00Z" w16du:dateUtc="2025-10-21T19:28:00Z">
        <w:r w:rsidRPr="005B2A3F" w:rsidDel="00345B61">
          <w:rPr>
            <w:u w:val="single"/>
          </w:rPr>
          <w:delText xml:space="preserve"> and Indemnification</w:delText>
        </w:r>
      </w:del>
      <w:r w:rsidRPr="005B2A3F">
        <w:rPr>
          <w:u w:val="single"/>
        </w:rPr>
        <w:t>.</w:t>
      </w:r>
    </w:p>
    <w:p w14:paraId="5412DDC6" w14:textId="6658AA8A" w:rsidR="00345B61" w:rsidRPr="003963D3" w:rsidRDefault="00345B61" w:rsidP="00345B61">
      <w:pPr>
        <w:pStyle w:val="List"/>
        <w:spacing w:before="120" w:after="120"/>
        <w:jc w:val="both"/>
        <w:rPr>
          <w:ins w:id="478" w:author="ERCOT" w:date="2025-10-21T14:28:00Z" w16du:dateUtc="2025-10-21T19:28:00Z"/>
        </w:rPr>
      </w:pPr>
      <w:ins w:id="479" w:author="ERCOT" w:date="2025-10-21T14:31:00Z" w16du:dateUtc="2025-10-21T19:31:00Z">
        <w:r w:rsidRPr="00345B61">
          <w:t>A.</w:t>
        </w:r>
      </w:ins>
      <w:r>
        <w:tab/>
      </w:r>
      <w:ins w:id="480" w:author="ERCOT" w:date="2025-10-21T14:28:00Z" w16du:dateUtc="2025-10-21T19:28:00Z">
        <w:r>
          <w:t xml:space="preserve">IN NO EVENT SHALL </w:t>
        </w:r>
        <w:r w:rsidRPr="003963D3">
          <w:t xml:space="preserve">EITHER PARTY </w:t>
        </w:r>
        <w:r>
          <w:t xml:space="preserve">BE </w:t>
        </w:r>
        <w:r w:rsidRPr="003963D3">
          <w:t>LIABLE TO THE OTHER FOR ANY SPECIAL, INDIRECT, PUNITIVE</w:t>
        </w:r>
        <w:r>
          <w:t>, EXEMPLARY,</w:t>
        </w:r>
        <w:r w:rsidRPr="003963D3">
          <w:t xml:space="preserve"> OR CONSEQUENTIAL DAMAGES</w:t>
        </w:r>
        <w:r>
          <w:t xml:space="preserve"> (INCLUDING, BUT NOT LIMITED TO, LOSSES OF USE, INCOME, PROFIT, FINANCING, BUSINESS AND REPUTATION, PROPERTY DAMAGE), </w:t>
        </w:r>
        <w:r w:rsidRPr="003963D3">
          <w:t>OR</w:t>
        </w:r>
        <w:r>
          <w:t xml:space="preserve"> PERSONAL OR BODILY</w:t>
        </w:r>
        <w:r w:rsidRPr="003963D3">
          <w:t xml:space="preserve"> INJURY THAT MAY OCCUR, IN WHOLE OR IN PART, AS A RESULT OF A</w:t>
        </w:r>
        <w:r>
          <w:t>NY</w:t>
        </w:r>
        <w:r w:rsidRPr="003963D3">
          <w:t xml:space="preserve"> DEFAULT UNDER THIS AGREEMENT, </w:t>
        </w:r>
        <w:r w:rsidRPr="00345B61">
          <w:rPr>
            <w:rStyle w:val="CommentReference"/>
            <w:sz w:val="24"/>
            <w:szCs w:val="24"/>
          </w:rPr>
          <w:t xml:space="preserve"> VIOLATION  OF PROTOCOL OR APPLICABLE LAW, </w:t>
        </w:r>
        <w:r>
          <w:t>BREACH OF WARRANTY, NEGLIGENCE</w:t>
        </w:r>
      </w:ins>
      <w:ins w:id="481" w:author="ERCOT" w:date="2025-11-26T11:05:00Z" w16du:dateUtc="2025-11-26T17:05:00Z">
        <w:r w:rsidR="00AC6079">
          <w:t xml:space="preserve"> </w:t>
        </w:r>
      </w:ins>
      <w:ins w:id="482" w:author="ERCOT" w:date="2025-10-21T14:28:00Z" w16du:dateUtc="2025-10-21T19:28:00Z">
        <w:r>
          <w:t>OR OTHER</w:t>
        </w:r>
        <w:r w:rsidRPr="003963D3">
          <w:t xml:space="preserve"> TORT, OR ANY OTHER CAUSE, WHETHER OR NOT A PARTY HAD KNOWLEDGE OF THE CIRCUMSTANCES THAT RESULTED IN THE</w:t>
        </w:r>
      </w:ins>
      <w:ins w:id="483" w:author="ERCOT" w:date="2025-11-26T11:05:00Z" w16du:dateUtc="2025-11-26T17:05:00Z">
        <w:r w:rsidR="00AC6079">
          <w:t xml:space="preserve"> </w:t>
        </w:r>
      </w:ins>
      <w:ins w:id="484" w:author="ERCOT" w:date="2025-10-21T14:28:00Z" w16du:dateUtc="2025-10-21T19:28:00Z">
        <w:r w:rsidRPr="003963D3">
          <w:t>SPECIAL, INDIRECT, PUNITIVE</w:t>
        </w:r>
        <w:r>
          <w:t>, EXEMPLARY,</w:t>
        </w:r>
        <w:r w:rsidRPr="003963D3">
          <w:t xml:space="preserve"> OR CONSEQUENTIAL DAMAGES OR INJURY, OR COULD HAVE FORESEEN THAT SUCH DAMAGES OR INJURY WOULD OCCUR.</w:t>
        </w:r>
      </w:ins>
    </w:p>
    <w:p w14:paraId="306B28B5" w14:textId="72D2DCDB" w:rsidR="002E7ABF" w:rsidRPr="005B2A3F" w:rsidRDefault="002E7ABF" w:rsidP="00345B61">
      <w:pPr>
        <w:pStyle w:val="List"/>
        <w:spacing w:before="120" w:after="120"/>
        <w:ind w:firstLine="0"/>
        <w:jc w:val="both"/>
      </w:pPr>
      <w:del w:id="485" w:author="ERCOT" w:date="2025-10-21T14:28:00Z" w16du:dateUtc="2025-10-21T19:28:00Z">
        <w:r w:rsidRPr="005B2A3F" w:rsidDel="00345B61">
          <w:delText xml:space="preserve">EXCEPT AS EXPRESSLY LIMITED IN THIS AGREEMENT OR THE ERCOT PROTOCOLS, ERCOT OR PARTICIPANT MAY SEEK FROM THE OTHER, THROUGH APPLICABLE DISPUTE RESOLUTION PROCEDURES SET FORTH IN </w:delText>
        </w:r>
        <w:r w:rsidRPr="005B2A3F" w:rsidDel="00345B61">
          <w:lastRenderedPageBreak/>
          <w:delText>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delText>
        </w:r>
      </w:del>
    </w:p>
    <w:p w14:paraId="7EC72EE6" w14:textId="09D1C4C8" w:rsidR="00345B61" w:rsidRDefault="00345B61" w:rsidP="00345B61">
      <w:pPr>
        <w:pStyle w:val="List"/>
        <w:spacing w:before="120" w:after="120"/>
        <w:jc w:val="both"/>
        <w:rPr>
          <w:ins w:id="486" w:author="ERCOT" w:date="2025-10-21T14:32:00Z" w16du:dateUtc="2025-10-21T19:32:00Z"/>
        </w:rPr>
      </w:pPr>
      <w:ins w:id="487" w:author="ERCOT" w:date="2025-10-21T14:32:00Z" w16du:dateUtc="2025-10-21T19:32:00Z">
        <w:r>
          <w:t>B.</w:t>
        </w:r>
        <w:r>
          <w:tab/>
          <w:t>Duty to Mitigate. Except as expressly provided otherwise herein or in the Protocols, each Party shall use commercially reasonable efforts to mitigate any damages it may incur as a result of the other Party’s Default or breach of its obligations under this Agreement.</w:t>
        </w:r>
      </w:ins>
    </w:p>
    <w:p w14:paraId="1A058198" w14:textId="332A7494" w:rsidR="002E7ABF" w:rsidRPr="005B2A3F" w:rsidDel="00345B61" w:rsidRDefault="002E7ABF" w:rsidP="002E7ABF">
      <w:pPr>
        <w:pStyle w:val="List"/>
        <w:spacing w:before="120" w:after="120"/>
        <w:jc w:val="both"/>
        <w:rPr>
          <w:del w:id="488" w:author="ERCOT" w:date="2025-10-21T14:32:00Z" w16du:dateUtc="2025-10-21T19:32:00Z"/>
        </w:rPr>
      </w:pPr>
      <w:del w:id="489" w:author="ERCOT" w:date="2025-10-21T14:32:00Z" w16du:dateUtc="2025-10-21T19:32:00Z">
        <w:r w:rsidRPr="005B2A3F" w:rsidDel="00345B61">
          <w:delText>B.</w:delText>
        </w:r>
        <w:r w:rsidRPr="005B2A3F" w:rsidDel="00345B61">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604975E4" w14:textId="1C383CAD" w:rsidR="002E7ABF" w:rsidRPr="005B2A3F" w:rsidDel="00345B61" w:rsidRDefault="002E7ABF" w:rsidP="002E7ABF">
      <w:pPr>
        <w:pStyle w:val="List"/>
        <w:spacing w:before="120" w:after="120"/>
        <w:jc w:val="both"/>
        <w:rPr>
          <w:del w:id="490" w:author="ERCOT" w:date="2025-10-21T14:32:00Z" w16du:dateUtc="2025-10-21T19:32:00Z"/>
        </w:rPr>
      </w:pPr>
      <w:del w:id="491" w:author="ERCOT" w:date="2025-10-21T14:32:00Z" w16du:dateUtc="2025-10-21T19:32:00Z">
        <w:r w:rsidRPr="005B2A3F" w:rsidDel="00345B61">
          <w:delText>C.</w:delText>
        </w:r>
        <w:r w:rsidRPr="005B2A3F" w:rsidDel="00345B61">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delText>
        </w:r>
      </w:del>
    </w:p>
    <w:p w14:paraId="7D3C8537" w14:textId="21C0AAB8" w:rsidR="002E7ABF" w:rsidRPr="005B2A3F" w:rsidRDefault="00345B61" w:rsidP="002E7ABF">
      <w:pPr>
        <w:pStyle w:val="List"/>
        <w:spacing w:before="120" w:after="120"/>
        <w:jc w:val="both"/>
      </w:pPr>
      <w:ins w:id="492" w:author="ERCOT" w:date="2025-10-21T14:33:00Z" w16du:dateUtc="2025-10-21T19:33:00Z">
        <w:r>
          <w:rPr>
            <w:szCs w:val="24"/>
          </w:rPr>
          <w:t>C</w:t>
        </w:r>
      </w:ins>
      <w:del w:id="493" w:author="ERCOT" w:date="2025-10-21T14:33:00Z" w16du:dateUtc="2025-10-21T19:33:00Z">
        <w:r w:rsidR="002E7ABF" w:rsidRPr="005B2A3F" w:rsidDel="00345B61">
          <w:rPr>
            <w:szCs w:val="24"/>
          </w:rPr>
          <w:delText>D</w:delText>
        </w:r>
      </w:del>
      <w:r w:rsidR="002E7ABF" w:rsidRPr="005B2A3F">
        <w:rPr>
          <w:szCs w:val="24"/>
        </w:rPr>
        <w:t>.</w:t>
      </w:r>
      <w:r w:rsidR="002E7ABF" w:rsidRPr="005B2A3F">
        <w:rPr>
          <w:szCs w:val="24"/>
        </w:rPr>
        <w:tab/>
        <w:t>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w:t>
      </w:r>
      <w:ins w:id="494" w:author="ERCOT" w:date="2025-10-22T14:12:00Z" w16du:dateUtc="2025-10-22T19:12:00Z">
        <w:r w:rsidR="00CD24B8">
          <w:rPr>
            <w:szCs w:val="24"/>
          </w:rPr>
          <w:t>.</w:t>
        </w:r>
      </w:ins>
      <w:r w:rsidR="002E7ABF" w:rsidRPr="005B2A3F">
        <w:rPr>
          <w:szCs w:val="24"/>
        </w:rPr>
        <w:t>U</w:t>
      </w:r>
      <w:ins w:id="495" w:author="ERCOT" w:date="2025-10-22T14:12:00Z" w16du:dateUtc="2025-10-22T19:12:00Z">
        <w:r w:rsidR="00CD24B8">
          <w:rPr>
            <w:szCs w:val="24"/>
          </w:rPr>
          <w:t>.</w:t>
        </w:r>
      </w:ins>
      <w:r w:rsidR="002E7ABF" w:rsidRPr="005B2A3F">
        <w:rPr>
          <w:szCs w:val="24"/>
        </w:rPr>
        <w:t xml:space="preserve">C </w:t>
      </w:r>
      <w:r w:rsidR="002E7ABF" w:rsidRPr="005B2A3F">
        <w:rPr>
          <w:smallCaps/>
          <w:szCs w:val="24"/>
        </w:rPr>
        <w:t>Subst</w:t>
      </w:r>
      <w:r w:rsidR="002E7ABF" w:rsidRPr="005B2A3F">
        <w:rPr>
          <w:szCs w:val="24"/>
        </w:rPr>
        <w:t>. R. 25.365, Independent Market Monitor.</w:t>
      </w:r>
    </w:p>
    <w:p w14:paraId="15CF8392" w14:textId="54BDC39A" w:rsidR="002E7ABF" w:rsidRPr="005B2A3F" w:rsidRDefault="002E7ABF" w:rsidP="002E7ABF">
      <w:pPr>
        <w:pStyle w:val="ListIntroduction"/>
        <w:spacing w:before="120" w:after="120"/>
        <w:jc w:val="both"/>
        <w:rPr>
          <w:u w:val="single"/>
        </w:rPr>
      </w:pPr>
      <w:r w:rsidRPr="005B2A3F">
        <w:rPr>
          <w:u w:val="single"/>
        </w:rPr>
        <w:t xml:space="preserve">Section </w:t>
      </w:r>
      <w:ins w:id="496" w:author="ERCOT" w:date="2025-10-21T14:33:00Z" w16du:dateUtc="2025-10-21T19:33:00Z">
        <w:r w:rsidR="00345B61">
          <w:rPr>
            <w:u w:val="single"/>
          </w:rPr>
          <w:t>9</w:t>
        </w:r>
      </w:ins>
      <w:del w:id="497" w:author="ERCOT" w:date="2025-10-21T14:33:00Z" w16du:dateUtc="2025-10-21T19:33:00Z">
        <w:r w:rsidRPr="005B2A3F" w:rsidDel="00345B61">
          <w:rPr>
            <w:u w:val="single"/>
          </w:rPr>
          <w:delText>10</w:delText>
        </w:r>
      </w:del>
      <w:r w:rsidRPr="005B2A3F">
        <w:rPr>
          <w:u w:val="single"/>
        </w:rPr>
        <w:t>. Dispute Resolution.</w:t>
      </w:r>
    </w:p>
    <w:p w14:paraId="54F743CA" w14:textId="3945195C" w:rsidR="002E7ABF" w:rsidRPr="005B2A3F" w:rsidRDefault="002E7ABF" w:rsidP="002E7ABF">
      <w:pPr>
        <w:pStyle w:val="List"/>
        <w:spacing w:before="120" w:after="120"/>
        <w:jc w:val="both"/>
      </w:pPr>
      <w:r w:rsidRPr="005B2A3F">
        <w:t>A.</w:t>
      </w:r>
      <w:r w:rsidRPr="005B2A3F">
        <w:tab/>
      </w:r>
      <w:ins w:id="498" w:author="ERCOT" w:date="2025-10-21T14:34:00Z" w16du:dateUtc="2025-10-21T19:34:00Z">
        <w:r w:rsidR="00974D27">
          <w:t>A Participant may only seek monetary or other relief against ERCOT through</w:t>
        </w:r>
      </w:ins>
      <w:del w:id="499" w:author="ERCOT" w:date="2025-10-21T14:34:00Z" w16du:dateUtc="2025-10-21T19:34:00Z">
        <w:r w:rsidRPr="005B2A3F" w:rsidDel="00974D27">
          <w:delText xml:space="preserve">In the event of a dispute, including a dispute regarding a Default, under this Agreement, Parties to this Agreement shall first </w:delText>
        </w:r>
        <w:r w:rsidRPr="00472C2E" w:rsidDel="00974D27">
          <w:delText>attempt resolution of the dispute using</w:delText>
        </w:r>
      </w:del>
      <w:r w:rsidRPr="00472C2E">
        <w:t xml:space="preserve"> the applicable dispute resolution procedures set forth in </w:t>
      </w:r>
      <w:del w:id="500" w:author="ERCOT" w:date="2025-10-21T14:35:00Z" w16du:dateUtc="2025-10-21T19:35:00Z">
        <w:r w:rsidRPr="00472C2E" w:rsidDel="00974D27">
          <w:delText xml:space="preserve">the ERCOT </w:delText>
        </w:r>
      </w:del>
      <w:ins w:id="501" w:author="ERCOT" w:date="2025-11-21T09:42:00Z" w16du:dateUtc="2025-11-21T15:42:00Z">
        <w:r w:rsidR="00472C2E" w:rsidRPr="00472C2E">
          <w:t xml:space="preserve">Protocol </w:t>
        </w:r>
      </w:ins>
      <w:ins w:id="502" w:author="ERCOT" w:date="2025-10-21T14:35:00Z" w16du:dateUtc="2025-10-21T19:35:00Z">
        <w:r w:rsidR="00974D27" w:rsidRPr="00472C2E">
          <w:t>Section 20, Alternative Dispute Resolution Procedure and Procedure for Return of Settlement Funds</w:t>
        </w:r>
      </w:ins>
      <w:r w:rsidRPr="00472C2E">
        <w:t>.</w:t>
      </w:r>
    </w:p>
    <w:p w14:paraId="2CF08EBA" w14:textId="77777777" w:rsidR="002E7ABF" w:rsidRPr="005B2A3F" w:rsidRDefault="002E7ABF" w:rsidP="002E7ABF">
      <w:pPr>
        <w:pStyle w:val="List"/>
        <w:spacing w:before="120" w:after="120"/>
        <w:jc w:val="both"/>
      </w:pPr>
      <w:r w:rsidRPr="005B2A3F">
        <w:t>B.</w:t>
      </w:r>
      <w:r w:rsidRPr="005B2A3F">
        <w:tab/>
        <w:t>In the event of a dispute, including a dispute regarding a Default, under this Agreement, each Party shall bear its own costs and fees, including, but not limited to attorneys' fees, court costs, and its share of any mediation or arbitration fees.</w:t>
      </w:r>
    </w:p>
    <w:p w14:paraId="23A03017" w14:textId="7CC08F2D" w:rsidR="002E7ABF" w:rsidRPr="005B2A3F" w:rsidRDefault="002E7ABF" w:rsidP="002E7ABF">
      <w:pPr>
        <w:pStyle w:val="BodyText"/>
        <w:jc w:val="both"/>
        <w:rPr>
          <w:u w:val="single"/>
        </w:rPr>
      </w:pPr>
      <w:r w:rsidRPr="005B2A3F">
        <w:rPr>
          <w:u w:val="single"/>
        </w:rPr>
        <w:t xml:space="preserve">Section </w:t>
      </w:r>
      <w:ins w:id="503" w:author="ERCOT" w:date="2025-10-21T14:36:00Z" w16du:dateUtc="2025-10-21T19:36:00Z">
        <w:r w:rsidR="00974D27">
          <w:rPr>
            <w:u w:val="single"/>
          </w:rPr>
          <w:t>10</w:t>
        </w:r>
      </w:ins>
      <w:del w:id="504" w:author="ERCOT" w:date="2025-10-21T14:36:00Z" w16du:dateUtc="2025-10-21T19:36:00Z">
        <w:r w:rsidRPr="005B2A3F" w:rsidDel="00974D27">
          <w:rPr>
            <w:u w:val="single"/>
          </w:rPr>
          <w:delText>11</w:delText>
        </w:r>
      </w:del>
      <w:r w:rsidRPr="005B2A3F">
        <w:rPr>
          <w:u w:val="single"/>
        </w:rPr>
        <w:t>. Miscellaneous.</w:t>
      </w:r>
    </w:p>
    <w:p w14:paraId="5361B6E0" w14:textId="386623FA" w:rsidR="002E7ABF" w:rsidRPr="005B2A3F" w:rsidRDefault="002E7ABF" w:rsidP="002E7ABF">
      <w:pPr>
        <w:pStyle w:val="List"/>
        <w:spacing w:before="120" w:after="120"/>
        <w:jc w:val="both"/>
      </w:pPr>
      <w:r w:rsidRPr="005B2A3F">
        <w:lastRenderedPageBreak/>
        <w:t>A.</w:t>
      </w:r>
      <w:r w:rsidRPr="005B2A3F">
        <w:tab/>
      </w:r>
      <w:r w:rsidRPr="005B2A3F">
        <w:rPr>
          <w:u w:val="single"/>
        </w:rPr>
        <w:t>Choice of Law and Venue.</w:t>
      </w:r>
      <w:r w:rsidRPr="005B2A3F">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w:t>
      </w:r>
      <w:ins w:id="505" w:author="ERCOT" w:date="2025-10-21T14:37:00Z" w16du:dateUtc="2025-10-21T19:37:00Z">
        <w:r w:rsidR="00974D27">
          <w:t xml:space="preserve">  The Participant acknowledges that, to the extent it files a claim relating to ERCOT’s exercise of its responsibilities as the Independent Organization certified under PURA, the PUCT has exclusive jurisdiction over cla</w:t>
        </w:r>
      </w:ins>
      <w:ins w:id="506" w:author="ERCOT" w:date="2025-10-21T14:38:00Z" w16du:dateUtc="2025-10-21T19:38:00Z">
        <w:r w:rsidR="00974D27">
          <w:t>ims filed against ERCOT.</w:t>
        </w:r>
      </w:ins>
      <w:r w:rsidRPr="005B2A3F">
        <w:t xml:space="preserve"> </w:t>
      </w:r>
      <w:ins w:id="507" w:author="ERCOT" w:date="2025-10-21T14:38:00Z" w16du:dateUtc="2025-10-21T19:38:00Z">
        <w:r w:rsidR="00974D27">
          <w:t xml:space="preserve"> </w:t>
        </w:r>
      </w:ins>
      <w:r w:rsidRPr="005B2A3F">
        <w:t xml:space="preserve">Neither Party waives </w:t>
      </w:r>
      <w:ins w:id="508" w:author="ERCOT" w:date="2025-10-21T14:38:00Z" w16du:dateUtc="2025-10-21T19:38:00Z">
        <w:r w:rsidR="00974D27">
          <w:t xml:space="preserve">exclusive jurisdiction or </w:t>
        </w:r>
      </w:ins>
      <w:r w:rsidRPr="005B2A3F">
        <w:t>primary jurisdiction as a defense; provided that any court suits regarding this Agreement</w:t>
      </w:r>
      <w:ins w:id="509" w:author="ERCOT" w:date="2025-10-21T14:38:00Z" w16du:dateUtc="2025-10-21T19:38:00Z">
        <w:r w:rsidR="00974D27">
          <w:t>, if allowed,</w:t>
        </w:r>
      </w:ins>
      <w:r w:rsidRPr="005B2A3F">
        <w:t xml:space="preserve"> shall be brought in a state</w:t>
      </w:r>
      <w:ins w:id="510" w:author="ERCOT" w:date="2025-10-21T14:38:00Z" w16du:dateUtc="2025-10-21T19:38:00Z">
        <w:r w:rsidR="00974D27">
          <w:t>,</w:t>
        </w:r>
      </w:ins>
      <w:del w:id="511" w:author="ERCOT" w:date="2025-10-21T14:38:00Z" w16du:dateUtc="2025-10-21T19:38:00Z">
        <w:r w:rsidRPr="005B2A3F" w:rsidDel="00974D27">
          <w:delText xml:space="preserve"> or</w:delText>
        </w:r>
      </w:del>
      <w:r w:rsidRPr="005B2A3F">
        <w:t xml:space="preserve"> federal</w:t>
      </w:r>
      <w:ins w:id="512" w:author="ERCOT" w:date="2025-10-21T14:38:00Z" w16du:dateUtc="2025-10-21T19:38:00Z">
        <w:r w:rsidR="00974D27">
          <w:t>, or business</w:t>
        </w:r>
      </w:ins>
      <w:r w:rsidRPr="005B2A3F">
        <w:t xml:space="preserve"> court located within Travis County, Texas, and the Parties hereby waive any defense of forum non-conveniens</w:t>
      </w:r>
      <w:del w:id="513" w:author="ERCOT" w:date="2025-10-21T14:39:00Z" w16du:dateUtc="2025-10-21T19:39:00Z">
        <w:r w:rsidRPr="005B2A3F" w:rsidDel="00974D27">
          <w:delText>, except defenses under Tex. Civ. Prac. &amp; Rem. Code §15.002(b)</w:delText>
        </w:r>
      </w:del>
      <w:r w:rsidRPr="005B2A3F">
        <w:t>.</w:t>
      </w:r>
      <w:ins w:id="514" w:author="ERCOT" w:date="2025-10-21T14:40:00Z" w16du:dateUtc="2025-10-21T19:40:00Z">
        <w:r w:rsidR="00974D27">
          <w:t xml:space="preserve">  The Parties acknowledge that this Agreement constitutes a Major Transaction under Tex. Civ. Prac. &amp; Rem. Code </w:t>
        </w:r>
        <w:r w:rsidR="00974D27" w:rsidRPr="008A5BAC">
          <w:t>§ 15.0</w:t>
        </w:r>
        <w:r w:rsidR="00974D27">
          <w:t>20, and waive any argument to the contrary</w:t>
        </w:r>
        <w:r w:rsidR="00974D27" w:rsidRPr="005B2A3F">
          <w:t>.</w:t>
        </w:r>
      </w:ins>
    </w:p>
    <w:p w14:paraId="6BD0B4FC" w14:textId="3AF3788E" w:rsidR="00974D27" w:rsidRPr="005B2A3F" w:rsidRDefault="00974D27" w:rsidP="00974D27">
      <w:pPr>
        <w:pStyle w:val="List"/>
        <w:spacing w:before="120" w:after="120"/>
        <w:jc w:val="both"/>
        <w:rPr>
          <w:ins w:id="515" w:author="ERCOT" w:date="2025-10-21T14:40:00Z" w16du:dateUtc="2025-10-21T19:40:00Z"/>
        </w:rPr>
      </w:pPr>
      <w:ins w:id="516" w:author="ERCOT" w:date="2025-10-21T14:40:00Z" w16du:dateUtc="2025-10-21T19:40:00Z">
        <w:r>
          <w:t>B.</w:t>
        </w:r>
        <w:r>
          <w:tab/>
        </w:r>
        <w:r w:rsidRPr="007F61EC">
          <w:t>No Waiver of Sovereign Immunity. ERCOT does not waive sovereign immunity by entering into this Agreement and specifically retains all immunities and all defenses available to it under the Constitution, the laws of the State of Texas, and the common law.</w:t>
        </w:r>
      </w:ins>
    </w:p>
    <w:p w14:paraId="66B18504" w14:textId="73B9FCE2" w:rsidR="002E7ABF" w:rsidRPr="005B2A3F" w:rsidRDefault="00974D27" w:rsidP="002E7ABF">
      <w:pPr>
        <w:pStyle w:val="List"/>
        <w:spacing w:before="120" w:after="120"/>
        <w:jc w:val="both"/>
      </w:pPr>
      <w:ins w:id="517" w:author="ERCOT" w:date="2025-10-21T14:41:00Z" w16du:dateUtc="2025-10-21T19:41:00Z">
        <w:r>
          <w:t>C</w:t>
        </w:r>
      </w:ins>
      <w:del w:id="518" w:author="ERCOT" w:date="2025-10-21T14:41:00Z" w16du:dateUtc="2025-10-21T19:41:00Z">
        <w:r w:rsidR="002E7ABF" w:rsidRPr="005B2A3F" w:rsidDel="00974D27">
          <w:delText>B</w:delText>
        </w:r>
      </w:del>
      <w:r w:rsidR="002E7ABF" w:rsidRPr="005B2A3F">
        <w:t>.</w:t>
      </w:r>
      <w:r w:rsidR="002E7ABF" w:rsidRPr="005B2A3F">
        <w:tab/>
      </w:r>
      <w:r w:rsidR="002E7ABF" w:rsidRPr="005B2A3F">
        <w:rPr>
          <w:u w:val="single"/>
        </w:rPr>
        <w:t>Assignment.</w:t>
      </w:r>
    </w:p>
    <w:p w14:paraId="4348DBE5" w14:textId="7F427D4A" w:rsidR="002E7ABF" w:rsidRPr="005B2A3F" w:rsidRDefault="002E7ABF" w:rsidP="002E7ABF">
      <w:pPr>
        <w:pStyle w:val="List2"/>
        <w:spacing w:before="120" w:after="120"/>
        <w:jc w:val="both"/>
      </w:pPr>
      <w:r w:rsidRPr="005B2A3F">
        <w:t>(1)</w:t>
      </w:r>
      <w:r w:rsidRPr="005B2A3F">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ins w:id="519" w:author="ERCOT" w:date="2025-10-21T14:41:00Z" w16du:dateUtc="2025-10-21T19:41:00Z">
        <w:r w:rsidR="00974D27">
          <w:t xml:space="preserve"> and if the assignment or transfer does not otherwise violate </w:t>
        </w:r>
      </w:ins>
      <w:ins w:id="520" w:author="ERCOT" w:date="2025-10-21T14:42:00Z" w16du:dateUtc="2025-10-21T19:42:00Z">
        <w:r w:rsidR="00974D27">
          <w:t>the Protocols or other applicable law</w:t>
        </w:r>
      </w:ins>
      <w:r w:rsidRPr="005B2A3F">
        <w:t>):</w:t>
      </w:r>
    </w:p>
    <w:p w14:paraId="5D28BA2E" w14:textId="77777777" w:rsidR="002E7ABF" w:rsidRDefault="002E7ABF" w:rsidP="002E7ABF">
      <w:pPr>
        <w:pStyle w:val="List3"/>
        <w:spacing w:before="120" w:after="120"/>
        <w:jc w:val="both"/>
      </w:pPr>
      <w:r w:rsidRPr="005B2A3F">
        <w:t>(a)</w:t>
      </w:r>
      <w:r w:rsidRPr="005B2A3F">
        <w:tab/>
        <w:t>Where any such assignment or transfer is to an Affiliate of the Party; or</w:t>
      </w:r>
    </w:p>
    <w:p w14:paraId="7E7B5651" w14:textId="77777777" w:rsidR="002E7ABF" w:rsidRDefault="002E7ABF" w:rsidP="002E7ABF">
      <w:pPr>
        <w:pStyle w:val="List3"/>
        <w:spacing w:before="120" w:after="120"/>
        <w:jc w:val="both"/>
      </w:pPr>
      <w:r w:rsidRPr="005B2A3F">
        <w:t>(b)</w:t>
      </w:r>
      <w:r w:rsidRPr="005B2A3F">
        <w:tab/>
        <w:t>Where any such assignment or transfer is to a successor to or transferee of the direct or indirect ownership or operation of all or part of the Party, or its facilities; or</w:t>
      </w:r>
    </w:p>
    <w:p w14:paraId="5CAB58EF" w14:textId="42904D60" w:rsidR="002E7ABF" w:rsidRPr="005B2A3F" w:rsidRDefault="002E7ABF" w:rsidP="002E7ABF">
      <w:pPr>
        <w:pStyle w:val="List3"/>
        <w:spacing w:before="120" w:after="120"/>
        <w:jc w:val="both"/>
      </w:pPr>
      <w:r w:rsidRPr="005B2A3F">
        <w:t>(c)</w:t>
      </w:r>
      <w:r w:rsidRPr="005B2A3F">
        <w:tab/>
        <w: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w:t>
      </w:r>
      <w:ins w:id="521" w:author="ERCOT" w:date="2025-10-21T14:42:00Z" w16du:dateUtc="2025-10-21T19:42:00Z">
        <w:r w:rsidR="00974D27">
          <w:t>M</w:t>
        </w:r>
      </w:ins>
      <w:del w:id="522" w:author="ERCOT" w:date="2025-10-21T14:42:00Z" w16du:dateUtc="2025-10-21T19:42:00Z">
        <w:r w:rsidRPr="005B2A3F" w:rsidDel="00974D27">
          <w:delText>m</w:delText>
        </w:r>
      </w:del>
      <w:r w:rsidRPr="005B2A3F">
        <w:t xml:space="preserve">aterial </w:t>
      </w:r>
      <w:ins w:id="523" w:author="ERCOT" w:date="2025-10-21T14:42:00Z" w16du:dateUtc="2025-10-21T19:42:00Z">
        <w:r w:rsidR="00974D27">
          <w:t>B</w:t>
        </w:r>
      </w:ins>
      <w:del w:id="524" w:author="ERCOT" w:date="2025-10-21T14:42:00Z" w16du:dateUtc="2025-10-21T19:42:00Z">
        <w:r w:rsidRPr="005B2A3F" w:rsidDel="00974D27">
          <w:delText>b</w:delText>
        </w:r>
      </w:del>
      <w:r w:rsidRPr="005B2A3F">
        <w:t>reach</w:t>
      </w:r>
      <w:del w:id="525" w:author="ERCOT" w:date="2025-10-21T14:43:00Z" w16du:dateUtc="2025-10-21T19:43:00Z">
        <w:r w:rsidRPr="005B2A3F" w:rsidDel="00974D27">
          <w:delText xml:space="preserve"> pursuant to S</w:delText>
        </w:r>
      </w:del>
      <w:del w:id="526" w:author="ERCOT" w:date="2025-10-21T14:42:00Z" w16du:dateUtc="2025-10-21T19:42:00Z">
        <w:r w:rsidRPr="005B2A3F" w:rsidDel="00974D27">
          <w:delText>ection 8(A)</w:delText>
        </w:r>
      </w:del>
      <w:r w:rsidRPr="005B2A3F">
        <w:t xml:space="preserve">, notice of </w:t>
      </w:r>
      <w:r w:rsidRPr="005B2A3F">
        <w:lastRenderedPageBreak/>
        <w:t xml:space="preserve">Default, and an opportunity for the Financing Person to cure a </w:t>
      </w:r>
      <w:ins w:id="527" w:author="ERCOT" w:date="2025-10-21T14:43:00Z" w16du:dateUtc="2025-10-21T19:43:00Z">
        <w:r w:rsidR="00974D27">
          <w:t>M</w:t>
        </w:r>
      </w:ins>
      <w:del w:id="528" w:author="ERCOT" w:date="2025-10-21T14:43:00Z" w16du:dateUtc="2025-10-21T19:43:00Z">
        <w:r w:rsidRPr="005B2A3F" w:rsidDel="00974D27">
          <w:delText>m</w:delText>
        </w:r>
      </w:del>
      <w:r w:rsidRPr="005B2A3F">
        <w:t xml:space="preserve">aterial </w:t>
      </w:r>
      <w:ins w:id="529" w:author="ERCOT" w:date="2025-10-21T14:43:00Z" w16du:dateUtc="2025-10-21T19:43:00Z">
        <w:r w:rsidR="00974D27">
          <w:t>B</w:t>
        </w:r>
      </w:ins>
      <w:del w:id="530" w:author="ERCOT" w:date="2025-10-21T14:43:00Z" w16du:dateUtc="2025-10-21T19:43:00Z">
        <w:r w:rsidRPr="005B2A3F" w:rsidDel="00974D27">
          <w:delText>b</w:delText>
        </w:r>
      </w:del>
      <w:r w:rsidRPr="005B2A3F">
        <w:t>reach</w:t>
      </w:r>
      <w:del w:id="531" w:author="ERCOT" w:date="2025-10-21T14:43:00Z" w16du:dateUtc="2025-10-21T19:43:00Z">
        <w:r w:rsidRPr="005B2A3F" w:rsidDel="00974D27">
          <w:delText xml:space="preserve"> pursuant to Section 8(A)</w:delText>
        </w:r>
      </w:del>
      <w:r w:rsidRPr="005B2A3F">
        <w:t xml:space="preserve"> prior to it becoming a Default.</w:t>
      </w:r>
    </w:p>
    <w:p w14:paraId="347FBE3D" w14:textId="77777777" w:rsidR="002E7ABF" w:rsidRDefault="002E7ABF" w:rsidP="002E7ABF">
      <w:pPr>
        <w:pStyle w:val="List2"/>
        <w:spacing w:before="120" w:after="120"/>
        <w:jc w:val="both"/>
        <w:rPr>
          <w:ins w:id="532" w:author="ERCOT" w:date="2025-10-21T14:45:00Z" w16du:dateUtc="2025-10-21T19:45:00Z"/>
        </w:rPr>
      </w:pPr>
      <w:r w:rsidRPr="005B2A3F">
        <w:t>(2)</w:t>
      </w:r>
      <w:r w:rsidRPr="005B2A3F">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1ADF875F" w14:textId="5C488512" w:rsidR="0076397E" w:rsidRPr="005B2A3F" w:rsidRDefault="0076397E" w:rsidP="0076397E">
      <w:pPr>
        <w:pStyle w:val="List2"/>
        <w:spacing w:before="120" w:after="120"/>
        <w:jc w:val="both"/>
      </w:pPr>
      <w:ins w:id="533" w:author="ERCOT" w:date="2025-10-21T14:45:00Z" w16du:dateUtc="2025-10-21T19:45:00Z">
        <w:r>
          <w:t>(3)</w:t>
        </w:r>
        <w:r>
          <w:tab/>
          <w:t>The foregoing limitations on assignment do not limit the PUCT’s authority to decertify ERCOT and/or transfer its responsibilities and/or assets to another organization or a successor organization as permitted in Tex. Util. Code Sec. 39.151 or 16 Tex. Admin. Code Sec. 25.364.</w:t>
        </w:r>
      </w:ins>
    </w:p>
    <w:p w14:paraId="23B1F5D7" w14:textId="6AAE9918" w:rsidR="002E7ABF" w:rsidRPr="005B2A3F" w:rsidRDefault="0076397E" w:rsidP="002E7ABF">
      <w:pPr>
        <w:pStyle w:val="List"/>
        <w:spacing w:before="120" w:after="120"/>
        <w:jc w:val="both"/>
      </w:pPr>
      <w:ins w:id="534" w:author="ERCOT" w:date="2025-10-21T14:46:00Z" w16du:dateUtc="2025-10-21T19:46:00Z">
        <w:r>
          <w:t>D</w:t>
        </w:r>
      </w:ins>
      <w:del w:id="535" w:author="ERCOT" w:date="2025-10-21T14:46:00Z" w16du:dateUtc="2025-10-21T19:46:00Z">
        <w:r w:rsidR="002E7ABF" w:rsidRPr="005B2A3F" w:rsidDel="0076397E">
          <w:delText>C</w:delText>
        </w:r>
      </w:del>
      <w:r w:rsidR="002E7ABF" w:rsidRPr="005B2A3F">
        <w:t>.</w:t>
      </w:r>
      <w:r w:rsidR="002E7ABF" w:rsidRPr="005B2A3F">
        <w:tab/>
      </w:r>
      <w:r w:rsidR="002E7ABF" w:rsidRPr="005B2A3F">
        <w:rPr>
          <w:u w:val="single"/>
        </w:rPr>
        <w:t>No Third Party Beneficiary.</w:t>
      </w:r>
      <w:r w:rsidR="002E7ABF" w:rsidRPr="005B2A3F">
        <w:t xml:space="preserve"> Except with respect to the rights of the Financing Persons in Section 1</w:t>
      </w:r>
      <w:ins w:id="536" w:author="ERCOT" w:date="2025-11-11T16:06:00Z" w16du:dateUtc="2025-11-11T22:06:00Z">
        <w:r w:rsidR="00A640CC">
          <w:t>0</w:t>
        </w:r>
      </w:ins>
      <w:del w:id="537" w:author="ERCOT" w:date="2025-11-11T16:06:00Z" w16du:dateUtc="2025-11-11T22:06:00Z">
        <w:r w:rsidR="002E7ABF" w:rsidRPr="005B2A3F" w:rsidDel="00A640CC">
          <w:delText>1</w:delText>
        </w:r>
      </w:del>
      <w:r w:rsidR="002E7ABF" w:rsidRPr="005B2A3F">
        <w:t>(B),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7D30FE1C" w14:textId="376E7A53" w:rsidR="002E7ABF" w:rsidRPr="005B2A3F" w:rsidRDefault="0076397E" w:rsidP="002E7ABF">
      <w:pPr>
        <w:pStyle w:val="List"/>
        <w:spacing w:before="120" w:after="120"/>
        <w:jc w:val="both"/>
      </w:pPr>
      <w:ins w:id="538" w:author="ERCOT" w:date="2025-10-21T14:47:00Z" w16du:dateUtc="2025-10-21T19:47:00Z">
        <w:r>
          <w:t>E</w:t>
        </w:r>
      </w:ins>
      <w:del w:id="539" w:author="ERCOT" w:date="2025-10-21T14:47:00Z" w16du:dateUtc="2025-10-21T19:47:00Z">
        <w:r w:rsidR="002E7ABF" w:rsidRPr="005B2A3F" w:rsidDel="0076397E">
          <w:delText>D</w:delText>
        </w:r>
      </w:del>
      <w:r w:rsidR="002E7ABF" w:rsidRPr="005B2A3F">
        <w:t>.</w:t>
      </w:r>
      <w:r w:rsidR="002E7ABF" w:rsidRPr="005B2A3F">
        <w:tab/>
      </w:r>
      <w:r w:rsidR="002E7ABF" w:rsidRPr="005B2A3F">
        <w:rPr>
          <w:u w:val="single"/>
        </w:rPr>
        <w:t>No Waiver.</w:t>
      </w:r>
      <w:r w:rsidR="002E7ABF" w:rsidRPr="005B2A3F">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w:t>
      </w:r>
      <w:del w:id="540" w:author="ERCOT" w:date="2025-10-21T14:47:00Z" w16du:dateUtc="2025-10-21T19:47:00Z">
        <w:r w:rsidR="002E7ABF" w:rsidRPr="005B2A3F" w:rsidDel="0076397E">
          <w:delText xml:space="preserve">such </w:delText>
        </w:r>
      </w:del>
      <w:ins w:id="541" w:author="ERCOT" w:date="2025-10-21T14:47:00Z" w16du:dateUtc="2025-10-21T19:47:00Z">
        <w:r>
          <w:t>the</w:t>
        </w:r>
        <w:r w:rsidRPr="005B2A3F">
          <w:t xml:space="preserve"> </w:t>
        </w:r>
      </w:ins>
      <w:r w:rsidR="002E7ABF" w:rsidRPr="005B2A3F">
        <w:t>Party</w:t>
      </w:r>
      <w:ins w:id="542" w:author="ERCOT" w:date="2025-10-21T14:47:00Z" w16du:dateUtc="2025-10-21T19:47:00Z">
        <w:r>
          <w:t xml:space="preserve"> against w</w:t>
        </w:r>
      </w:ins>
      <w:ins w:id="543" w:author="ERCOT" w:date="2025-10-21T14:48:00Z" w16du:dateUtc="2025-10-21T19:48:00Z">
        <w:r>
          <w:t>hom such waiver, modification, or excuse is sought to be enforced</w:t>
        </w:r>
      </w:ins>
      <w:r w:rsidR="002E7ABF" w:rsidRPr="005B2A3F">
        <w:t>.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B91838A" w14:textId="0FE37A73" w:rsidR="002E7ABF" w:rsidRPr="005B2A3F" w:rsidRDefault="0076397E" w:rsidP="002E7ABF">
      <w:pPr>
        <w:pStyle w:val="List"/>
        <w:spacing w:before="120" w:after="120"/>
        <w:jc w:val="both"/>
      </w:pPr>
      <w:ins w:id="544" w:author="ERCOT" w:date="2025-10-21T14:48:00Z" w16du:dateUtc="2025-10-21T19:48:00Z">
        <w:r>
          <w:t>F</w:t>
        </w:r>
      </w:ins>
      <w:del w:id="545" w:author="ERCOT" w:date="2025-10-21T14:48:00Z" w16du:dateUtc="2025-10-21T19:48:00Z">
        <w:r w:rsidR="002E7ABF" w:rsidRPr="005B2A3F" w:rsidDel="0076397E">
          <w:delText>E</w:delText>
        </w:r>
      </w:del>
      <w:r w:rsidR="002E7ABF" w:rsidRPr="005B2A3F">
        <w:t>.</w:t>
      </w:r>
      <w:r w:rsidR="002E7ABF" w:rsidRPr="005B2A3F">
        <w:tab/>
      </w:r>
      <w:r w:rsidR="002E7ABF" w:rsidRPr="005B2A3F">
        <w:rPr>
          <w:u w:val="single"/>
        </w:rPr>
        <w:t>Headings.</w:t>
      </w:r>
      <w:r w:rsidR="002E7ABF" w:rsidRPr="005B2A3F">
        <w:t xml:space="preserve">  Titles and headings of paragraphs and sections within this Agreement are provided merely for convenience and shall not be used or relied upon in construing this Agreement or the Parties’ intentions with respect thereto.</w:t>
      </w:r>
    </w:p>
    <w:p w14:paraId="78701946" w14:textId="6A9A4839" w:rsidR="002E7ABF" w:rsidRPr="005B2A3F" w:rsidRDefault="0076397E" w:rsidP="002E7ABF">
      <w:pPr>
        <w:pStyle w:val="List"/>
        <w:spacing w:before="120" w:after="120"/>
        <w:jc w:val="both"/>
      </w:pPr>
      <w:ins w:id="546" w:author="ERCOT" w:date="2025-10-21T14:48:00Z" w16du:dateUtc="2025-10-21T19:48:00Z">
        <w:r>
          <w:t>G</w:t>
        </w:r>
      </w:ins>
      <w:del w:id="547" w:author="ERCOT" w:date="2025-10-21T14:48:00Z" w16du:dateUtc="2025-10-21T19:48:00Z">
        <w:r w:rsidR="002E7ABF" w:rsidRPr="005B2A3F" w:rsidDel="0076397E">
          <w:delText>F</w:delText>
        </w:r>
      </w:del>
      <w:r w:rsidR="002E7ABF" w:rsidRPr="005B2A3F">
        <w:t>.</w:t>
      </w:r>
      <w:r w:rsidR="002E7ABF" w:rsidRPr="005B2A3F">
        <w:tab/>
      </w:r>
      <w:r w:rsidR="002E7ABF" w:rsidRPr="005B2A3F">
        <w:rPr>
          <w:u w:val="single"/>
        </w:rPr>
        <w:t>Severability.</w:t>
      </w:r>
      <w:r w:rsidR="002E7ABF" w:rsidRPr="005B2A3F">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w:t>
      </w:r>
      <w:r w:rsidR="002E7ABF" w:rsidRPr="005B2A3F">
        <w:lastRenderedPageBreak/>
        <w:t>days, either Party shall have the right to terminate this Agreement on three (3) days written notice.</w:t>
      </w:r>
    </w:p>
    <w:p w14:paraId="7F8691F4" w14:textId="5429370A" w:rsidR="002E7ABF" w:rsidRPr="005B2A3F" w:rsidRDefault="0076397E" w:rsidP="002E7ABF">
      <w:pPr>
        <w:pStyle w:val="List"/>
        <w:spacing w:before="120" w:after="120"/>
        <w:jc w:val="both"/>
      </w:pPr>
      <w:ins w:id="548" w:author="ERCOT" w:date="2025-10-21T14:48:00Z" w16du:dateUtc="2025-10-21T19:48:00Z">
        <w:r>
          <w:t>H</w:t>
        </w:r>
      </w:ins>
      <w:del w:id="549" w:author="ERCOT" w:date="2025-10-21T14:48:00Z" w16du:dateUtc="2025-10-21T19:48:00Z">
        <w:r w:rsidR="002E7ABF" w:rsidRPr="005B2A3F" w:rsidDel="0076397E">
          <w:delText>G</w:delText>
        </w:r>
      </w:del>
      <w:r w:rsidR="002E7ABF" w:rsidRPr="005B2A3F">
        <w:t>.</w:t>
      </w:r>
      <w:r w:rsidR="002E7ABF" w:rsidRPr="005B2A3F">
        <w:tab/>
      </w:r>
      <w:r w:rsidR="002E7ABF" w:rsidRPr="005B2A3F">
        <w:rPr>
          <w:u w:val="single"/>
        </w:rPr>
        <w:t>Entire Agreement.</w:t>
      </w:r>
      <w:r w:rsidR="002E7ABF" w:rsidRPr="005B2A3F">
        <w:t xml:space="preserve">  Any </w:t>
      </w:r>
      <w:r w:rsidR="002E7ABF">
        <w:t>e</w:t>
      </w:r>
      <w:r w:rsidR="002E7ABF" w:rsidRPr="005B2A3F">
        <w:t xml:space="preserv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w:t>
      </w:r>
      <w:del w:id="550" w:author="ERCOT" w:date="2025-10-21T14:48:00Z" w16du:dateUtc="2025-10-21T19:48:00Z">
        <w:r w:rsidR="002E7ABF" w:rsidRPr="005B2A3F" w:rsidDel="0076397E">
          <w:delText xml:space="preserve">An agreement, statement, or promise not contained in this Agreement is not valid or binding.   </w:delText>
        </w:r>
      </w:del>
    </w:p>
    <w:p w14:paraId="689A43D6" w14:textId="0690D661" w:rsidR="002E7ABF" w:rsidRPr="005B2A3F" w:rsidRDefault="0076397E" w:rsidP="0076397E">
      <w:pPr>
        <w:pStyle w:val="List"/>
        <w:spacing w:before="120" w:after="120"/>
        <w:jc w:val="both"/>
      </w:pPr>
      <w:ins w:id="551" w:author="ERCOT" w:date="2025-10-21T14:48:00Z" w16du:dateUtc="2025-10-21T19:48:00Z">
        <w:r>
          <w:t>I</w:t>
        </w:r>
      </w:ins>
      <w:del w:id="552" w:author="ERCOT" w:date="2025-10-21T14:48:00Z" w16du:dateUtc="2025-10-21T19:48:00Z">
        <w:r w:rsidR="002E7ABF" w:rsidRPr="005B2A3F" w:rsidDel="0076397E">
          <w:delText>H</w:delText>
        </w:r>
      </w:del>
      <w:r w:rsidR="002E7ABF" w:rsidRPr="005B2A3F">
        <w:t>.</w:t>
      </w:r>
      <w:r w:rsidR="002E7ABF" w:rsidRPr="005B2A3F">
        <w:tab/>
      </w:r>
      <w:r w:rsidR="002E7ABF" w:rsidRPr="005B2A3F">
        <w:rPr>
          <w:u w:val="single"/>
        </w:rPr>
        <w:t>Amendment.</w:t>
      </w:r>
      <w:r w:rsidR="002E7ABF" w:rsidRPr="005B2A3F">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ins w:id="553" w:author="ERCOT" w:date="2025-10-21T14:49:00Z" w16du:dateUtc="2025-10-21T19:49:00Z">
        <w:r>
          <w:t xml:space="preserve"> A Participant is required to sign such a new Agreement within ten Business Days of its approval by the PUCT. </w:t>
        </w:r>
      </w:ins>
    </w:p>
    <w:p w14:paraId="01294EE0" w14:textId="762840F7" w:rsidR="002E7ABF" w:rsidRPr="005B2A3F" w:rsidDel="0076397E" w:rsidRDefault="002E7ABF" w:rsidP="002E7ABF">
      <w:pPr>
        <w:pStyle w:val="List"/>
        <w:spacing w:before="120" w:after="120"/>
        <w:jc w:val="both"/>
        <w:rPr>
          <w:del w:id="554" w:author="ERCOT" w:date="2025-10-21T14:49:00Z" w16du:dateUtc="2025-10-21T19:49:00Z"/>
        </w:rPr>
      </w:pPr>
      <w:del w:id="555" w:author="ERCOT" w:date="2025-10-21T14:49:00Z" w16du:dateUtc="2025-10-21T19:49:00Z">
        <w:r w:rsidRPr="005B2A3F" w:rsidDel="0076397E">
          <w:delText>I.</w:delText>
        </w:r>
        <w:r w:rsidRPr="005B2A3F" w:rsidDel="0076397E">
          <w:tab/>
        </w:r>
        <w:r w:rsidRPr="005B2A3F" w:rsidDel="0076397E">
          <w:rPr>
            <w:u w:val="single"/>
          </w:rPr>
          <w:delText>ERCOT's Right to Audit Participant.</w:delText>
        </w:r>
        <w:r w:rsidRPr="005B2A3F" w:rsidDel="0076397E">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28C38A98" w14:textId="49B8AF66" w:rsidR="002E7ABF" w:rsidRPr="005B2A3F" w:rsidDel="0076397E" w:rsidRDefault="002E7ABF" w:rsidP="002E7ABF">
      <w:pPr>
        <w:pStyle w:val="List"/>
        <w:spacing w:before="120" w:after="120"/>
        <w:jc w:val="both"/>
        <w:rPr>
          <w:del w:id="556" w:author="ERCOT" w:date="2025-10-21T14:49:00Z" w16du:dateUtc="2025-10-21T19:49:00Z"/>
        </w:rPr>
      </w:pPr>
      <w:del w:id="557" w:author="ERCOT" w:date="2025-10-21T14:49:00Z" w16du:dateUtc="2025-10-21T19:49:00Z">
        <w:r w:rsidRPr="005B2A3F" w:rsidDel="0076397E">
          <w:delText>J.</w:delText>
        </w:r>
        <w:r w:rsidRPr="005B2A3F" w:rsidDel="0076397E">
          <w:tab/>
        </w:r>
        <w:r w:rsidRPr="005B2A3F" w:rsidDel="0076397E">
          <w:rPr>
            <w:u w:val="single"/>
          </w:rPr>
          <w:delText>Participant's Right to Audit ERCOT.</w:delText>
        </w:r>
        <w:r w:rsidRPr="005B2A3F" w:rsidDel="0076397E">
          <w:delText xml:space="preserve">  Participant's right to data and audit of ERCOT shall be as described in the ERCOT Protocols and shall not exceed the rights described in the ERCOT Protocols. </w:delText>
        </w:r>
      </w:del>
    </w:p>
    <w:p w14:paraId="70A8AAEE" w14:textId="5E58DCCC" w:rsidR="002E7ABF" w:rsidRPr="005B2A3F" w:rsidDel="0076397E" w:rsidRDefault="002E7ABF" w:rsidP="002E7ABF">
      <w:pPr>
        <w:pStyle w:val="List"/>
        <w:spacing w:before="120" w:after="120"/>
        <w:jc w:val="both"/>
        <w:rPr>
          <w:del w:id="558" w:author="ERCOT" w:date="2025-10-21T14:49:00Z" w16du:dateUtc="2025-10-21T19:49:00Z"/>
        </w:rPr>
      </w:pPr>
      <w:del w:id="559" w:author="ERCOT" w:date="2025-10-21T14:49:00Z" w16du:dateUtc="2025-10-21T19:49:00Z">
        <w:r w:rsidRPr="005B2A3F" w:rsidDel="0076397E">
          <w:delText>K.</w:delText>
        </w:r>
        <w:r w:rsidRPr="005B2A3F" w:rsidDel="0076397E">
          <w:tab/>
        </w:r>
        <w:r w:rsidRPr="005B2A3F" w:rsidDel="0076397E">
          <w:rPr>
            <w:u w:val="single"/>
          </w:rPr>
          <w:delText>Further Assurances.</w:delText>
        </w:r>
        <w:r w:rsidRPr="005B2A3F" w:rsidDel="0076397E">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11B25D45" w14:textId="5C12CBD2" w:rsidR="002E7ABF" w:rsidRPr="005B2A3F" w:rsidRDefault="0076397E" w:rsidP="002E7ABF">
      <w:pPr>
        <w:pStyle w:val="List"/>
        <w:spacing w:before="120" w:after="120"/>
        <w:jc w:val="both"/>
      </w:pPr>
      <w:ins w:id="560" w:author="ERCOT" w:date="2025-10-21T14:50:00Z" w16du:dateUtc="2025-10-21T19:50:00Z">
        <w:r>
          <w:t>J</w:t>
        </w:r>
      </w:ins>
      <w:del w:id="561" w:author="ERCOT" w:date="2025-10-21T14:50:00Z" w16du:dateUtc="2025-10-21T19:50:00Z">
        <w:r w:rsidR="002E7ABF" w:rsidRPr="005B2A3F" w:rsidDel="0076397E">
          <w:delText>L</w:delText>
        </w:r>
      </w:del>
      <w:r w:rsidR="002E7ABF" w:rsidRPr="005B2A3F">
        <w:t>.</w:t>
      </w:r>
      <w:r w:rsidR="002E7ABF" w:rsidRPr="005B2A3F">
        <w:tab/>
      </w:r>
      <w:r w:rsidR="002E7ABF" w:rsidRPr="005B2A3F">
        <w:rPr>
          <w:u w:val="single"/>
        </w:rPr>
        <w:t>Conflicts.</w:t>
      </w:r>
      <w:r w:rsidR="002E7ABF" w:rsidRPr="005B2A3F">
        <w:t xml:space="preserve">  </w:t>
      </w:r>
      <w:ins w:id="562" w:author="ERCOT" w:date="2025-10-21T14:51:00Z" w16du:dateUtc="2025-10-21T19:51:00Z">
        <w:r w:rsidRPr="001521A0">
          <w:t>This Agreement is subject to applicable federal</w:t>
        </w:r>
        <w:r w:rsidRPr="00106F24">
          <w:t xml:space="preserve"> and</w:t>
        </w:r>
        <w:r w:rsidRPr="001521A0">
          <w:t xml:space="preserve"> state laws </w:t>
        </w:r>
        <w:r>
          <w:t xml:space="preserve">agency </w:t>
        </w:r>
        <w:r w:rsidRPr="001521A0">
          <w:t>orders</w:t>
        </w:r>
        <w:r>
          <w:t>, and PUCT directives</w:t>
        </w:r>
        <w:r w:rsidRPr="001521A0">
          <w:t xml:space="preserve">. </w:t>
        </w:r>
      </w:ins>
      <w:ins w:id="563" w:author="ERCOT" w:date="2025-11-26T10:13:00Z" w16du:dateUtc="2025-11-26T16:13:00Z">
        <w:r w:rsidR="00621549">
          <w:t xml:space="preserve"> </w:t>
        </w:r>
      </w:ins>
      <w:ins w:id="564" w:author="ERCOT" w:date="2025-10-21T14:51:00Z" w16du:dateUtc="2025-10-21T19:51:00Z">
        <w:r w:rsidRPr="001521A0">
          <w:t>Nothing in this Agreement may be construed as a waiver of any right to question or contest any federal or state law or order.  In the event of a conflict between this Agreement and an applicable federal</w:t>
        </w:r>
        <w:r w:rsidRPr="00106F24">
          <w:t xml:space="preserve"> or </w:t>
        </w:r>
        <w:r w:rsidRPr="001521A0">
          <w:t>state law</w:t>
        </w:r>
        <w:r>
          <w:t xml:space="preserve"> agency</w:t>
        </w:r>
        <w:r w:rsidRPr="001521A0">
          <w:t xml:space="preserve"> order</w:t>
        </w:r>
        <w:r>
          <w:t>, or PUCT directives</w:t>
        </w:r>
        <w:r w:rsidRPr="001521A0">
          <w:t>, the applicable federal</w:t>
        </w:r>
        <w:r w:rsidRPr="00106F24">
          <w:t xml:space="preserve"> or</w:t>
        </w:r>
        <w:r w:rsidRPr="001521A0">
          <w:t xml:space="preserve"> state</w:t>
        </w:r>
        <w:r w:rsidRPr="00106F24">
          <w:t xml:space="preserve"> </w:t>
        </w:r>
        <w:r w:rsidRPr="001521A0">
          <w:t>law</w:t>
        </w:r>
        <w:r w:rsidRPr="00106F24">
          <w:t xml:space="preserve"> </w:t>
        </w:r>
        <w:r>
          <w:t xml:space="preserve">agency </w:t>
        </w:r>
        <w:r w:rsidRPr="001521A0">
          <w:t>order</w:t>
        </w:r>
        <w:r>
          <w:t>, or PUCT directives</w:t>
        </w:r>
        <w:r w:rsidRPr="001521A0">
          <w:t xml:space="preserve"> shall prevail, provided that Participant shall give notice to ERCOT of any such conflict affecting Participant. In the event of a conflict between </w:t>
        </w:r>
        <w:r>
          <w:t>PUCT</w:t>
        </w:r>
        <w:r w:rsidRPr="001521A0">
          <w:t xml:space="preserve"> </w:t>
        </w:r>
        <w:r>
          <w:t xml:space="preserve">rules, </w:t>
        </w:r>
        <w:r w:rsidRPr="001521A0">
          <w:t>orders</w:t>
        </w:r>
        <w:r>
          <w:t>, or directives</w:t>
        </w:r>
        <w:r w:rsidRPr="001521A0">
          <w:t xml:space="preserve"> and the Protocols, </w:t>
        </w:r>
        <w:r>
          <w:t>PUCT</w:t>
        </w:r>
        <w:r w:rsidRPr="001521A0">
          <w:t xml:space="preserve"> </w:t>
        </w:r>
        <w:r>
          <w:t xml:space="preserve">rules, </w:t>
        </w:r>
        <w:r w:rsidRPr="001521A0">
          <w:t>orders</w:t>
        </w:r>
        <w:r>
          <w:t>,</w:t>
        </w:r>
        <w:r w:rsidRPr="001521A0">
          <w:t xml:space="preserve"> or</w:t>
        </w:r>
        <w:r>
          <w:t xml:space="preserve"> directives</w:t>
        </w:r>
        <w:r w:rsidRPr="001521A0">
          <w:t xml:space="preserve"> shall prevail.</w:t>
        </w:r>
      </w:ins>
      <w:del w:id="565" w:author="ERCOT" w:date="2025-10-21T14:51:00Z" w16du:dateUtc="2025-10-21T19:51:00Z">
        <w:r w:rsidR="002E7ABF" w:rsidRPr="005B2A3F" w:rsidDel="0076397E">
          <w:delText xml:space="preserve">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w:delText>
        </w:r>
        <w:r w:rsidR="002E7ABF" w:rsidRPr="005B2A3F" w:rsidDel="0076397E">
          <w:lastRenderedPageBreak/>
          <w:delText>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delText>
        </w:r>
      </w:del>
    </w:p>
    <w:p w14:paraId="02B0D20C" w14:textId="1DB199B3" w:rsidR="002E7ABF" w:rsidRPr="005B2A3F" w:rsidRDefault="0076397E" w:rsidP="002E7ABF">
      <w:pPr>
        <w:pStyle w:val="List"/>
        <w:spacing w:before="120" w:after="120"/>
        <w:jc w:val="both"/>
      </w:pPr>
      <w:ins w:id="566" w:author="ERCOT" w:date="2025-10-21T14:51:00Z" w16du:dateUtc="2025-10-21T19:51:00Z">
        <w:r>
          <w:t>K</w:t>
        </w:r>
      </w:ins>
      <w:del w:id="567" w:author="ERCOT" w:date="2025-10-21T14:51:00Z" w16du:dateUtc="2025-10-21T19:51:00Z">
        <w:r w:rsidR="002E7ABF" w:rsidRPr="005B2A3F" w:rsidDel="0076397E">
          <w:delText>M</w:delText>
        </w:r>
      </w:del>
      <w:r w:rsidR="002E7ABF" w:rsidRPr="005B2A3F">
        <w:t>.</w:t>
      </w:r>
      <w:r w:rsidR="002E7ABF" w:rsidRPr="005B2A3F">
        <w:tab/>
      </w:r>
      <w:r w:rsidR="002E7ABF" w:rsidRPr="005B2A3F">
        <w:rPr>
          <w:u w:val="single"/>
        </w:rPr>
        <w:t>No Partnership</w:t>
      </w:r>
      <w:ins w:id="568" w:author="ERCOT" w:date="2025-10-21T14:51:00Z" w16du:dateUtc="2025-10-21T19:51:00Z">
        <w:r>
          <w:rPr>
            <w:u w:val="single"/>
          </w:rPr>
          <w:t xml:space="preserve"> or Fiduciary Relationship</w:t>
        </w:r>
      </w:ins>
      <w:r w:rsidR="002E7ABF" w:rsidRPr="005B2A3F">
        <w:rPr>
          <w:u w:val="single"/>
        </w:rPr>
        <w:t>.</w:t>
      </w:r>
      <w:r w:rsidR="002E7ABF" w:rsidRPr="005B2A3F">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id="569" w:author="ERCOT" w:date="2025-10-21T14:51:00Z" w16du:dateUtc="2025-10-21T19:51:00Z">
        <w:r>
          <w:t xml:space="preserve">  This Agreement does not create any fiduciary duties between Parties.</w:t>
        </w:r>
      </w:ins>
    </w:p>
    <w:p w14:paraId="5476CFC1" w14:textId="4A800D3B" w:rsidR="002E7ABF" w:rsidRPr="005B2A3F" w:rsidDel="0076397E" w:rsidRDefault="002E7ABF" w:rsidP="002E7ABF">
      <w:pPr>
        <w:pStyle w:val="List"/>
        <w:spacing w:before="120" w:after="120"/>
        <w:jc w:val="both"/>
        <w:rPr>
          <w:del w:id="570" w:author="ERCOT" w:date="2025-10-21T14:52:00Z" w16du:dateUtc="2025-10-21T19:52:00Z"/>
        </w:rPr>
      </w:pPr>
      <w:del w:id="571" w:author="ERCOT" w:date="2025-10-21T14:52:00Z" w16du:dateUtc="2025-10-21T19:52:00Z">
        <w:r w:rsidRPr="005B2A3F" w:rsidDel="0076397E">
          <w:delText>N.</w:delText>
        </w:r>
        <w:r w:rsidRPr="005B2A3F" w:rsidDel="0076397E">
          <w:tab/>
        </w:r>
        <w:r w:rsidRPr="000578D1" w:rsidDel="0076397E">
          <w:rPr>
            <w:u w:val="single"/>
          </w:rPr>
          <w:delText>Construction.</w:delText>
        </w:r>
        <w:r w:rsidRPr="005B2A3F" w:rsidDel="0076397E">
          <w:delText xml:space="preserve"> In this Agreement, the following rules of construction apply, unless expressly provided otherwise or unless the context clearly requires otherwise:</w:delText>
        </w:r>
      </w:del>
    </w:p>
    <w:p w14:paraId="6D0CFE32" w14:textId="2D886DCC" w:rsidR="002E7ABF" w:rsidRPr="005B2A3F" w:rsidDel="0076397E" w:rsidRDefault="002E7ABF" w:rsidP="002E7ABF">
      <w:pPr>
        <w:pStyle w:val="List"/>
        <w:spacing w:before="120" w:after="120"/>
        <w:ind w:firstLine="0"/>
        <w:jc w:val="both"/>
        <w:rPr>
          <w:del w:id="572" w:author="ERCOT" w:date="2025-10-21T14:52:00Z" w16du:dateUtc="2025-10-21T19:52:00Z"/>
        </w:rPr>
      </w:pPr>
      <w:del w:id="573" w:author="ERCOT" w:date="2025-10-21T14:52:00Z" w16du:dateUtc="2025-10-21T19:52:00Z">
        <w:r w:rsidRPr="005B2A3F" w:rsidDel="0076397E">
          <w:delText>(1)</w:delText>
        </w:r>
        <w:r w:rsidRPr="005B2A3F" w:rsidDel="0076397E">
          <w:tab/>
          <w:delText>The singular includes the plural, and the plural includes the singular.</w:delText>
        </w:r>
      </w:del>
    </w:p>
    <w:p w14:paraId="2680C844" w14:textId="65E8EB05" w:rsidR="002E7ABF" w:rsidRPr="005B2A3F" w:rsidDel="0076397E" w:rsidRDefault="002E7ABF" w:rsidP="002E7ABF">
      <w:pPr>
        <w:pStyle w:val="List"/>
        <w:spacing w:before="120" w:after="120"/>
        <w:ind w:left="1440"/>
        <w:jc w:val="both"/>
        <w:rPr>
          <w:del w:id="574" w:author="ERCOT" w:date="2025-10-21T14:52:00Z" w16du:dateUtc="2025-10-21T19:52:00Z"/>
        </w:rPr>
      </w:pPr>
      <w:del w:id="575" w:author="ERCOT" w:date="2025-10-21T14:52:00Z" w16du:dateUtc="2025-10-21T19:52:00Z">
        <w:r w:rsidRPr="005B2A3F" w:rsidDel="0076397E">
          <w:delText>(2)</w:delText>
        </w:r>
        <w:r w:rsidRPr="005B2A3F" w:rsidDel="0076397E">
          <w:tab/>
          <w:delText>The present tense includes the future tense, and the future tense includes the present tense.</w:delText>
        </w:r>
      </w:del>
    </w:p>
    <w:p w14:paraId="358F952C" w14:textId="338D1CB2" w:rsidR="002E7ABF" w:rsidRPr="005B2A3F" w:rsidDel="0076397E" w:rsidRDefault="002E7ABF" w:rsidP="002E7ABF">
      <w:pPr>
        <w:pStyle w:val="List"/>
        <w:spacing w:before="120" w:after="120"/>
        <w:ind w:firstLine="0"/>
        <w:jc w:val="both"/>
        <w:rPr>
          <w:del w:id="576" w:author="ERCOT" w:date="2025-10-21T14:52:00Z" w16du:dateUtc="2025-10-21T19:52:00Z"/>
        </w:rPr>
      </w:pPr>
      <w:del w:id="577" w:author="ERCOT" w:date="2025-10-21T14:52:00Z" w16du:dateUtc="2025-10-21T19:52:00Z">
        <w:r w:rsidRPr="005B2A3F" w:rsidDel="0076397E">
          <w:delText>(3)</w:delText>
        </w:r>
        <w:r w:rsidRPr="005B2A3F" w:rsidDel="0076397E">
          <w:tab/>
          <w:delText>Words importing any gender include the other gender.</w:delText>
        </w:r>
      </w:del>
    </w:p>
    <w:p w14:paraId="605A82DD" w14:textId="4792B87F" w:rsidR="002E7ABF" w:rsidRPr="005B2A3F" w:rsidDel="0076397E" w:rsidRDefault="002E7ABF" w:rsidP="002E7ABF">
      <w:pPr>
        <w:pStyle w:val="List"/>
        <w:spacing w:before="120" w:after="120"/>
        <w:ind w:firstLine="0"/>
        <w:jc w:val="both"/>
        <w:rPr>
          <w:del w:id="578" w:author="ERCOT" w:date="2025-10-21T14:52:00Z" w16du:dateUtc="2025-10-21T19:52:00Z"/>
        </w:rPr>
      </w:pPr>
      <w:del w:id="579" w:author="ERCOT" w:date="2025-10-21T14:52:00Z" w16du:dateUtc="2025-10-21T19:52:00Z">
        <w:r w:rsidRPr="005B2A3F" w:rsidDel="0076397E">
          <w:delText>(4)</w:delText>
        </w:r>
        <w:r w:rsidRPr="005B2A3F" w:rsidDel="0076397E">
          <w:tab/>
          <w:delText>The word “shall” denotes a duty.</w:delText>
        </w:r>
      </w:del>
    </w:p>
    <w:p w14:paraId="0B5B35E0" w14:textId="62BCC630" w:rsidR="002E7ABF" w:rsidRPr="005B2A3F" w:rsidDel="0076397E" w:rsidRDefault="002E7ABF" w:rsidP="002E7ABF">
      <w:pPr>
        <w:pStyle w:val="List"/>
        <w:spacing w:before="120" w:after="120"/>
        <w:ind w:firstLine="0"/>
        <w:jc w:val="both"/>
        <w:rPr>
          <w:del w:id="580" w:author="ERCOT" w:date="2025-10-21T14:52:00Z" w16du:dateUtc="2025-10-21T19:52:00Z"/>
        </w:rPr>
      </w:pPr>
      <w:del w:id="581" w:author="ERCOT" w:date="2025-10-21T14:52:00Z" w16du:dateUtc="2025-10-21T19:52:00Z">
        <w:r w:rsidRPr="005B2A3F" w:rsidDel="0076397E">
          <w:delText>(5)</w:delText>
        </w:r>
        <w:r w:rsidRPr="005B2A3F" w:rsidDel="0076397E">
          <w:tab/>
          <w:delText>The word “must” denotes a condition precedent or subsequent.</w:delText>
        </w:r>
      </w:del>
    </w:p>
    <w:p w14:paraId="452E80D5" w14:textId="7F0C0869" w:rsidR="002E7ABF" w:rsidRPr="005B2A3F" w:rsidDel="0076397E" w:rsidRDefault="002E7ABF" w:rsidP="002E7ABF">
      <w:pPr>
        <w:pStyle w:val="List"/>
        <w:spacing w:before="120" w:after="120"/>
        <w:ind w:firstLine="0"/>
        <w:jc w:val="both"/>
        <w:rPr>
          <w:del w:id="582" w:author="ERCOT" w:date="2025-10-21T14:52:00Z" w16du:dateUtc="2025-10-21T19:52:00Z"/>
        </w:rPr>
      </w:pPr>
      <w:del w:id="583" w:author="ERCOT" w:date="2025-10-21T14:52:00Z" w16du:dateUtc="2025-10-21T19:52:00Z">
        <w:r w:rsidRPr="005B2A3F" w:rsidDel="0076397E">
          <w:delText>(6)</w:delText>
        </w:r>
        <w:r w:rsidRPr="005B2A3F" w:rsidDel="0076397E">
          <w:tab/>
          <w:delText>The word “may” denotes a privilege or discretionary power.</w:delText>
        </w:r>
      </w:del>
    </w:p>
    <w:p w14:paraId="24113689" w14:textId="0BAB9058" w:rsidR="002E7ABF" w:rsidRPr="005B2A3F" w:rsidDel="0076397E" w:rsidRDefault="002E7ABF" w:rsidP="002E7ABF">
      <w:pPr>
        <w:pStyle w:val="List"/>
        <w:spacing w:before="120" w:after="120"/>
        <w:ind w:firstLine="0"/>
        <w:jc w:val="both"/>
        <w:rPr>
          <w:del w:id="584" w:author="ERCOT" w:date="2025-10-21T14:52:00Z" w16du:dateUtc="2025-10-21T19:52:00Z"/>
        </w:rPr>
      </w:pPr>
      <w:del w:id="585" w:author="ERCOT" w:date="2025-10-21T14:52:00Z" w16du:dateUtc="2025-10-21T19:52:00Z">
        <w:r w:rsidRPr="005B2A3F" w:rsidDel="0076397E">
          <w:delText>(7)</w:delText>
        </w:r>
        <w:r w:rsidRPr="005B2A3F" w:rsidDel="0076397E">
          <w:tab/>
          <w:delText>The phrase “may not” denotes a prohibition.</w:delText>
        </w:r>
      </w:del>
    </w:p>
    <w:p w14:paraId="4365E05D" w14:textId="4FCD3E89" w:rsidR="002E7ABF" w:rsidRPr="005B2A3F" w:rsidDel="0076397E" w:rsidRDefault="002E7ABF" w:rsidP="002E7ABF">
      <w:pPr>
        <w:pStyle w:val="List"/>
        <w:spacing w:before="120" w:after="120"/>
        <w:ind w:left="1440"/>
        <w:jc w:val="both"/>
        <w:rPr>
          <w:del w:id="586" w:author="ERCOT" w:date="2025-10-21T14:52:00Z" w16du:dateUtc="2025-10-21T19:52:00Z"/>
        </w:rPr>
      </w:pPr>
      <w:del w:id="587" w:author="ERCOT" w:date="2025-10-21T14:52:00Z" w16du:dateUtc="2025-10-21T19:52:00Z">
        <w:r w:rsidRPr="005B2A3F" w:rsidDel="0076397E">
          <w:delText>(8)</w:delText>
        </w:r>
        <w:r w:rsidRPr="005B2A3F" w:rsidDel="0076397E">
          <w:tab/>
          <w:delText>References to statutes, tariffs, regulations or ERCOT Protocols include all provisions consolidating, amending, or replacing the statutes, tariffs, regulations or ERCOT Protocols referred to.</w:delText>
        </w:r>
      </w:del>
    </w:p>
    <w:p w14:paraId="365D2B46" w14:textId="0FE4DAF3" w:rsidR="002E7ABF" w:rsidRPr="005B2A3F" w:rsidDel="0076397E" w:rsidRDefault="002E7ABF" w:rsidP="002E7ABF">
      <w:pPr>
        <w:pStyle w:val="List"/>
        <w:spacing w:before="120" w:after="120"/>
        <w:ind w:left="1440"/>
        <w:jc w:val="both"/>
        <w:rPr>
          <w:del w:id="588" w:author="ERCOT" w:date="2025-10-21T14:52:00Z" w16du:dateUtc="2025-10-21T19:52:00Z"/>
        </w:rPr>
      </w:pPr>
      <w:del w:id="589" w:author="ERCOT" w:date="2025-10-21T14:52:00Z" w16du:dateUtc="2025-10-21T19:52:00Z">
        <w:r w:rsidRPr="005B2A3F" w:rsidDel="0076397E">
          <w:delText>(9)</w:delText>
        </w:r>
        <w:r w:rsidRPr="005B2A3F" w:rsidDel="0076397E">
          <w:tab/>
          <w:delText>References to “writing” include printing, typing, lithography, and other means of reproducing words in a tangible visible form.</w:delText>
        </w:r>
      </w:del>
    </w:p>
    <w:p w14:paraId="2F51EDF4" w14:textId="59B05333" w:rsidR="002E7ABF" w:rsidRPr="005B2A3F" w:rsidDel="0076397E" w:rsidRDefault="002E7ABF" w:rsidP="002E7ABF">
      <w:pPr>
        <w:pStyle w:val="List"/>
        <w:spacing w:before="120" w:after="120"/>
        <w:ind w:left="1440"/>
        <w:jc w:val="both"/>
        <w:rPr>
          <w:del w:id="590" w:author="ERCOT" w:date="2025-10-21T14:52:00Z" w16du:dateUtc="2025-10-21T19:52:00Z"/>
        </w:rPr>
      </w:pPr>
      <w:del w:id="591" w:author="ERCOT" w:date="2025-10-21T14:52:00Z" w16du:dateUtc="2025-10-21T19:52:00Z">
        <w:r w:rsidRPr="005B2A3F" w:rsidDel="0076397E">
          <w:delText>(10)</w:delText>
        </w:r>
        <w:r w:rsidRPr="005B2A3F" w:rsidDel="0076397E">
          <w:tab/>
          <w:delText>The words “including,” “includes,” and “include” are deemed to be followed by the words “without limitation.”</w:delText>
        </w:r>
      </w:del>
    </w:p>
    <w:p w14:paraId="75227517" w14:textId="5C74AAD6" w:rsidR="002E7ABF" w:rsidRPr="005B2A3F" w:rsidDel="0076397E" w:rsidRDefault="002E7ABF" w:rsidP="002E7ABF">
      <w:pPr>
        <w:pStyle w:val="List"/>
        <w:spacing w:before="120" w:after="120"/>
        <w:ind w:left="1440"/>
        <w:jc w:val="both"/>
        <w:rPr>
          <w:del w:id="592" w:author="ERCOT" w:date="2025-10-21T14:52:00Z" w16du:dateUtc="2025-10-21T19:52:00Z"/>
        </w:rPr>
      </w:pPr>
      <w:del w:id="593" w:author="ERCOT" w:date="2025-10-21T14:52:00Z" w16du:dateUtc="2025-10-21T19:52:00Z">
        <w:r w:rsidRPr="005B2A3F" w:rsidDel="0076397E">
          <w:delText>(11)</w:delText>
        </w:r>
        <w:r w:rsidRPr="005B2A3F" w:rsidDel="0076397E">
          <w:tab/>
          <w:delText>Any reference to a day, week, month or year is to a calendar day, week, month or year unless otherwise indicated.</w:delText>
        </w:r>
      </w:del>
    </w:p>
    <w:p w14:paraId="45F2F030" w14:textId="0B49A193" w:rsidR="002E7ABF" w:rsidRPr="005B2A3F" w:rsidDel="0076397E" w:rsidRDefault="002E7ABF" w:rsidP="002E7ABF">
      <w:pPr>
        <w:pStyle w:val="List"/>
        <w:spacing w:before="120" w:after="120"/>
        <w:ind w:left="1440"/>
        <w:jc w:val="both"/>
        <w:rPr>
          <w:del w:id="594" w:author="ERCOT" w:date="2025-10-21T14:52:00Z" w16du:dateUtc="2025-10-21T19:52:00Z"/>
        </w:rPr>
      </w:pPr>
      <w:del w:id="595" w:author="ERCOT" w:date="2025-10-21T14:52:00Z" w16du:dateUtc="2025-10-21T19:52:00Z">
        <w:r w:rsidRPr="005B2A3F" w:rsidDel="0076397E">
          <w:delText>(12)</w:delText>
        </w:r>
        <w:r w:rsidRPr="005B2A3F" w:rsidDel="0076397E">
          <w:tab/>
          <w:delText xml:space="preserve">References to </w:delText>
        </w:r>
        <w:r w:rsidDel="0076397E">
          <w:delText>a</w:delText>
        </w:r>
        <w:r w:rsidRPr="005B2A3F" w:rsidDel="0076397E">
          <w:delText xml:space="preserve">rticles, Sections (or subdivisions of Sections), </w:delText>
        </w:r>
        <w:r w:rsidDel="0076397E">
          <w:delText>e</w:delText>
        </w:r>
        <w:r w:rsidRPr="005B2A3F" w:rsidDel="0076397E">
          <w:delText>xhibits, annexes or schedules are to this Agreement, unless expressly stated otherwise.</w:delText>
        </w:r>
      </w:del>
    </w:p>
    <w:p w14:paraId="13F52C98" w14:textId="22C83602" w:rsidR="002E7ABF" w:rsidRPr="005B2A3F" w:rsidDel="0076397E" w:rsidRDefault="002E7ABF" w:rsidP="002E7ABF">
      <w:pPr>
        <w:pStyle w:val="List"/>
        <w:spacing w:before="120" w:after="120"/>
        <w:ind w:left="1440"/>
        <w:jc w:val="both"/>
        <w:rPr>
          <w:del w:id="596" w:author="ERCOT" w:date="2025-10-21T14:52:00Z" w16du:dateUtc="2025-10-21T19:52:00Z"/>
        </w:rPr>
      </w:pPr>
      <w:del w:id="597" w:author="ERCOT" w:date="2025-10-21T14:52:00Z" w16du:dateUtc="2025-10-21T19:52:00Z">
        <w:r w:rsidRPr="005B2A3F" w:rsidDel="0076397E">
          <w:delText>(13)</w:delText>
        </w:r>
        <w:r w:rsidRPr="005B2A3F" w:rsidDel="0076397E">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3FBC7DD0" w14:textId="75CCA7A4" w:rsidR="002E7ABF" w:rsidRPr="005B2A3F" w:rsidDel="0076397E" w:rsidRDefault="002E7ABF" w:rsidP="002E7ABF">
      <w:pPr>
        <w:pStyle w:val="List"/>
        <w:spacing w:before="120" w:after="120"/>
        <w:ind w:left="1440"/>
        <w:jc w:val="both"/>
        <w:rPr>
          <w:del w:id="598" w:author="ERCOT" w:date="2025-10-21T14:52:00Z" w16du:dateUtc="2025-10-21T19:52:00Z"/>
        </w:rPr>
      </w:pPr>
      <w:del w:id="599" w:author="ERCOT" w:date="2025-10-21T14:52:00Z" w16du:dateUtc="2025-10-21T19:52:00Z">
        <w:r w:rsidRPr="005B2A3F" w:rsidDel="0076397E">
          <w:lastRenderedPageBreak/>
          <w:delText>(14)</w:delText>
        </w:r>
        <w:r w:rsidRPr="005B2A3F" w:rsidDel="0076397E">
          <w:tab/>
          <w:delText>References to persons or entities include their respective successors and permitted assigns and, for governmental entities, entities succeeding to their respective functions and capacities.</w:delText>
        </w:r>
      </w:del>
    </w:p>
    <w:p w14:paraId="3D33700D" w14:textId="47483244" w:rsidR="002E7ABF" w:rsidRPr="005B2A3F" w:rsidDel="0076397E" w:rsidRDefault="002E7ABF" w:rsidP="002E7ABF">
      <w:pPr>
        <w:pStyle w:val="List"/>
        <w:spacing w:before="120" w:after="120"/>
        <w:ind w:firstLine="0"/>
        <w:jc w:val="both"/>
        <w:rPr>
          <w:del w:id="600" w:author="ERCOT" w:date="2025-10-21T14:52:00Z" w16du:dateUtc="2025-10-21T19:52:00Z"/>
        </w:rPr>
      </w:pPr>
      <w:del w:id="601" w:author="ERCOT" w:date="2025-10-21T14:52:00Z" w16du:dateUtc="2025-10-21T19:52:00Z">
        <w:r w:rsidRPr="005B2A3F" w:rsidDel="0076397E">
          <w:delText>(15)</w:delText>
        </w:r>
        <w:r w:rsidRPr="005B2A3F" w:rsidDel="0076397E">
          <w:tab/>
          <w:delText>References to time are to Central Prevailing Time.</w:delText>
        </w:r>
      </w:del>
    </w:p>
    <w:p w14:paraId="795E743E" w14:textId="5EC834EF" w:rsidR="002E7ABF" w:rsidRPr="005B2A3F" w:rsidRDefault="0076397E" w:rsidP="002E7ABF">
      <w:pPr>
        <w:pStyle w:val="List"/>
        <w:spacing w:before="120" w:after="120"/>
        <w:jc w:val="both"/>
      </w:pPr>
      <w:ins w:id="602" w:author="ERCOT" w:date="2025-10-21T14:52:00Z" w16du:dateUtc="2025-10-21T19:52:00Z">
        <w:r>
          <w:t>L</w:t>
        </w:r>
      </w:ins>
      <w:del w:id="603" w:author="ERCOT" w:date="2025-10-21T14:52:00Z" w16du:dateUtc="2025-10-21T19:52:00Z">
        <w:r w:rsidR="002E7ABF" w:rsidRPr="005B2A3F" w:rsidDel="0076397E">
          <w:delText>O</w:delText>
        </w:r>
      </w:del>
      <w:r w:rsidR="002E7ABF" w:rsidRPr="005B2A3F">
        <w:t>.</w:t>
      </w:r>
      <w:r w:rsidR="002E7ABF" w:rsidRPr="005B2A3F">
        <w:tab/>
      </w:r>
      <w:r w:rsidR="002E7ABF" w:rsidRPr="000578D1">
        <w:rPr>
          <w:u w:val="single"/>
        </w:rPr>
        <w:t>Multiple Counterparts.</w:t>
      </w:r>
      <w:r w:rsidR="002E7ABF" w:rsidRPr="005B2A3F">
        <w:t xml:space="preserve">  This Agreement may be executed in two or more counterparts, each of which is deemed an original but all constitute one and the same instrument.</w:t>
      </w:r>
    </w:p>
    <w:p w14:paraId="4C53A9D4" w14:textId="77777777" w:rsidR="00A47578" w:rsidRDefault="00A47578" w:rsidP="002E7ABF">
      <w:pPr>
        <w:pStyle w:val="BodyText"/>
      </w:pPr>
    </w:p>
    <w:p w14:paraId="51E2C026" w14:textId="1362B202" w:rsidR="002E7ABF" w:rsidRPr="005B2A3F" w:rsidRDefault="002E7ABF" w:rsidP="002E7ABF">
      <w:pPr>
        <w:pStyle w:val="BodyText"/>
      </w:pPr>
      <w:r w:rsidRPr="005B2A3F">
        <w:t>SIGNED, ACCEPTED AND AGREED TO by each undersigned signatory who, by signature hereto, represents and warrants that he or she has full power and authority to execute this Agreement.</w:t>
      </w:r>
    </w:p>
    <w:p w14:paraId="02F243C8" w14:textId="77777777" w:rsidR="002E7ABF" w:rsidRPr="005B2A3F" w:rsidRDefault="002E7ABF" w:rsidP="002E7ABF">
      <w:pPr>
        <w:pStyle w:val="H3"/>
      </w:pPr>
      <w:r w:rsidRPr="005B2A3F">
        <w:t>Electric Reliability Council of Texas, Inc.:</w:t>
      </w:r>
    </w:p>
    <w:p w14:paraId="231EF832" w14:textId="77777777" w:rsidR="002E7ABF" w:rsidRPr="005B2A3F" w:rsidRDefault="002E7ABF" w:rsidP="002E7ABF">
      <w:pPr>
        <w:pStyle w:val="BodyText"/>
      </w:pPr>
    </w:p>
    <w:p w14:paraId="762453E8" w14:textId="77777777" w:rsidR="002E7ABF" w:rsidRPr="005B2A3F" w:rsidRDefault="002E7ABF" w:rsidP="002E7ABF">
      <w:pPr>
        <w:keepNext/>
        <w:suppressAutoHyphens/>
        <w:jc w:val="both"/>
      </w:pPr>
      <w:r w:rsidRPr="005B2A3F">
        <w:t>By: ______________________________</w:t>
      </w:r>
    </w:p>
    <w:p w14:paraId="6AB3CF88" w14:textId="77777777" w:rsidR="002E7ABF" w:rsidRPr="00F72B58" w:rsidRDefault="002E7ABF" w:rsidP="002E7ABF">
      <w:pPr>
        <w:keepNext/>
        <w:suppressAutoHyphens/>
        <w:jc w:val="both"/>
      </w:pPr>
    </w:p>
    <w:p w14:paraId="0F2D961C" w14:textId="77777777" w:rsidR="002E7ABF" w:rsidRPr="00F72B58" w:rsidRDefault="002E7ABF" w:rsidP="002E7ABF">
      <w:pPr>
        <w:keepNext/>
        <w:suppressAutoHyphens/>
        <w:jc w:val="both"/>
      </w:pPr>
      <w:r w:rsidRPr="00F72B58">
        <w:t>Name: ____________________________</w:t>
      </w:r>
    </w:p>
    <w:p w14:paraId="62E473C1" w14:textId="77777777" w:rsidR="002E7ABF" w:rsidRPr="00F72B58" w:rsidRDefault="002E7ABF" w:rsidP="002E7ABF">
      <w:pPr>
        <w:keepNext/>
        <w:suppressAutoHyphens/>
        <w:jc w:val="both"/>
      </w:pPr>
    </w:p>
    <w:p w14:paraId="7139AD2B" w14:textId="77777777" w:rsidR="002E7ABF" w:rsidRPr="00F72B58" w:rsidRDefault="002E7ABF" w:rsidP="002E7ABF">
      <w:pPr>
        <w:keepNext/>
        <w:suppressAutoHyphens/>
        <w:jc w:val="both"/>
      </w:pPr>
      <w:r w:rsidRPr="00F72B58">
        <w:t>Title: _____________________________</w:t>
      </w:r>
    </w:p>
    <w:p w14:paraId="4CB546B4" w14:textId="77777777" w:rsidR="002E7ABF" w:rsidRPr="00F72B58" w:rsidRDefault="002E7ABF" w:rsidP="002E7ABF">
      <w:pPr>
        <w:keepNext/>
        <w:suppressAutoHyphens/>
        <w:jc w:val="both"/>
      </w:pPr>
    </w:p>
    <w:p w14:paraId="6166396F" w14:textId="77777777" w:rsidR="002E7ABF" w:rsidRPr="00F72B58" w:rsidRDefault="002E7ABF" w:rsidP="002E7ABF">
      <w:pPr>
        <w:keepNext/>
        <w:suppressAutoHyphens/>
        <w:jc w:val="both"/>
      </w:pPr>
      <w:r w:rsidRPr="00F72B58">
        <w:t>Date: _____________________________</w:t>
      </w:r>
    </w:p>
    <w:p w14:paraId="29B6538F" w14:textId="77777777" w:rsidR="002E7ABF" w:rsidRPr="00F72B58" w:rsidRDefault="002E7ABF" w:rsidP="002E7ABF">
      <w:pPr>
        <w:keepNext/>
        <w:keepLines/>
        <w:suppressAutoHyphens/>
        <w:jc w:val="both"/>
      </w:pPr>
    </w:p>
    <w:p w14:paraId="52B04E91" w14:textId="77777777" w:rsidR="002E7ABF" w:rsidRPr="00F72B58" w:rsidRDefault="002E7ABF" w:rsidP="002E7ABF">
      <w:pPr>
        <w:keepNext/>
        <w:keepLines/>
        <w:suppressAutoHyphens/>
        <w:spacing w:before="240" w:after="240"/>
        <w:jc w:val="both"/>
        <w:rPr>
          <w:b/>
          <w:i/>
        </w:rPr>
      </w:pPr>
      <w:r w:rsidRPr="00F72B58">
        <w:rPr>
          <w:b/>
          <w:i/>
        </w:rPr>
        <w:t>Participant:</w:t>
      </w:r>
    </w:p>
    <w:p w14:paraId="50C304AA" w14:textId="77777777" w:rsidR="002E7ABF" w:rsidRPr="00F72B58" w:rsidRDefault="002E7ABF" w:rsidP="002E7ABF">
      <w:pPr>
        <w:keepNext/>
        <w:suppressAutoHyphens/>
        <w:jc w:val="both"/>
      </w:pPr>
    </w:p>
    <w:p w14:paraId="6496CE7D" w14:textId="77777777" w:rsidR="002E7ABF" w:rsidRPr="00F72B58" w:rsidRDefault="002E7ABF" w:rsidP="002E7ABF">
      <w:pPr>
        <w:keepNext/>
        <w:suppressAutoHyphens/>
        <w:jc w:val="both"/>
      </w:pPr>
      <w:r w:rsidRPr="00F72B58">
        <w:t>By:</w:t>
      </w:r>
      <w:r>
        <w:t>_______________________________</w:t>
      </w:r>
      <w:r w:rsidRPr="00F72B58">
        <w:t xml:space="preserve"> </w:t>
      </w:r>
    </w:p>
    <w:p w14:paraId="087C7E5C" w14:textId="77777777" w:rsidR="002E7ABF" w:rsidRPr="00F72B58" w:rsidRDefault="002E7ABF" w:rsidP="002E7ABF">
      <w:pPr>
        <w:keepNext/>
        <w:suppressAutoHyphens/>
        <w:jc w:val="both"/>
      </w:pPr>
    </w:p>
    <w:p w14:paraId="2B0846F2" w14:textId="77777777" w:rsidR="002E7ABF" w:rsidRPr="00F72B58" w:rsidRDefault="002E7ABF" w:rsidP="002E7ABF">
      <w:pPr>
        <w:keepNext/>
        <w:suppressAutoHyphens/>
        <w:jc w:val="both"/>
      </w:pPr>
      <w:r w:rsidRPr="00F72B58">
        <w:t xml:space="preserve">Name: </w:t>
      </w:r>
      <w:r>
        <w:fldChar w:fldCharType="begin">
          <w:ffData>
            <w:name w:val="Text11"/>
            <w:enabled/>
            <w:calcOnExit w:val="0"/>
            <w:textInput/>
          </w:ffData>
        </w:fldChar>
      </w:r>
      <w:bookmarkStart w:id="604"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4"/>
    </w:p>
    <w:p w14:paraId="77967C3D" w14:textId="77777777" w:rsidR="002E7ABF" w:rsidRPr="00F72B58" w:rsidRDefault="002E7ABF" w:rsidP="002E7ABF">
      <w:pPr>
        <w:keepNext/>
        <w:suppressAutoHyphens/>
        <w:jc w:val="both"/>
      </w:pPr>
    </w:p>
    <w:p w14:paraId="6329378E"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bookmarkStart w:id="60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5"/>
    </w:p>
    <w:p w14:paraId="3F45251E" w14:textId="77777777" w:rsidR="002E7ABF" w:rsidRPr="00F72B58" w:rsidRDefault="002E7ABF" w:rsidP="002E7ABF">
      <w:pPr>
        <w:keepNext/>
        <w:suppressAutoHyphens/>
        <w:jc w:val="both"/>
      </w:pPr>
    </w:p>
    <w:p w14:paraId="5AADC444"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bookmarkStart w:id="606"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6"/>
    </w:p>
    <w:p w14:paraId="574F52C6" w14:textId="77777777" w:rsidR="002E7ABF" w:rsidRPr="00F72B58" w:rsidRDefault="002E7ABF" w:rsidP="002E7ABF">
      <w:pPr>
        <w:keepNext/>
        <w:suppressAutoHyphens/>
        <w:jc w:val="both"/>
      </w:pPr>
    </w:p>
    <w:p w14:paraId="19274941" w14:textId="77777777" w:rsidR="002E7ABF" w:rsidRPr="00F72B58" w:rsidRDefault="002E7ABF" w:rsidP="002E7ABF">
      <w:pPr>
        <w:keepNext/>
        <w:suppressAutoHyphens/>
        <w:jc w:val="both"/>
      </w:pPr>
    </w:p>
    <w:p w14:paraId="1331F57E"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bookmarkStart w:id="607"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7"/>
    </w:p>
    <w:p w14:paraId="7EA3A30F" w14:textId="77777777" w:rsidR="002E7ABF" w:rsidRPr="00F72B58" w:rsidRDefault="002E7ABF" w:rsidP="002E7ABF">
      <w:pPr>
        <w:keepNext/>
        <w:suppressAutoHyphens/>
        <w:jc w:val="both"/>
      </w:pPr>
    </w:p>
    <w:p w14:paraId="66B370CE" w14:textId="77777777" w:rsidR="002E7ABF" w:rsidRPr="00F72B58" w:rsidRDefault="002E7ABF" w:rsidP="002E7ABF">
      <w:pPr>
        <w:keepNext/>
        <w:suppressAutoHyphens/>
        <w:jc w:val="both"/>
      </w:pPr>
    </w:p>
    <w:p w14:paraId="0CFB8081" w14:textId="77777777" w:rsidR="002E7ABF" w:rsidRPr="00F72B58" w:rsidRDefault="002E7ABF" w:rsidP="002E7ABF">
      <w:pPr>
        <w:keepNext/>
        <w:suppressAutoHyphens/>
        <w:jc w:val="both"/>
      </w:pPr>
      <w:r w:rsidRPr="00F72B58">
        <w:t xml:space="preserve">Market Participant DUNS: </w:t>
      </w:r>
      <w:r>
        <w:fldChar w:fldCharType="begin">
          <w:ffData>
            <w:name w:val="Text15"/>
            <w:enabled/>
            <w:calcOnExit w:val="0"/>
            <w:textInput/>
          </w:ffData>
        </w:fldChar>
      </w:r>
      <w:bookmarkStart w:id="608"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8"/>
    </w:p>
    <w:p w14:paraId="57176221" w14:textId="40A6FF36" w:rsidR="002E7ABF" w:rsidRDefault="002E7ABF" w:rsidP="002E7ABF">
      <w:pPr>
        <w:pStyle w:val="BodyText"/>
      </w:pPr>
      <w:r>
        <w:rPr>
          <w:color w:val="333300"/>
        </w:rPr>
        <w:t xml:space="preserve">    </w:t>
      </w:r>
      <w:r w:rsidRPr="00F72B58">
        <w:t xml:space="preserve">   </w:t>
      </w:r>
    </w:p>
    <w:p w14:paraId="59269D9A" w14:textId="77777777" w:rsidR="00A47578" w:rsidRPr="00A47578" w:rsidRDefault="00A47578" w:rsidP="002E7ABF">
      <w:pPr>
        <w:pStyle w:val="BodyTex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E7ABF" w14:paraId="1D2B985F" w14:textId="77777777" w:rsidTr="001451D2">
        <w:tc>
          <w:tcPr>
            <w:tcW w:w="9558" w:type="dxa"/>
            <w:shd w:val="pct12" w:color="auto" w:fill="auto"/>
          </w:tcPr>
          <w:p w14:paraId="371C5E09" w14:textId="77777777" w:rsidR="002E7ABF" w:rsidRPr="0002450E" w:rsidRDefault="002E7ABF" w:rsidP="001451D2">
            <w:pPr>
              <w:pStyle w:val="Instructions"/>
              <w:spacing w:before="120"/>
              <w:rPr>
                <w:iCs w:val="0"/>
              </w:rPr>
            </w:pPr>
            <w:r w:rsidRPr="0002450E">
              <w:rPr>
                <w:iCs w:val="0"/>
              </w:rPr>
              <w:lastRenderedPageBreak/>
              <w:t>[NPRR</w:t>
            </w:r>
            <w:r>
              <w:rPr>
                <w:iCs w:val="0"/>
              </w:rPr>
              <w:t>857</w:t>
            </w:r>
            <w:r w:rsidRPr="0002450E">
              <w:rPr>
                <w:iCs w:val="0"/>
              </w:rPr>
              <w:t xml:space="preserve">:  </w:t>
            </w:r>
            <w:r>
              <w:rPr>
                <w:iCs w:val="0"/>
              </w:rPr>
              <w:t>Replace Section 22 Attachment A above with the following</w:t>
            </w:r>
            <w:r w:rsidRPr="0002450E">
              <w:rPr>
                <w:iCs w:val="0"/>
              </w:rPr>
              <w:t xml:space="preserve"> upon system implementation</w:t>
            </w:r>
            <w:r>
              <w:rPr>
                <w:iCs w:val="0"/>
              </w:rPr>
              <w:t xml:space="preserve"> </w:t>
            </w:r>
            <w:r>
              <w:t xml:space="preserve">and </w:t>
            </w:r>
            <w:r w:rsidRPr="00BA355E">
              <w:t xml:space="preserve">satisfying the following conditions: </w:t>
            </w:r>
            <w:r>
              <w:t xml:space="preserve"> </w:t>
            </w:r>
            <w:r w:rsidRPr="00BA355E">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2450E">
              <w:rPr>
                <w:iCs w:val="0"/>
              </w:rPr>
              <w:t>:]</w:t>
            </w:r>
          </w:p>
          <w:p w14:paraId="56505523" w14:textId="77777777" w:rsidR="002E7ABF" w:rsidRPr="00F72B58" w:rsidRDefault="002E7ABF" w:rsidP="001451D2">
            <w:pPr>
              <w:pStyle w:val="Subtitle"/>
              <w:rPr>
                <w:sz w:val="24"/>
              </w:rPr>
            </w:pPr>
            <w:r w:rsidRPr="00F72B58">
              <w:rPr>
                <w:sz w:val="24"/>
              </w:rPr>
              <w:t>Standard Form Market Participant Agreement</w:t>
            </w:r>
          </w:p>
          <w:p w14:paraId="62DEFFB2" w14:textId="77777777" w:rsidR="002E7ABF" w:rsidRPr="00F72B58" w:rsidRDefault="002E7ABF" w:rsidP="001451D2">
            <w:pPr>
              <w:jc w:val="center"/>
            </w:pPr>
            <w:r w:rsidRPr="00F72B58">
              <w:t>Between</w:t>
            </w:r>
          </w:p>
          <w:p w14:paraId="200443A8" w14:textId="77777777" w:rsidR="002E7ABF" w:rsidRPr="00F72B58" w:rsidRDefault="002E7ABF" w:rsidP="001451D2">
            <w:pPr>
              <w:jc w:val="center"/>
              <w:rPr>
                <w:u w:val="single"/>
              </w:rPr>
            </w:pPr>
            <w:r w:rsidRPr="00F72B58">
              <w:rPr>
                <w:u w:val="single"/>
              </w:rPr>
              <w:t>Participant</w:t>
            </w:r>
          </w:p>
          <w:p w14:paraId="5EA43E66" w14:textId="77777777" w:rsidR="002E7ABF" w:rsidRPr="00F72B58" w:rsidRDefault="002E7ABF" w:rsidP="001451D2">
            <w:pPr>
              <w:jc w:val="center"/>
              <w:rPr>
                <w:u w:val="single"/>
              </w:rPr>
            </w:pPr>
            <w:r w:rsidRPr="00F72B58">
              <w:rPr>
                <w:u w:val="single"/>
              </w:rPr>
              <w:t>and</w:t>
            </w:r>
          </w:p>
          <w:p w14:paraId="5DFABC00" w14:textId="77777777" w:rsidR="002E7ABF" w:rsidRPr="00F72B58" w:rsidRDefault="002E7ABF" w:rsidP="001451D2">
            <w:pPr>
              <w:jc w:val="center"/>
            </w:pPr>
            <w:r w:rsidRPr="00F72B58">
              <w:rPr>
                <w:u w:val="single"/>
              </w:rPr>
              <w:t>Electric Reliability Council of Texas, Inc.</w:t>
            </w:r>
          </w:p>
          <w:p w14:paraId="770B29E2" w14:textId="77777777" w:rsidR="002E7ABF" w:rsidRPr="00F72B58" w:rsidRDefault="002E7ABF" w:rsidP="001451D2">
            <w:pPr>
              <w:jc w:val="center"/>
            </w:pPr>
          </w:p>
          <w:p w14:paraId="0252B3CC" w14:textId="4FC69290" w:rsidR="002E7ABF" w:rsidRPr="00F72B58" w:rsidRDefault="002E7ABF" w:rsidP="001451D2">
            <w:pPr>
              <w:jc w:val="both"/>
            </w:pPr>
            <w:r w:rsidRPr="00F72B58">
              <w:t xml:space="preserve">This </w:t>
            </w:r>
            <w:ins w:id="609" w:author="ERCOT" w:date="2025-10-21T15:03:00Z" w16du:dateUtc="2025-10-21T20:03:00Z">
              <w:r w:rsidR="00011FE8">
                <w:t>Sta</w:t>
              </w:r>
            </w:ins>
            <w:ins w:id="610" w:author="ERCOT" w:date="2025-10-21T15:04:00Z" w16du:dateUtc="2025-10-21T20:04:00Z">
              <w:r w:rsidR="00011FE8">
                <w:t xml:space="preserve">ndard Form </w:t>
              </w:r>
            </w:ins>
            <w:r w:rsidRPr="00F72B58">
              <w:t>Market Participant Agreement (“Agreement”), effective as of the___________ day of _______________,___________ (“Effective Date”), is entered into by and between [</w:t>
            </w:r>
            <w:r w:rsidRPr="005B2A3F">
              <w:t>Participant</w:t>
            </w:r>
            <w:r w:rsidRPr="00F72B58">
              <w:t xml:space="preserve">], a [State of Registration and Entity </w:t>
            </w:r>
            <w:r>
              <w:t>t</w:t>
            </w:r>
            <w:r w:rsidRPr="00F72B58">
              <w:t>ype] (“Participant”) and Electric Reliability Council of Texas, Inc., a Texas non-profit corporation (“ERCOT”).</w:t>
            </w:r>
          </w:p>
          <w:p w14:paraId="39C853C7" w14:textId="77777777" w:rsidR="002E7ABF" w:rsidRPr="00F72B58" w:rsidRDefault="002E7ABF" w:rsidP="001451D2">
            <w:pPr>
              <w:pStyle w:val="Heading5"/>
              <w:jc w:val="center"/>
              <w:rPr>
                <w:i w:val="0"/>
                <w:u w:val="single"/>
              </w:rPr>
            </w:pPr>
            <w:r w:rsidRPr="00F72B58">
              <w:rPr>
                <w:i w:val="0"/>
                <w:u w:val="single"/>
              </w:rPr>
              <w:t>Recitals</w:t>
            </w:r>
          </w:p>
          <w:p w14:paraId="5542DBC0" w14:textId="77777777" w:rsidR="002E7ABF" w:rsidRPr="00F72B58" w:rsidRDefault="002E7ABF" w:rsidP="001451D2">
            <w:pPr>
              <w:jc w:val="both"/>
            </w:pPr>
          </w:p>
          <w:p w14:paraId="00F53928" w14:textId="77777777" w:rsidR="002E7ABF" w:rsidRPr="00F72B58" w:rsidRDefault="002E7ABF" w:rsidP="001451D2">
            <w:pPr>
              <w:jc w:val="both"/>
            </w:pPr>
            <w:r w:rsidRPr="00F72B58">
              <w:t>WHEREAS:</w:t>
            </w:r>
          </w:p>
          <w:p w14:paraId="5A9E764B" w14:textId="77777777" w:rsidR="002E7ABF" w:rsidRPr="00F72B58" w:rsidRDefault="002E7ABF" w:rsidP="001451D2">
            <w:pPr>
              <w:jc w:val="both"/>
            </w:pPr>
          </w:p>
          <w:p w14:paraId="0C2CEF05" w14:textId="77777777" w:rsidR="002E7ABF" w:rsidRPr="00F72B58" w:rsidRDefault="002E7ABF" w:rsidP="001451D2">
            <w:pPr>
              <w:jc w:val="both"/>
            </w:pPr>
            <w:r w:rsidRPr="00F72B58">
              <w:t>A.</w:t>
            </w:r>
            <w:r w:rsidRPr="00F72B58">
              <w:tab/>
              <w:t xml:space="preserve">As defined in the ERCOT Protocols, Participant is a (check all that apply): </w:t>
            </w:r>
          </w:p>
          <w:p w14:paraId="32DA549B" w14:textId="77777777" w:rsidR="002E7ABF" w:rsidRPr="00F72B58" w:rsidRDefault="002E7ABF" w:rsidP="001451D2">
            <w:pPr>
              <w:jc w:val="both"/>
            </w:pPr>
          </w:p>
          <w:p w14:paraId="7CEC8437"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Load Serving Entity (LSE)</w:t>
            </w:r>
          </w:p>
          <w:p w14:paraId="18991DE1" w14:textId="77777777" w:rsidR="002E7ABF" w:rsidRPr="00F72B58" w:rsidRDefault="002E7ABF" w:rsidP="001451D2">
            <w:pPr>
              <w:ind w:left="720"/>
              <w:jc w:val="both"/>
            </w:pPr>
          </w:p>
          <w:p w14:paraId="451C09CB"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Qualified Scheduling Entity (QSE)</w:t>
            </w:r>
          </w:p>
          <w:p w14:paraId="5FB08E68" w14:textId="77777777" w:rsidR="002E7ABF" w:rsidRPr="00F72B58" w:rsidRDefault="002E7ABF" w:rsidP="001451D2">
            <w:pPr>
              <w:ind w:left="720"/>
              <w:jc w:val="both"/>
            </w:pPr>
          </w:p>
          <w:p w14:paraId="13540792"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Transmission Service Provider (TSP)</w:t>
            </w:r>
          </w:p>
          <w:p w14:paraId="19B33313" w14:textId="77777777" w:rsidR="002E7ABF" w:rsidRPr="00F72B58" w:rsidRDefault="002E7ABF" w:rsidP="001451D2">
            <w:pPr>
              <w:ind w:left="720"/>
              <w:jc w:val="both"/>
            </w:pPr>
          </w:p>
          <w:p w14:paraId="0ABB1AE0"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Distribution Service Provider (DSP)</w:t>
            </w:r>
          </w:p>
          <w:p w14:paraId="4702B4FA" w14:textId="77777777" w:rsidR="002E7ABF" w:rsidRPr="00F72B58" w:rsidRDefault="002E7ABF" w:rsidP="001451D2">
            <w:pPr>
              <w:ind w:left="720"/>
              <w:jc w:val="both"/>
            </w:pPr>
          </w:p>
          <w:p w14:paraId="4DE5BE1A"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Congestion Revenue Right (CRR) Account Holder</w:t>
            </w:r>
          </w:p>
          <w:p w14:paraId="01BAB8C7" w14:textId="77777777" w:rsidR="002E7ABF" w:rsidRPr="00F72B58" w:rsidRDefault="002E7ABF" w:rsidP="001451D2">
            <w:pPr>
              <w:ind w:left="720"/>
              <w:jc w:val="both"/>
            </w:pPr>
          </w:p>
          <w:p w14:paraId="734F48C9"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Resource Entity</w:t>
            </w:r>
          </w:p>
          <w:p w14:paraId="43A84474" w14:textId="77777777" w:rsidR="002E7ABF" w:rsidRPr="00F72B58" w:rsidRDefault="002E7ABF" w:rsidP="001451D2">
            <w:pPr>
              <w:ind w:left="720"/>
              <w:jc w:val="both"/>
            </w:pPr>
          </w:p>
          <w:p w14:paraId="2956E33E"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Renewable Energy Credit (REC) Account Holder </w:t>
            </w:r>
          </w:p>
          <w:p w14:paraId="055897D8" w14:textId="77777777" w:rsidR="002E7ABF" w:rsidRPr="00F72B58" w:rsidRDefault="002E7ABF" w:rsidP="001451D2">
            <w:pPr>
              <w:ind w:left="720"/>
              <w:jc w:val="both"/>
            </w:pPr>
          </w:p>
          <w:p w14:paraId="32C5F689" w14:textId="77777777" w:rsidR="002E7ABF"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Independent Market Information System Registered Entity (IMRE)</w:t>
            </w:r>
          </w:p>
          <w:p w14:paraId="6F8FC108" w14:textId="77777777" w:rsidR="002E7ABF" w:rsidRDefault="002E7ABF" w:rsidP="001451D2">
            <w:pPr>
              <w:ind w:left="720"/>
              <w:jc w:val="both"/>
            </w:pPr>
            <w:r w:rsidRPr="00F72B58">
              <w:t xml:space="preserve"> </w:t>
            </w:r>
          </w:p>
          <w:p w14:paraId="78ED32E2" w14:textId="77777777" w:rsidR="002E7ABF" w:rsidRPr="00F72B58" w:rsidRDefault="002E7ABF" w:rsidP="001451D2">
            <w:pPr>
              <w:spacing w:after="120"/>
              <w:ind w:left="720"/>
              <w:jc w:val="both"/>
            </w:pPr>
            <w:r w:rsidRPr="00E55E72">
              <w:fldChar w:fldCharType="begin">
                <w:ffData>
                  <w:name w:val="Check1"/>
                  <w:enabled/>
                  <w:calcOnExit w:val="0"/>
                  <w:checkBox>
                    <w:sizeAuto/>
                    <w:default w:val="0"/>
                  </w:checkBox>
                </w:ffData>
              </w:fldChar>
            </w:r>
            <w:r w:rsidRPr="00E55E72">
              <w:instrText xml:space="preserve"> FORMCHECKBOX </w:instrText>
            </w:r>
            <w:r w:rsidRPr="00E55E72">
              <w:fldChar w:fldCharType="separate"/>
            </w:r>
            <w:r w:rsidRPr="00E55E72">
              <w:fldChar w:fldCharType="end"/>
            </w:r>
            <w:r w:rsidRPr="00E55E72">
              <w:t xml:space="preserve"> Direct Current Tie Operator (DCTO) </w:t>
            </w:r>
          </w:p>
          <w:p w14:paraId="3EC6065B" w14:textId="77777777" w:rsidR="002E7ABF" w:rsidRPr="00C47977" w:rsidRDefault="002E7ABF" w:rsidP="001451D2">
            <w:pPr>
              <w:pStyle w:val="BodyText3"/>
              <w:spacing w:before="120"/>
              <w:ind w:left="720" w:hanging="720"/>
              <w:rPr>
                <w:sz w:val="24"/>
              </w:rPr>
            </w:pPr>
            <w:r w:rsidRPr="00C47977">
              <w:rPr>
                <w:sz w:val="24"/>
              </w:rPr>
              <w:t>B.</w:t>
            </w:r>
            <w:r w:rsidRPr="00C47977">
              <w:rPr>
                <w:sz w:val="24"/>
              </w:rPr>
              <w:tab/>
              <w:t>ERCOT is the Independent Organization certified under PURA §39.151 for the ERCOT Region; and</w:t>
            </w:r>
          </w:p>
          <w:p w14:paraId="4DEEAD72" w14:textId="77777777" w:rsidR="002E7ABF" w:rsidRPr="00F72B58" w:rsidRDefault="002E7ABF" w:rsidP="001451D2">
            <w:pPr>
              <w:pStyle w:val="BodyText3"/>
              <w:tabs>
                <w:tab w:val="num" w:pos="720"/>
              </w:tabs>
              <w:spacing w:before="120"/>
              <w:ind w:left="720" w:hanging="720"/>
              <w:rPr>
                <w:sz w:val="24"/>
              </w:rPr>
            </w:pPr>
            <w:r w:rsidRPr="00F72B58">
              <w:rPr>
                <w:sz w:val="24"/>
              </w:rPr>
              <w:lastRenderedPageBreak/>
              <w:t>C.</w:t>
            </w:r>
            <w:r w:rsidRPr="00F72B58">
              <w:rPr>
                <w:sz w:val="24"/>
              </w:rPr>
              <w:tab/>
              <w:t>The Parties enter into this Agreement in order to establish the terms and conditions by which ERCOT and Participant will discharge their respective duties and responsibilities under the ERCOT Protocols.</w:t>
            </w:r>
          </w:p>
          <w:p w14:paraId="5880C6D4" w14:textId="77777777" w:rsidR="002E7ABF" w:rsidRPr="00F72B58" w:rsidRDefault="002E7ABF" w:rsidP="001451D2">
            <w:pPr>
              <w:jc w:val="both"/>
            </w:pPr>
          </w:p>
          <w:p w14:paraId="5F5899BE" w14:textId="77777777" w:rsidR="002E7ABF" w:rsidRPr="00F72B58" w:rsidRDefault="002E7ABF" w:rsidP="001451D2">
            <w:pPr>
              <w:pStyle w:val="Centered"/>
              <w:widowControl/>
              <w:spacing w:after="0" w:line="240" w:lineRule="auto"/>
              <w:jc w:val="both"/>
              <w:rPr>
                <w:snapToGrid/>
                <w:u w:val="single"/>
              </w:rPr>
            </w:pPr>
            <w:r w:rsidRPr="00F72B58">
              <w:rPr>
                <w:snapToGrid/>
                <w:u w:val="single"/>
              </w:rPr>
              <w:t>Agreements</w:t>
            </w:r>
          </w:p>
          <w:p w14:paraId="650EE8FC" w14:textId="77777777" w:rsidR="002E7ABF" w:rsidRPr="00F72B58" w:rsidRDefault="002E7ABF" w:rsidP="001451D2">
            <w:pPr>
              <w:jc w:val="both"/>
            </w:pPr>
          </w:p>
          <w:p w14:paraId="080CF905" w14:textId="77777777" w:rsidR="002E7ABF" w:rsidRPr="00F72B58" w:rsidRDefault="002E7ABF" w:rsidP="001451D2">
            <w:pPr>
              <w:pStyle w:val="NumContinue"/>
              <w:ind w:firstLine="0"/>
              <w:jc w:val="both"/>
            </w:pPr>
            <w:r w:rsidRPr="00F72B58">
              <w:t>NOW, THEREFORE, in consideration of the mutual covenants and promises contained herein, ERCOT and Participant (the “Parties”) hereby agree as follows:</w:t>
            </w:r>
          </w:p>
          <w:p w14:paraId="74B9F6C0" w14:textId="77777777" w:rsidR="002E7ABF" w:rsidRPr="00F72B58" w:rsidRDefault="002E7ABF" w:rsidP="001451D2">
            <w:pPr>
              <w:keepNext/>
              <w:keepLines/>
              <w:spacing w:before="120" w:after="120"/>
              <w:jc w:val="both"/>
            </w:pPr>
            <w:r w:rsidRPr="00F72B58">
              <w:rPr>
                <w:u w:val="single"/>
              </w:rPr>
              <w:t>Section 1. Notice.</w:t>
            </w:r>
            <w:r w:rsidRPr="00F72B58">
              <w:t xml:space="preserve">  </w:t>
            </w:r>
          </w:p>
          <w:p w14:paraId="3C30524B" w14:textId="255B697C" w:rsidR="00011FE8" w:rsidRDefault="00011FE8" w:rsidP="00011FE8">
            <w:pPr>
              <w:pStyle w:val="BodyText"/>
              <w:jc w:val="both"/>
              <w:rPr>
                <w:ins w:id="611" w:author="ERCOT" w:date="2025-10-21T15:06:00Z" w16du:dateUtc="2025-10-21T20:06:00Z"/>
              </w:rPr>
            </w:pPr>
            <w:ins w:id="612" w:author="ERCOT" w:date="2025-10-21T15:06:00Z" w16du:dateUtc="2025-10-21T20:06:00Z">
              <w:r>
                <w:t xml:space="preserve">Any </w:t>
              </w:r>
            </w:ins>
            <w:ins w:id="613" w:author="ERCOT" w:date="2025-11-21T11:41:00Z" w16du:dateUtc="2025-11-21T17:41:00Z">
              <w:r w:rsidR="0061648D">
                <w:t>N</w:t>
              </w:r>
            </w:ins>
            <w:ins w:id="614" w:author="ERCOT" w:date="2025-10-21T15:06:00Z" w16du:dateUtc="2025-10-21T20:06:00Z">
              <w:r>
                <w:t xml:space="preserve">otice required to be given under this Agreement shall be provided in accordance with the </w:t>
              </w:r>
            </w:ins>
            <w:ins w:id="615" w:author="ERCOT" w:date="2025-11-21T11:41:00Z" w16du:dateUtc="2025-11-21T17:41:00Z">
              <w:r w:rsidR="0061648D">
                <w:t>N</w:t>
              </w:r>
            </w:ins>
            <w:ins w:id="616" w:author="ERCOT" w:date="2025-10-21T15:06:00Z" w16du:dateUtc="2025-10-21T20:06:00Z">
              <w:r>
                <w:t xml:space="preserve">otice procedures contained in </w:t>
              </w:r>
            </w:ins>
            <w:ins w:id="617" w:author="ERCOT" w:date="2025-11-20T18:28:00Z" w16du:dateUtc="2025-11-21T00:28:00Z">
              <w:r w:rsidR="00C1783F">
                <w:t xml:space="preserve">Protocol </w:t>
              </w:r>
            </w:ins>
            <w:ins w:id="618" w:author="ERCOT" w:date="2025-10-21T15:06:00Z" w16du:dateUtc="2025-10-21T20:06:00Z">
              <w:r>
                <w:t>Section 1</w:t>
              </w:r>
            </w:ins>
            <w:ins w:id="619" w:author="ERCOT" w:date="2025-10-21T15:07:00Z" w16du:dateUtc="2025-10-21T20:07:00Z">
              <w:r>
                <w:t>, Overview</w:t>
              </w:r>
            </w:ins>
            <w:ins w:id="620" w:author="ERCOT" w:date="2025-10-21T15:06:00Z" w16du:dateUtc="2025-10-21T20:06:00Z">
              <w:r>
                <w:t>, except where another section of the Protocols authorizes notice by a different procedure under specified circumstances.</w:t>
              </w:r>
            </w:ins>
          </w:p>
          <w:p w14:paraId="1D3C1DF6" w14:textId="4A52416B" w:rsidR="002E7ABF" w:rsidRPr="005B2A3F" w:rsidDel="00011FE8" w:rsidRDefault="002E7ABF" w:rsidP="001451D2">
            <w:pPr>
              <w:pStyle w:val="BodyText"/>
              <w:jc w:val="both"/>
              <w:rPr>
                <w:del w:id="621" w:author="ERCOT" w:date="2025-10-21T15:06:00Z" w16du:dateUtc="2025-10-21T20:06:00Z"/>
              </w:rPr>
            </w:pPr>
            <w:del w:id="622" w:author="ERCOT" w:date="2025-10-21T15:06:00Z" w16du:dateUtc="2025-10-21T20:06:00Z">
              <w:r w:rsidRPr="005B2A3F" w:rsidDel="00011FE8">
                <w:delTex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265623BC" w14:textId="77777777" w:rsidR="002E7ABF" w:rsidRPr="005B2A3F" w:rsidRDefault="002E7ABF" w:rsidP="001451D2">
            <w:pPr>
              <w:pStyle w:val="ListIntroduction"/>
              <w:jc w:val="both"/>
            </w:pPr>
            <w:r w:rsidRPr="005B2A3F">
              <w:t>If to ERCOT:</w:t>
            </w:r>
          </w:p>
          <w:p w14:paraId="51A5B412" w14:textId="77777777" w:rsidR="002E7ABF" w:rsidRPr="00F72B58" w:rsidRDefault="002E7ABF" w:rsidP="001451D2">
            <w:pPr>
              <w:ind w:left="720"/>
              <w:jc w:val="both"/>
            </w:pPr>
            <w:r w:rsidRPr="00F72B58">
              <w:t>Electric Reliability Council of Texas, Inc.</w:t>
            </w:r>
          </w:p>
          <w:p w14:paraId="5CF9E909" w14:textId="77777777" w:rsidR="002E7ABF" w:rsidRPr="00F72B58" w:rsidRDefault="002E7ABF" w:rsidP="001451D2">
            <w:pPr>
              <w:ind w:left="720"/>
              <w:jc w:val="both"/>
            </w:pPr>
            <w:r w:rsidRPr="00F72B58">
              <w:t>Attn: Legal Department</w:t>
            </w:r>
          </w:p>
          <w:p w14:paraId="7A6DD795" w14:textId="77777777" w:rsidR="002E7ABF" w:rsidRPr="00F72B58" w:rsidRDefault="002E7ABF" w:rsidP="001451D2">
            <w:pPr>
              <w:ind w:left="720"/>
              <w:jc w:val="both"/>
            </w:pPr>
            <w:r w:rsidRPr="000E2E98">
              <w:t>8000 Metropolis Drive (Building E), Suite 100</w:t>
            </w:r>
          </w:p>
          <w:p w14:paraId="62F45CBF" w14:textId="77777777" w:rsidR="002E7ABF" w:rsidRPr="00F72B58" w:rsidRDefault="002E7ABF" w:rsidP="001451D2">
            <w:pPr>
              <w:ind w:left="720"/>
              <w:jc w:val="both"/>
            </w:pPr>
            <w:r w:rsidRPr="00F72B58">
              <w:t>Austin, Texas 78744</w:t>
            </w:r>
          </w:p>
          <w:p w14:paraId="539701B3" w14:textId="77777777" w:rsidR="002E7ABF" w:rsidRDefault="002E7ABF" w:rsidP="001451D2">
            <w:pPr>
              <w:ind w:left="720"/>
              <w:jc w:val="both"/>
              <w:rPr>
                <w:ins w:id="623" w:author="ERCOT" w:date="2025-10-21T15:08:00Z" w16du:dateUtc="2025-10-21T20:08:00Z"/>
              </w:rPr>
            </w:pPr>
            <w:r w:rsidRPr="00F72B58">
              <w:t xml:space="preserve">Telephone: </w:t>
            </w:r>
            <w:r w:rsidRPr="00F72B58">
              <w:tab/>
              <w:t>(512) 225-7000</w:t>
            </w:r>
          </w:p>
          <w:p w14:paraId="6D8ADBA5" w14:textId="69CE501F" w:rsidR="00011FE8" w:rsidRPr="00F72B58" w:rsidRDefault="00011FE8" w:rsidP="001451D2">
            <w:pPr>
              <w:ind w:left="720"/>
              <w:jc w:val="both"/>
            </w:pPr>
            <w:ins w:id="624" w:author="ERCOT" w:date="2025-10-21T15:08:00Z" w16du:dateUtc="2025-10-21T20:08:00Z">
              <w:r>
                <w:t>E-mail:  MPRegistration@ercot.com</w:t>
              </w:r>
            </w:ins>
          </w:p>
          <w:p w14:paraId="63290299" w14:textId="77777777" w:rsidR="002E7ABF" w:rsidRPr="00F72B58" w:rsidRDefault="002E7ABF" w:rsidP="001451D2">
            <w:pPr>
              <w:ind w:left="720"/>
              <w:jc w:val="both"/>
            </w:pPr>
            <w:del w:id="625" w:author="ERCOT" w:date="2025-10-21T15:08:00Z" w16du:dateUtc="2025-10-21T20:08:00Z">
              <w:r w:rsidRPr="00F72B58" w:rsidDel="00011FE8">
                <w:delText xml:space="preserve">Facsimile: </w:delText>
              </w:r>
              <w:r w:rsidRPr="00F72B58" w:rsidDel="00011FE8">
                <w:tab/>
                <w:delText>(512) 225-7079</w:delText>
              </w:r>
            </w:del>
          </w:p>
          <w:p w14:paraId="375587DE" w14:textId="77777777" w:rsidR="002E7ABF" w:rsidRPr="00F72B58" w:rsidRDefault="002E7ABF" w:rsidP="001451D2">
            <w:pPr>
              <w:jc w:val="both"/>
            </w:pPr>
          </w:p>
          <w:p w14:paraId="674A12C8" w14:textId="6E38AB0B" w:rsidR="002E7ABF" w:rsidRPr="005B2A3F" w:rsidRDefault="002E7ABF" w:rsidP="001451D2">
            <w:pPr>
              <w:spacing w:after="240"/>
              <w:jc w:val="both"/>
            </w:pPr>
            <w:r w:rsidRPr="005B2A3F">
              <w:t>If to Participant</w:t>
            </w:r>
            <w:ins w:id="626" w:author="ERCOT" w:date="2025-10-21T15:09:00Z" w16du:dateUtc="2025-10-21T20:09:00Z">
              <w:r w:rsidR="00011FE8">
                <w:t xml:space="preserve"> regarding a breach or Default under this Agreement, then </w:t>
              </w:r>
            </w:ins>
            <w:ins w:id="627" w:author="ERCOT" w:date="2025-11-26T11:06:00Z" w16du:dateUtc="2025-11-26T17:06:00Z">
              <w:r w:rsidR="00AC6079">
                <w:t>N</w:t>
              </w:r>
            </w:ins>
            <w:ins w:id="628" w:author="ERCOT" w:date="2025-10-21T15:09:00Z" w16du:dateUtc="2025-10-21T20:09:00Z">
              <w:r w:rsidR="00011FE8">
                <w:t>otice will be sent using Participant’s contact information  below</w:t>
              </w:r>
            </w:ins>
            <w:r w:rsidRPr="005B2A3F">
              <w:t>:</w:t>
            </w:r>
          </w:p>
          <w:p w14:paraId="1FBF7945" w14:textId="77777777" w:rsidR="002E7ABF" w:rsidRPr="008473FB" w:rsidRDefault="002E7ABF" w:rsidP="001451D2">
            <w:pPr>
              <w:pStyle w:val="VariableDefinition"/>
              <w:jc w:val="both"/>
              <w:rPr>
                <w:szCs w:val="24"/>
              </w:rPr>
            </w:pPr>
            <w:r w:rsidRPr="008473FB">
              <w:rPr>
                <w:szCs w:val="24"/>
              </w:rPr>
              <w:t>[Participant Name]</w:t>
            </w:r>
          </w:p>
          <w:p w14:paraId="0F9C1427" w14:textId="77777777" w:rsidR="002E7ABF" w:rsidRPr="008473FB" w:rsidRDefault="002E7ABF" w:rsidP="001451D2">
            <w:pPr>
              <w:pStyle w:val="VariableDefinition"/>
              <w:jc w:val="both"/>
              <w:rPr>
                <w:szCs w:val="24"/>
              </w:rPr>
            </w:pPr>
            <w:r w:rsidRPr="008473FB">
              <w:rPr>
                <w:szCs w:val="24"/>
              </w:rPr>
              <w:t>[Contact Person/Dept.]</w:t>
            </w:r>
          </w:p>
          <w:p w14:paraId="71BDC59A" w14:textId="77777777" w:rsidR="002E7ABF" w:rsidRPr="008473FB" w:rsidRDefault="002E7ABF" w:rsidP="001451D2">
            <w:pPr>
              <w:pStyle w:val="VariableDefinition"/>
              <w:jc w:val="both"/>
              <w:rPr>
                <w:szCs w:val="24"/>
              </w:rPr>
            </w:pPr>
            <w:r w:rsidRPr="008473FB">
              <w:rPr>
                <w:szCs w:val="24"/>
              </w:rPr>
              <w:t>[Street Address]</w:t>
            </w:r>
          </w:p>
          <w:p w14:paraId="18528FF2" w14:textId="77777777" w:rsidR="002E7ABF" w:rsidRPr="008473FB" w:rsidRDefault="002E7ABF" w:rsidP="001451D2">
            <w:pPr>
              <w:pStyle w:val="VariableDefinition"/>
              <w:jc w:val="both"/>
              <w:rPr>
                <w:szCs w:val="24"/>
              </w:rPr>
            </w:pPr>
            <w:r w:rsidRPr="008473FB">
              <w:rPr>
                <w:szCs w:val="24"/>
              </w:rPr>
              <w:t>[City, State Zip]</w:t>
            </w:r>
          </w:p>
          <w:p w14:paraId="3268F914" w14:textId="77777777" w:rsidR="002E7ABF" w:rsidRPr="008473FB" w:rsidRDefault="002E7ABF" w:rsidP="001451D2">
            <w:pPr>
              <w:pStyle w:val="VariableDefinition"/>
              <w:jc w:val="both"/>
              <w:rPr>
                <w:szCs w:val="24"/>
              </w:rPr>
            </w:pPr>
            <w:r w:rsidRPr="008473FB">
              <w:rPr>
                <w:szCs w:val="24"/>
              </w:rPr>
              <w:t>[Telephone]</w:t>
            </w:r>
          </w:p>
          <w:p w14:paraId="002836A8" w14:textId="223CFA62" w:rsidR="002E7ABF" w:rsidRDefault="002E7ABF" w:rsidP="001451D2">
            <w:pPr>
              <w:pStyle w:val="VariableDefinition"/>
              <w:jc w:val="both"/>
              <w:rPr>
                <w:ins w:id="629" w:author="ERCOT" w:date="2025-10-21T15:09:00Z" w16du:dateUtc="2025-10-21T20:09:00Z"/>
                <w:szCs w:val="24"/>
              </w:rPr>
            </w:pPr>
            <w:r w:rsidRPr="008473FB">
              <w:rPr>
                <w:szCs w:val="24"/>
              </w:rPr>
              <w:t>[</w:t>
            </w:r>
            <w:del w:id="630" w:author="ERCOT" w:date="2025-10-21T15:09:00Z" w16du:dateUtc="2025-10-21T20:09:00Z">
              <w:r w:rsidRPr="008473FB" w:rsidDel="00011FE8">
                <w:rPr>
                  <w:szCs w:val="24"/>
                </w:rPr>
                <w:delText>Facsimile</w:delText>
              </w:r>
            </w:del>
            <w:ins w:id="631" w:author="ERCOT" w:date="2025-10-21T15:09:00Z" w16du:dateUtc="2025-10-21T20:09:00Z">
              <w:r w:rsidR="00011FE8" w:rsidRPr="008473FB">
                <w:rPr>
                  <w:szCs w:val="24"/>
                </w:rPr>
                <w:t>E-mail Address</w:t>
              </w:r>
            </w:ins>
            <w:r w:rsidRPr="008473FB">
              <w:rPr>
                <w:szCs w:val="24"/>
              </w:rPr>
              <w:t>]</w:t>
            </w:r>
          </w:p>
          <w:p w14:paraId="1E93A2D8" w14:textId="77777777" w:rsidR="00011FE8" w:rsidRDefault="00011FE8" w:rsidP="001451D2">
            <w:pPr>
              <w:pStyle w:val="VariableDefinition"/>
              <w:jc w:val="both"/>
              <w:rPr>
                <w:ins w:id="632" w:author="ERCOT" w:date="2025-10-21T15:09:00Z" w16du:dateUtc="2025-10-21T20:09:00Z"/>
                <w:szCs w:val="24"/>
              </w:rPr>
            </w:pPr>
          </w:p>
          <w:p w14:paraId="1E20FADB" w14:textId="3E33EB37" w:rsidR="00011FE8" w:rsidRPr="005B2A3F" w:rsidDel="003E1167" w:rsidRDefault="003E1167" w:rsidP="008473FB">
            <w:pPr>
              <w:pStyle w:val="VariableDefinition"/>
              <w:ind w:left="0" w:firstLine="0"/>
              <w:jc w:val="both"/>
              <w:rPr>
                <w:del w:id="633" w:author="ERCOT" w:date="2025-11-21T11:45:00Z" w16du:dateUtc="2025-11-21T17:45:00Z"/>
              </w:rPr>
            </w:pPr>
            <w:ins w:id="634" w:author="ERCOT" w:date="2025-11-21T11:45:00Z" w16du:dateUtc="2025-11-21T17:45:00Z">
              <w:r w:rsidRPr="00545275">
                <w:lastRenderedPageBreak/>
                <w:t>Participant may amend its contact information under this Agreement by submitting</w:t>
              </w:r>
              <w:r>
                <w:t xml:space="preserve"> a Notice of Change of Information (NCI) form (Section 23, Form E, Notice of Change of Information) to ERCOT.</w:t>
              </w:r>
              <w:r w:rsidRPr="00545275">
                <w:t xml:space="preserve"> </w:t>
              </w:r>
            </w:ins>
          </w:p>
          <w:p w14:paraId="21C57BF6" w14:textId="77777777" w:rsidR="002E7ABF" w:rsidRPr="00F72B58" w:rsidRDefault="002E7ABF" w:rsidP="001451D2">
            <w:pPr>
              <w:pStyle w:val="OutlineL1"/>
              <w:tabs>
                <w:tab w:val="clear" w:pos="720"/>
              </w:tabs>
              <w:spacing w:before="120" w:after="120"/>
              <w:ind w:left="0" w:firstLine="0"/>
              <w:jc w:val="both"/>
              <w:rPr>
                <w:u w:val="single"/>
              </w:rPr>
            </w:pPr>
            <w:r w:rsidRPr="00F72B58">
              <w:rPr>
                <w:u w:val="single"/>
              </w:rPr>
              <w:t xml:space="preserve">Section 2.  Definitions. </w:t>
            </w:r>
          </w:p>
          <w:p w14:paraId="3031574C" w14:textId="77777777" w:rsidR="002E7ABF" w:rsidRPr="00F72B58" w:rsidRDefault="002E7ABF" w:rsidP="001451D2">
            <w:pPr>
              <w:pStyle w:val="OutlineL2"/>
              <w:numPr>
                <w:ilvl w:val="0"/>
                <w:numId w:val="0"/>
              </w:numPr>
              <w:spacing w:before="120" w:after="120"/>
              <w:ind w:left="720" w:hanging="720"/>
              <w:jc w:val="both"/>
            </w:pPr>
            <w:r w:rsidRPr="00F72B58">
              <w:t>A.</w:t>
            </w:r>
            <w:r w:rsidRPr="00F72B58">
              <w:tab/>
              <w:t xml:space="preserve">Unless </w:t>
            </w:r>
            <w:r w:rsidRPr="005B2A3F">
              <w:t xml:space="preserve">herein </w:t>
            </w:r>
            <w:r w:rsidRPr="00F72B58">
              <w:t xml:space="preserve">defined, all definitions and acronyms found in the ERCOT Protocols shall </w:t>
            </w:r>
            <w:r w:rsidRPr="005B2A3F">
              <w:t>be incorporated by reference in</w:t>
            </w:r>
            <w:r w:rsidRPr="00F72B58">
              <w:t xml:space="preserve">to this Agreement. </w:t>
            </w:r>
          </w:p>
          <w:p w14:paraId="6FEED90C" w14:textId="5C111E39" w:rsidR="002E7ABF" w:rsidRPr="00F72B58" w:rsidDel="00011FE8" w:rsidRDefault="002E7ABF" w:rsidP="001451D2">
            <w:pPr>
              <w:pStyle w:val="NumContinue"/>
              <w:spacing w:before="120" w:after="120"/>
              <w:ind w:left="720" w:hanging="720"/>
              <w:jc w:val="both"/>
              <w:rPr>
                <w:del w:id="635" w:author="ERCOT" w:date="2025-10-21T15:10:00Z" w16du:dateUtc="2025-10-21T20:10:00Z"/>
              </w:rPr>
            </w:pPr>
            <w:del w:id="636" w:author="ERCOT" w:date="2025-10-21T15:10:00Z" w16du:dateUtc="2025-10-21T20:10:00Z">
              <w:r w:rsidRPr="00F72B58" w:rsidDel="00011FE8">
                <w:delText>B.</w:delText>
              </w:r>
              <w:r w:rsidRPr="00F72B58" w:rsidDel="00011FE8">
                <w:tab/>
              </w:r>
              <w:r w:rsidRPr="005B2A3F" w:rsidDel="00011FE8">
                <w:delText xml:space="preserve">“ERCOT Protocols” shall mean the document adopted by ERCOT, including any attachments or exhibits referenced in that document, as amended from time to time, that contains the scheduling, operating, planning, reliability, and </w:delText>
              </w:r>
              <w:r w:rsidDel="00011FE8">
                <w:delText>S</w:delText>
              </w:r>
              <w:r w:rsidRPr="005B2A3F" w:rsidDel="00011FE8">
                <w:delText xml:space="preserve">ettlement (including </w:delText>
              </w:r>
              <w:r w:rsidDel="00011FE8">
                <w:delText>C</w:delText>
              </w:r>
              <w:r w:rsidRPr="005B2A3F" w:rsidDel="00011FE8">
                <w:delText>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delText>
              </w:r>
            </w:del>
          </w:p>
          <w:p w14:paraId="3909846A" w14:textId="77777777" w:rsidR="002E7ABF" w:rsidRPr="00F72B58" w:rsidRDefault="002E7ABF" w:rsidP="001451D2">
            <w:pPr>
              <w:pStyle w:val="OutlineL1"/>
              <w:tabs>
                <w:tab w:val="clear" w:pos="720"/>
              </w:tabs>
              <w:spacing w:before="120" w:after="120"/>
              <w:ind w:left="0" w:firstLine="0"/>
              <w:jc w:val="both"/>
              <w:rPr>
                <w:i/>
                <w:u w:val="single"/>
              </w:rPr>
            </w:pPr>
            <w:r w:rsidRPr="00F72B58">
              <w:rPr>
                <w:u w:val="single"/>
              </w:rPr>
              <w:t>Section 3. Term and Termination.</w:t>
            </w:r>
          </w:p>
          <w:p w14:paraId="3D29B571" w14:textId="77777777" w:rsidR="002E7ABF" w:rsidRPr="00F72B58" w:rsidRDefault="002E7ABF" w:rsidP="001451D2">
            <w:pPr>
              <w:pStyle w:val="OutlineL2"/>
              <w:numPr>
                <w:ilvl w:val="0"/>
                <w:numId w:val="0"/>
              </w:numPr>
              <w:spacing w:before="120" w:after="120"/>
              <w:ind w:left="720" w:hanging="720"/>
              <w:jc w:val="both"/>
              <w:outlineLvl w:val="9"/>
              <w:rPr>
                <w:spacing w:val="-3"/>
              </w:rPr>
            </w:pPr>
            <w:r w:rsidRPr="00F72B58">
              <w:t>A.</w:t>
            </w:r>
            <w:r w:rsidRPr="00F72B58">
              <w:tab/>
            </w:r>
            <w:r w:rsidRPr="00F72B58">
              <w:rPr>
                <w:u w:val="single"/>
              </w:rPr>
              <w:t>Term.</w:t>
            </w:r>
            <w:r w:rsidRPr="00F72B58">
              <w:t xml:space="preserve">  </w:t>
            </w:r>
            <w:r w:rsidRPr="00F72B58">
              <w:rPr>
                <w:spacing w:val="-3"/>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B2A3F">
              <w:t xml:space="preserve">then </w:t>
            </w:r>
            <w:r w:rsidRPr="00F72B58">
              <w:rPr>
                <w:spacing w:val="-3"/>
              </w:rPr>
              <w:t>this Agreement will terminate upon the effective date of the replacement agreement</w:t>
            </w:r>
            <w:r w:rsidRPr="005B2A3F">
              <w:t xml:space="preserve"> This Agreement may also be terminated during the Initial Term or the then-current Renewal Term in accordance with this Agreement.</w:t>
            </w:r>
          </w:p>
          <w:p w14:paraId="04228F37" w14:textId="77777777" w:rsidR="002E7ABF" w:rsidRPr="00F72B58" w:rsidRDefault="002E7ABF" w:rsidP="001451D2">
            <w:pPr>
              <w:pStyle w:val="NumContinue"/>
              <w:spacing w:before="120" w:after="120"/>
              <w:ind w:firstLine="0"/>
              <w:jc w:val="both"/>
            </w:pPr>
            <w:r w:rsidRPr="00F72B58">
              <w:t>B.</w:t>
            </w:r>
            <w:r w:rsidRPr="00F72B58">
              <w:tab/>
            </w:r>
            <w:r w:rsidRPr="00F72B58">
              <w:rPr>
                <w:u w:val="single"/>
              </w:rPr>
              <w:t>Termination by Participant.</w:t>
            </w:r>
            <w:r w:rsidRPr="00F72B58">
              <w:t xml:space="preserve"> Participant may, at its option, terminate this Agreement: </w:t>
            </w:r>
          </w:p>
          <w:p w14:paraId="3CDCD851" w14:textId="77777777" w:rsidR="002E7ABF" w:rsidRPr="005B2A3F" w:rsidRDefault="002E7ABF" w:rsidP="001451D2">
            <w:pPr>
              <w:pStyle w:val="NumContinue"/>
              <w:spacing w:before="120" w:after="120"/>
              <w:ind w:left="1440" w:hanging="720"/>
              <w:jc w:val="both"/>
            </w:pPr>
            <w:r w:rsidRPr="00F72B58">
              <w:t xml:space="preserve">(1) </w:t>
            </w:r>
            <w:r w:rsidRPr="00F72B58">
              <w:tab/>
              <w:t>Immediately upo</w:t>
            </w:r>
            <w:r w:rsidRPr="005B2A3F">
              <w:t>n the failure of ERCOT to continue to be certified by the PUCT as the Independent Organization under PURA §39.151 without the immediate certification of another Independent Organization under PURA §39.151;</w:t>
            </w:r>
          </w:p>
          <w:p w14:paraId="7F63831F" w14:textId="77777777" w:rsidR="002E7ABF" w:rsidRPr="005B2A3F" w:rsidRDefault="002E7ABF" w:rsidP="001451D2">
            <w:pPr>
              <w:pStyle w:val="NumContinue"/>
              <w:spacing w:before="120" w:after="120"/>
              <w:ind w:left="1440" w:hanging="720"/>
              <w:jc w:val="both"/>
            </w:pPr>
            <w:r w:rsidRPr="00F72B58">
              <w:t xml:space="preserve">(2) </w:t>
            </w:r>
            <w:r w:rsidRPr="00F72B58">
              <w:tab/>
              <w:t xml:space="preserve">If the “REC Account Holder” box is checked in Section A. of the </w:t>
            </w:r>
            <w:r w:rsidRPr="00F72B58">
              <w:rPr>
                <w:i/>
              </w:rPr>
              <w:t>Recitals</w:t>
            </w:r>
            <w:r w:rsidRPr="00F72B58">
              <w:t xml:space="preserve"> section of this Agreement, </w:t>
            </w:r>
            <w:r w:rsidRPr="005B2A3F">
              <w:t>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27AA4B74" w14:textId="77777777" w:rsidR="002E7ABF" w:rsidRPr="00F72B58" w:rsidRDefault="002E7ABF" w:rsidP="001451D2">
            <w:pPr>
              <w:pStyle w:val="NumContinue"/>
              <w:spacing w:before="120" w:after="120"/>
              <w:ind w:left="1440" w:hanging="720"/>
              <w:jc w:val="both"/>
            </w:pPr>
            <w:r w:rsidRPr="00F72B58">
              <w:t>(3)</w:t>
            </w:r>
            <w:r w:rsidRPr="00F72B58">
              <w:tab/>
              <w:t>For any other reason at any time upon thirty days written notice to ERCOT.</w:t>
            </w:r>
          </w:p>
          <w:p w14:paraId="5186E923" w14:textId="1FFDEF25" w:rsidR="00011FE8" w:rsidRPr="00F72B58" w:rsidRDefault="00011FE8" w:rsidP="00011FE8">
            <w:pPr>
              <w:pStyle w:val="NumContinue"/>
              <w:spacing w:before="120" w:after="120"/>
              <w:ind w:firstLine="0"/>
              <w:jc w:val="both"/>
              <w:rPr>
                <w:ins w:id="637" w:author="ERCOT" w:date="2025-10-21T15:10:00Z" w16du:dateUtc="2025-10-21T20:10:00Z"/>
              </w:rPr>
            </w:pPr>
            <w:ins w:id="638" w:author="ERCOT" w:date="2025-10-21T15:10:00Z" w16du:dateUtc="2025-10-21T20:10:00Z">
              <w:r>
                <w:t xml:space="preserve">C.        Termination by ERCOT. ERCOT may terminate this Agreement in accordance with the      </w:t>
              </w:r>
            </w:ins>
            <w:ins w:id="639" w:author="ERCOT" w:date="2025-10-21T15:11:00Z" w16du:dateUtc="2025-10-21T20:11:00Z">
              <w:r>
                <w:tab/>
              </w:r>
            </w:ins>
            <w:ins w:id="640" w:author="ERCOT" w:date="2025-10-21T15:10:00Z" w16du:dateUtc="2025-10-21T20:10:00Z">
              <w:r>
                <w:t>Default provisions in Section 16</w:t>
              </w:r>
            </w:ins>
            <w:ins w:id="641" w:author="ERCOT" w:date="2025-10-21T15:11:00Z" w16du:dateUtc="2025-10-21T20:11:00Z">
              <w:r>
                <w:t xml:space="preserve">, Registration and Qualification of Market </w:t>
              </w:r>
              <w:r>
                <w:tab/>
                <w:t>Participants</w:t>
              </w:r>
            </w:ins>
            <w:ins w:id="642" w:author="ERCOT" w:date="2025-10-21T15:10:00Z" w16du:dateUtc="2025-10-21T20:10:00Z">
              <w:r>
                <w:t xml:space="preserve">. </w:t>
              </w:r>
            </w:ins>
          </w:p>
          <w:p w14:paraId="4B1D591D" w14:textId="18953F02" w:rsidR="002E7ABF" w:rsidRPr="00F72B58" w:rsidRDefault="00011FE8" w:rsidP="001451D2">
            <w:pPr>
              <w:pStyle w:val="OutlineL1"/>
              <w:keepNext w:val="0"/>
              <w:tabs>
                <w:tab w:val="clear" w:pos="720"/>
              </w:tabs>
              <w:spacing w:before="120" w:after="120"/>
              <w:ind w:hanging="720"/>
              <w:jc w:val="both"/>
              <w:rPr>
                <w:u w:val="single"/>
              </w:rPr>
            </w:pPr>
            <w:ins w:id="643" w:author="ERCOT" w:date="2025-10-21T15:12:00Z" w16du:dateUtc="2025-10-21T20:12:00Z">
              <w:r>
                <w:t>D</w:t>
              </w:r>
            </w:ins>
            <w:del w:id="644" w:author="ERCOT" w:date="2025-10-21T15:12:00Z" w16du:dateUtc="2025-10-21T20:12:00Z">
              <w:r w:rsidR="002E7ABF" w:rsidRPr="005B2A3F" w:rsidDel="00011FE8">
                <w:delText>C</w:delText>
              </w:r>
            </w:del>
            <w:r w:rsidR="002E7ABF" w:rsidRPr="005B2A3F">
              <w:t>.</w:t>
            </w:r>
            <w:r w:rsidR="002E7ABF" w:rsidRPr="005B2A3F">
              <w:tab/>
            </w:r>
            <w:r w:rsidR="002E7ABF" w:rsidRPr="005B2A3F">
              <w:rPr>
                <w:u w:val="single"/>
              </w:rPr>
              <w:t>Effect of Termination and Survival of Terms.</w:t>
            </w:r>
            <w:r w:rsidR="002E7ABF" w:rsidRPr="005B2A3F">
              <w:t xml:space="preserve">  If this Agreement is terminated by a Party pursuant to the </w:t>
            </w:r>
            <w:r w:rsidR="002E7ABF" w:rsidRPr="00F72B58">
              <w:t>terms</w:t>
            </w:r>
            <w:r w:rsidR="002E7ABF" w:rsidRPr="005B2A3F">
              <w:t xml:space="preserve"> hereof</w:t>
            </w:r>
            <w:r w:rsidR="002E7ABF" w:rsidRPr="00F72B58">
              <w:t xml:space="preserve">, </w:t>
            </w:r>
            <w:r w:rsidR="002E7ABF" w:rsidRPr="00F72B58">
              <w:rPr>
                <w:spacing w:val="-3"/>
              </w:rPr>
              <w:t xml:space="preserve">the rights and obligations of the Parties hereunder shall </w:t>
            </w:r>
            <w:r w:rsidR="002E7ABF" w:rsidRPr="00F72B58">
              <w:rPr>
                <w:spacing w:val="-3"/>
              </w:rPr>
              <w:lastRenderedPageBreak/>
              <w:t>terminate, except that the rights and obligations of the Parties</w:t>
            </w:r>
            <w:ins w:id="645" w:author="ERCOT" w:date="2025-10-21T15:12:00Z" w16du:dateUtc="2025-10-21T20:12:00Z">
              <w:r>
                <w:rPr>
                  <w:spacing w:val="-3"/>
                </w:rPr>
                <w:t xml:space="preserve"> </w:t>
              </w:r>
            </w:ins>
            <w:ins w:id="646" w:author="ERCOT" w:date="2025-10-21T15:13:00Z" w16du:dateUtc="2025-10-21T20:13:00Z">
              <w:r>
                <w:rPr>
                  <w:spacing w:val="-3"/>
                </w:rPr>
                <w:t>u</w:t>
              </w:r>
            </w:ins>
            <w:ins w:id="647" w:author="ERCOT" w:date="2025-10-21T15:12:00Z" w16du:dateUtc="2025-10-21T20:12:00Z">
              <w:r>
                <w:rPr>
                  <w:spacing w:val="-3"/>
                </w:rPr>
                <w:t>nder Sections 8, 9, and 10 of</w:t>
              </w:r>
            </w:ins>
            <w:r w:rsidR="002E7ABF" w:rsidRPr="00F72B58">
              <w:rPr>
                <w:spacing w:val="-3"/>
              </w:rPr>
              <w:t xml:space="preserve"> that have accrued under this Agreement </w:t>
            </w:r>
            <w:del w:id="648" w:author="ERCOT" w:date="2025-10-21T15:12:00Z" w16du:dateUtc="2025-10-21T20:12:00Z">
              <w:r w:rsidR="002E7ABF" w:rsidRPr="00F72B58" w:rsidDel="00011FE8">
                <w:rPr>
                  <w:spacing w:val="-3"/>
                </w:rPr>
                <w:delText xml:space="preserve">prior to the date of termination </w:delText>
              </w:r>
            </w:del>
            <w:r w:rsidR="002E7ABF" w:rsidRPr="00F72B58">
              <w:rPr>
                <w:spacing w:val="-3"/>
              </w:rPr>
              <w:t xml:space="preserve">shall survive. </w:t>
            </w:r>
          </w:p>
          <w:p w14:paraId="3FF07B50" w14:textId="77777777" w:rsidR="002E7ABF" w:rsidRPr="00F72B58" w:rsidRDefault="002E7ABF" w:rsidP="001451D2">
            <w:pPr>
              <w:pStyle w:val="OutlineL1"/>
              <w:keepNext w:val="0"/>
              <w:tabs>
                <w:tab w:val="clear" w:pos="720"/>
              </w:tabs>
              <w:spacing w:before="120" w:after="120"/>
              <w:ind w:left="0" w:firstLine="0"/>
              <w:jc w:val="both"/>
              <w:rPr>
                <w:u w:val="single"/>
              </w:rPr>
            </w:pPr>
            <w:r w:rsidRPr="00F72B58">
              <w:rPr>
                <w:u w:val="single"/>
              </w:rPr>
              <w:t>Section 4. Representations, Warranties, and Covenants.</w:t>
            </w:r>
          </w:p>
          <w:p w14:paraId="07B7745F" w14:textId="77777777" w:rsidR="002E7ABF" w:rsidRPr="00F72B58" w:rsidRDefault="002E7ABF" w:rsidP="001451D2">
            <w:pPr>
              <w:pStyle w:val="List"/>
              <w:spacing w:before="120" w:after="120"/>
              <w:ind w:left="0" w:firstLine="0"/>
              <w:jc w:val="both"/>
            </w:pPr>
            <w:r w:rsidRPr="00F72B58">
              <w:t>A.</w:t>
            </w:r>
            <w:r w:rsidRPr="00F72B58">
              <w:tab/>
            </w:r>
            <w:r w:rsidRPr="00F72B58">
              <w:rPr>
                <w:u w:val="single"/>
              </w:rPr>
              <w:t>Participant represents, warrants, and covenants that</w:t>
            </w:r>
            <w:r w:rsidRPr="00F72B58">
              <w:t xml:space="preserve">: </w:t>
            </w:r>
          </w:p>
          <w:p w14:paraId="23F81EDB" w14:textId="77777777" w:rsidR="002E7ABF" w:rsidRPr="005B2A3F" w:rsidRDefault="002E7ABF" w:rsidP="001451D2">
            <w:pPr>
              <w:pStyle w:val="List"/>
              <w:spacing w:before="120" w:after="120"/>
              <w:ind w:left="1440"/>
              <w:jc w:val="both"/>
            </w:pPr>
            <w:r w:rsidRPr="005B2A3F">
              <w:t>(1)</w:t>
            </w:r>
            <w:r w:rsidRPr="005B2A3F">
              <w:tab/>
              <w:t>Participant is duly organized, validly existing and in good standing under the laws of the jurisdiction under which it is organized and is authorized to do business in Texas;</w:t>
            </w:r>
          </w:p>
          <w:p w14:paraId="00C46FD5" w14:textId="77777777" w:rsidR="002E7ABF" w:rsidRPr="00F72B58" w:rsidRDefault="002E7ABF" w:rsidP="001451D2">
            <w:pPr>
              <w:pStyle w:val="List"/>
              <w:spacing w:before="120" w:after="120"/>
              <w:ind w:left="1440"/>
              <w:jc w:val="both"/>
            </w:pPr>
            <w:r w:rsidRPr="005B2A3F">
              <w:t>(2)</w:t>
            </w:r>
            <w:r w:rsidRPr="005B2A3F">
              <w:tab/>
              <w:t>Participant has full power and authority to enter into this Agreement and perform all obligations, representations, warranties and covenants under this Agreement;</w:t>
            </w:r>
          </w:p>
          <w:p w14:paraId="0B0301AB" w14:textId="77777777" w:rsidR="002E7ABF" w:rsidRPr="00F72B58" w:rsidRDefault="002E7ABF" w:rsidP="001451D2">
            <w:pPr>
              <w:keepLines/>
              <w:spacing w:before="120" w:after="120"/>
              <w:ind w:left="1440" w:hanging="720"/>
              <w:jc w:val="both"/>
            </w:pPr>
            <w:r w:rsidRPr="00F72B58">
              <w:t>(3)</w:t>
            </w:r>
            <w:r w:rsidRPr="00F72B58">
              <w:tab/>
              <w:t xml:space="preserve">Participant’s past, present and future agreements or </w:t>
            </w:r>
            <w:r w:rsidRPr="005B2A3F">
              <w:t xml:space="preserve">Participant’s </w:t>
            </w:r>
            <w:r w:rsidRPr="00F72B58">
              <w:t>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0D63B4F2" w14:textId="7DAF222A" w:rsidR="002E7ABF" w:rsidRPr="005B2A3F" w:rsidRDefault="002E7ABF" w:rsidP="001451D2">
            <w:pPr>
              <w:spacing w:before="120" w:after="120"/>
              <w:ind w:left="1440" w:hanging="720"/>
              <w:jc w:val="both"/>
            </w:pPr>
            <w:r w:rsidRPr="00F72B58">
              <w:t>(4)</w:t>
            </w:r>
            <w:r w:rsidRPr="00F72B58">
              <w:tab/>
            </w:r>
            <w:del w:id="649" w:author="ERCOT" w:date="2025-11-21T11:46:00Z" w16du:dateUtc="2025-11-21T17:46:00Z">
              <w:r w:rsidRPr="00F72B58" w:rsidDel="000E53CC">
                <w:delText xml:space="preserve">Market </w:delText>
              </w:r>
            </w:del>
            <w:r w:rsidRPr="00F72B58">
              <w:t xml:space="preserve">Participant’s execution, delivery and performance of this Agreement </w:t>
            </w:r>
            <w:r w:rsidRPr="005B2A3F">
              <w:t xml:space="preserve">by Participant </w:t>
            </w:r>
            <w:r w:rsidRPr="00F72B58">
              <w:t>have been duly authorized by all requisite action of its governing body;</w:t>
            </w:r>
          </w:p>
          <w:p w14:paraId="45217341" w14:textId="77777777" w:rsidR="002E7ABF" w:rsidRPr="005B2A3F" w:rsidRDefault="002E7ABF" w:rsidP="001451D2">
            <w:pPr>
              <w:tabs>
                <w:tab w:val="num" w:pos="630"/>
                <w:tab w:val="num" w:pos="1440"/>
              </w:tabs>
              <w:spacing w:before="120" w:after="120"/>
              <w:ind w:left="1440" w:hanging="720"/>
              <w:jc w:val="both"/>
            </w:pPr>
            <w:r w:rsidRPr="005B2A3F">
              <w:t>(5)</w:t>
            </w:r>
            <w:r w:rsidRPr="005B2A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2F4F63D0" w14:textId="77777777" w:rsidR="002E7ABF" w:rsidRPr="00F72B58" w:rsidRDefault="002E7ABF" w:rsidP="001451D2">
            <w:pPr>
              <w:tabs>
                <w:tab w:val="num" w:pos="630"/>
                <w:tab w:val="num" w:pos="1440"/>
              </w:tabs>
              <w:spacing w:before="120" w:after="120"/>
              <w:ind w:left="1440" w:hanging="720"/>
              <w:jc w:val="both"/>
            </w:pPr>
            <w:r w:rsidRPr="005B2A3F">
              <w:t>(6)</w:t>
            </w:r>
            <w:r w:rsidRPr="00F72B58">
              <w:tab/>
              <w:t xml:space="preserve">If any </w:t>
            </w:r>
            <w:r w:rsidRPr="005B2A3F">
              <w:t>Defaults are disclosed on any such exhibit mentioned in subsection 4(A)(5)</w:t>
            </w:r>
            <w:r w:rsidRPr="00F72B58">
              <w:t xml:space="preserve">, either (a) </w:t>
            </w:r>
            <w:r w:rsidRPr="005B2A3F">
              <w:t>ERCOT</w:t>
            </w:r>
            <w:r w:rsidRPr="00F72B58">
              <w:t xml:space="preserve"> has </w:t>
            </w:r>
            <w:r w:rsidRPr="005B2A3F">
              <w:t xml:space="preserve">been </w:t>
            </w:r>
            <w:r w:rsidRPr="00F72B58">
              <w:t xml:space="preserve">paid, before execution of this Agreement, all sums due to </w:t>
            </w:r>
            <w:r w:rsidRPr="005B2A3F">
              <w:t xml:space="preserve">it </w:t>
            </w:r>
            <w:r w:rsidRPr="00F72B58">
              <w:t xml:space="preserve">in </w:t>
            </w:r>
            <w:r w:rsidRPr="005B2A3F">
              <w:t xml:space="preserve">relation to such </w:t>
            </w:r>
            <w:r w:rsidRPr="00F72B58">
              <w:t xml:space="preserve">Prior Agreement, or (b) ERCOT, in its reasonable judgment, has determined that this Agreement </w:t>
            </w:r>
            <w:r w:rsidRPr="005B2A3F">
              <w:t xml:space="preserve">is necessary </w:t>
            </w:r>
            <w:r w:rsidRPr="00F72B58">
              <w:t xml:space="preserve">for system reliability and Participant has made alternate arrangements satisfactory to ERCOT </w:t>
            </w:r>
            <w:r w:rsidRPr="005B2A3F">
              <w:t>for the resolution of</w:t>
            </w:r>
            <w:r w:rsidRPr="00F72B58">
              <w:t xml:space="preserve"> the Default under the Prior Agreement;</w:t>
            </w:r>
          </w:p>
          <w:p w14:paraId="13B4E09B" w14:textId="77777777" w:rsidR="002E7ABF" w:rsidRPr="00F72B58" w:rsidRDefault="002E7ABF" w:rsidP="001451D2">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t>(7)</w:t>
            </w:r>
            <w:r w:rsidRPr="00F72B58">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1D195D12" w14:textId="77777777" w:rsidR="002E7ABF" w:rsidRPr="005B2A3F" w:rsidRDefault="002E7ABF" w:rsidP="001451D2">
            <w:pPr>
              <w:pStyle w:val="AppellateL3"/>
              <w:numPr>
                <w:ilvl w:val="0"/>
                <w:numId w:val="0"/>
              </w:numPr>
              <w:tabs>
                <w:tab w:val="left" w:pos="-984"/>
                <w:tab w:val="left" w:pos="-720"/>
                <w:tab w:val="left" w:pos="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outlineLvl w:val="9"/>
            </w:pPr>
            <w:r w:rsidRPr="00F72B58">
              <w:t>(8)</w:t>
            </w:r>
            <w:r w:rsidRPr="00F72B58">
              <w:tab/>
              <w:t>Participant is not in violation of any laws, ordinances, or governmental rules, regulations or order of any Governmental Authority or arbitration board materially affecting performance of this Agreement and to which it is subject;</w:t>
            </w:r>
          </w:p>
          <w:p w14:paraId="71144F4E" w14:textId="77777777" w:rsidR="002E7ABF" w:rsidRPr="00F72B58" w:rsidRDefault="002E7ABF" w:rsidP="001451D2">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rPr>
                <w:spacing w:val="2"/>
              </w:rPr>
              <w:t>(9)</w:t>
            </w:r>
            <w:r w:rsidRPr="00F72B58">
              <w:rPr>
                <w:spacing w:val="2"/>
              </w:rPr>
              <w:tab/>
              <w:t>Participant is not Bankrupt, does not contemplate becoming Bankrupt nor, to its knowledge, will become Bankrupt</w:t>
            </w:r>
            <w:r w:rsidRPr="00F72B58">
              <w:t xml:space="preserve">; </w:t>
            </w:r>
          </w:p>
          <w:p w14:paraId="33336663" w14:textId="77777777" w:rsidR="002E7ABF" w:rsidRPr="005B2A3F" w:rsidRDefault="002E7ABF" w:rsidP="001451D2">
            <w:pPr>
              <w:pStyle w:val="BodyText3"/>
              <w:tabs>
                <w:tab w:val="num" w:pos="1440"/>
              </w:tabs>
              <w:spacing w:before="120"/>
              <w:ind w:left="1440" w:hanging="720"/>
            </w:pPr>
            <w:r w:rsidRPr="00F72B58">
              <w:t>(</w:t>
            </w:r>
            <w:r w:rsidRPr="0026257D">
              <w:rPr>
                <w:spacing w:val="2"/>
                <w:sz w:val="24"/>
                <w:szCs w:val="24"/>
              </w:rPr>
              <w:t>10)</w:t>
            </w:r>
            <w:r w:rsidRPr="0026257D">
              <w:rPr>
                <w:spacing w:val="2"/>
                <w:sz w:val="24"/>
                <w:szCs w:val="24"/>
              </w:rPr>
              <w:tab/>
              <w:t>Participant acknowledges that it has received and is familiar with the ERCOT Protocols; and</w:t>
            </w:r>
          </w:p>
          <w:p w14:paraId="55EBB1F7" w14:textId="77777777" w:rsidR="002E7ABF" w:rsidRPr="00F72B58" w:rsidRDefault="002E7ABF" w:rsidP="001451D2">
            <w:pPr>
              <w:pStyle w:val="List2"/>
              <w:spacing w:before="120" w:after="120"/>
              <w:jc w:val="both"/>
            </w:pPr>
            <w:r w:rsidRPr="005B2A3F">
              <w:lastRenderedPageBreak/>
              <w:t>(11)</w:t>
            </w:r>
            <w:r w:rsidRPr="005B2A3F">
              <w:tab/>
            </w:r>
            <w:r w:rsidRPr="00F72B58">
              <w:t xml:space="preserve">Participant acknowledges and affirms that the foregoing representations, warranties and covenants </w:t>
            </w:r>
            <w:r w:rsidRPr="005B2A3F">
              <w:t>are continuing in nature</w:t>
            </w:r>
            <w:r w:rsidRPr="005B2A3F">
              <w:rPr>
                <w:sz w:val="22"/>
              </w:rPr>
              <w:t xml:space="preserve"> throughout </w:t>
            </w:r>
            <w:r w:rsidRPr="005B2A3F">
              <w:t xml:space="preserve">the term of </w:t>
            </w:r>
            <w:r w:rsidRPr="005B2A3F">
              <w:rPr>
                <w:sz w:val="22"/>
              </w:rPr>
              <w:t>this Agreement</w:t>
            </w:r>
            <w:r w:rsidRPr="005B2A3F">
              <w:t>.  For purposes of this Section, “materially affecting performance” means resulting in a materially adverse effect on Participant’s performance of its obligations under this Agreement.</w:t>
            </w:r>
          </w:p>
          <w:p w14:paraId="4E172DF1" w14:textId="77777777" w:rsidR="002E7ABF" w:rsidRPr="00F72B58" w:rsidRDefault="002E7ABF" w:rsidP="001451D2">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F72B58">
              <w:t>B.</w:t>
            </w:r>
            <w:r w:rsidRPr="00F72B58">
              <w:tab/>
            </w:r>
            <w:r w:rsidRPr="00F72B58">
              <w:rPr>
                <w:u w:val="single"/>
              </w:rPr>
              <w:t>ERCOT represents, warrants and covenants that:</w:t>
            </w:r>
          </w:p>
          <w:p w14:paraId="6A4A4EE4" w14:textId="77777777" w:rsidR="002E7ABF" w:rsidRPr="00F72B58" w:rsidRDefault="002E7ABF" w:rsidP="001451D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B2A3F">
              <w:t>(1)</w:t>
            </w:r>
            <w:r w:rsidRPr="005B2A3F">
              <w:tab/>
              <w:t>ERCOT is the Independent Organization certified under PURA §39.151 for the ERCOT Region;</w:t>
            </w:r>
          </w:p>
          <w:p w14:paraId="3FC16096" w14:textId="77777777" w:rsidR="002E7ABF" w:rsidRPr="005B2A3F" w:rsidRDefault="002E7ABF" w:rsidP="001451D2">
            <w:pPr>
              <w:pStyle w:val="OutlineL2"/>
              <w:numPr>
                <w:ilvl w:val="0"/>
                <w:numId w:val="0"/>
              </w:numPr>
              <w:tabs>
                <w:tab w:val="left" w:pos="1440"/>
              </w:tabs>
              <w:spacing w:before="120" w:after="120"/>
              <w:ind w:left="1440" w:hanging="720"/>
              <w:jc w:val="both"/>
              <w:outlineLvl w:val="9"/>
            </w:pPr>
            <w:r w:rsidRPr="00F72B58">
              <w:t>(2)</w:t>
            </w:r>
            <w:r w:rsidRPr="00F72B58">
              <w:tab/>
              <w:t>ERCOT is duly organized, validly existing and in good standing under the laws of Texas</w:t>
            </w:r>
            <w:r w:rsidRPr="005B2A3F">
              <w:t>, and is authorized to do business in Texas;</w:t>
            </w:r>
          </w:p>
          <w:p w14:paraId="78A33993" w14:textId="77777777" w:rsidR="002E7ABF" w:rsidRPr="005B2A3F" w:rsidRDefault="002E7ABF" w:rsidP="001451D2">
            <w:pPr>
              <w:pStyle w:val="List2"/>
              <w:spacing w:before="120" w:after="120"/>
              <w:jc w:val="both"/>
            </w:pPr>
            <w:r w:rsidRPr="005B2A3F">
              <w:t>(3)</w:t>
            </w:r>
            <w:r w:rsidRPr="005B2A3F">
              <w:tab/>
              <w:t>ERCOT has full power and authority to enter into this Agreement and perform all of ERCOT’s obligations, representations, warranties and covenants under this Agreement;</w:t>
            </w:r>
          </w:p>
          <w:p w14:paraId="28E4A980" w14:textId="77777777" w:rsidR="002E7ABF" w:rsidRPr="005B2A3F" w:rsidRDefault="002E7ABF" w:rsidP="001451D2">
            <w:pPr>
              <w:pStyle w:val="List2"/>
              <w:spacing w:before="120" w:after="120"/>
              <w:jc w:val="both"/>
            </w:pPr>
            <w:r w:rsidRPr="005B2A3F">
              <w:t>(4)</w:t>
            </w:r>
            <w:r w:rsidRPr="005B2A3F">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674758F5" w14:textId="77777777" w:rsidR="002E7ABF" w:rsidRPr="005B2A3F" w:rsidRDefault="002E7ABF" w:rsidP="001451D2">
            <w:pPr>
              <w:pStyle w:val="List2"/>
              <w:spacing w:before="120" w:after="120"/>
              <w:jc w:val="both"/>
            </w:pPr>
            <w:r w:rsidRPr="005B2A3F">
              <w:t>(5)</w:t>
            </w:r>
            <w:r w:rsidRPr="005B2A3F">
              <w:tab/>
              <w:t>The execution, delivery and performance of this Agreement by ERCOT have been duly authorized by all requisite action of its governing body;</w:t>
            </w:r>
          </w:p>
          <w:p w14:paraId="372C9774" w14:textId="77777777" w:rsidR="002E7ABF" w:rsidRPr="005B2A3F" w:rsidRDefault="002E7ABF" w:rsidP="001451D2">
            <w:pPr>
              <w:pStyle w:val="List2"/>
              <w:spacing w:before="120" w:after="120"/>
              <w:jc w:val="both"/>
            </w:pPr>
            <w:r w:rsidRPr="005B2A3F">
              <w:t>(6)</w:t>
            </w:r>
            <w:r w:rsidRPr="005B2A3F">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4BB1EEC" w14:textId="77777777" w:rsidR="002E7ABF" w:rsidRPr="005B2A3F" w:rsidRDefault="002E7ABF" w:rsidP="001451D2">
            <w:pPr>
              <w:pStyle w:val="List2"/>
              <w:spacing w:before="120" w:after="120"/>
              <w:jc w:val="both"/>
            </w:pPr>
            <w:r w:rsidRPr="005B2A3F">
              <w:t>(7)</w:t>
            </w:r>
            <w:r w:rsidRPr="005B2A3F">
              <w:tab/>
              <w:t>ERCOT is not in violation of any laws, ordinances, or governmental rules, regulations or order of any Governmental Authority or arbitration board materially affecting performance of this Agreement and to which it is subject;</w:t>
            </w:r>
          </w:p>
          <w:p w14:paraId="599E1F25" w14:textId="77777777" w:rsidR="002E7ABF" w:rsidRPr="005B2A3F" w:rsidRDefault="002E7ABF" w:rsidP="001451D2">
            <w:pPr>
              <w:pStyle w:val="List2"/>
              <w:spacing w:before="120" w:after="120"/>
              <w:jc w:val="both"/>
            </w:pPr>
            <w:r w:rsidRPr="005B2A3F">
              <w:t>(8)</w:t>
            </w:r>
            <w:r w:rsidRPr="005B2A3F">
              <w:tab/>
              <w:t xml:space="preserve">ERCOT is not Bankrupt, does not contemplate becoming Bankrupt nor, to its knowledge, will become Bankrupt; and </w:t>
            </w:r>
          </w:p>
          <w:p w14:paraId="221DBF5C" w14:textId="77777777" w:rsidR="002E7ABF" w:rsidRPr="005B2A3F" w:rsidRDefault="002E7ABF" w:rsidP="001451D2">
            <w:pPr>
              <w:pStyle w:val="List2"/>
              <w:spacing w:before="120" w:after="120"/>
              <w:jc w:val="both"/>
            </w:pPr>
            <w:r w:rsidRPr="005B2A3F">
              <w:t>(9)</w:t>
            </w:r>
            <w:r w:rsidRPr="005B2A3F">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6A42FBFE" w14:textId="77777777" w:rsidR="002E7ABF" w:rsidRPr="005B2A3F" w:rsidRDefault="002E7ABF" w:rsidP="001451D2">
            <w:pPr>
              <w:pStyle w:val="BodyText"/>
              <w:jc w:val="both"/>
              <w:rPr>
                <w:u w:val="single"/>
              </w:rPr>
            </w:pPr>
            <w:r w:rsidRPr="005B2A3F">
              <w:rPr>
                <w:u w:val="single"/>
              </w:rPr>
              <w:t>Section 5. Participant Obligations.</w:t>
            </w:r>
          </w:p>
          <w:p w14:paraId="26CA3BBB" w14:textId="3F6557E8" w:rsidR="002E7ABF" w:rsidRPr="005B2A3F" w:rsidRDefault="002E7ABF" w:rsidP="001451D2">
            <w:pPr>
              <w:pStyle w:val="List"/>
              <w:spacing w:before="120" w:after="120"/>
              <w:jc w:val="both"/>
            </w:pPr>
            <w:r w:rsidRPr="005B2A3F">
              <w:t>A.</w:t>
            </w:r>
            <w:r w:rsidRPr="005B2A3F">
              <w:tab/>
              <w:t>Participant shall comply with, and be bound by, all ERCOT Protocols</w:t>
            </w:r>
            <w:ins w:id="650" w:author="ERCOT" w:date="2025-10-21T15:13:00Z" w16du:dateUtc="2025-10-21T20:13:00Z">
              <w:r w:rsidR="00011FE8">
                <w:t xml:space="preserve"> and Other Binding Documents</w:t>
              </w:r>
            </w:ins>
            <w:r w:rsidRPr="005B2A3F">
              <w:t>.</w:t>
            </w:r>
          </w:p>
          <w:p w14:paraId="37624376" w14:textId="77777777" w:rsidR="002E7ABF" w:rsidRPr="00F72B58" w:rsidRDefault="002E7ABF" w:rsidP="001451D2">
            <w:pPr>
              <w:pStyle w:val="OutlineL2"/>
              <w:numPr>
                <w:ilvl w:val="0"/>
                <w:numId w:val="0"/>
              </w:numPr>
              <w:spacing w:before="120" w:after="120"/>
              <w:ind w:left="720" w:hanging="720"/>
              <w:jc w:val="both"/>
            </w:pPr>
            <w:r w:rsidRPr="005B2A3F">
              <w:lastRenderedPageBreak/>
              <w:t>B.</w:t>
            </w:r>
            <w:r w:rsidRPr="005B2A3F">
              <w:tab/>
              <w:t xml:space="preserve">Participant shall not take any action, without first providing written notice to ERCOT and reasonable time for ERCOT and Market Participants to respond, that would cause </w:t>
            </w:r>
            <w:r w:rsidRPr="00F72B58">
              <w:t xml:space="preserve">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4FC2C721" w14:textId="77777777" w:rsidR="002E7ABF" w:rsidRPr="00F72B58" w:rsidRDefault="002E7ABF" w:rsidP="001451D2">
            <w:pPr>
              <w:pStyle w:val="NumContinue"/>
              <w:spacing w:before="120" w:after="120"/>
              <w:ind w:firstLine="0"/>
              <w:jc w:val="both"/>
              <w:rPr>
                <w:u w:val="single"/>
              </w:rPr>
            </w:pPr>
            <w:r w:rsidRPr="00F72B58">
              <w:rPr>
                <w:u w:val="single"/>
              </w:rPr>
              <w:t>Section 6. ERCOT Obligations.</w:t>
            </w:r>
          </w:p>
          <w:p w14:paraId="7E5E1ED7" w14:textId="5C27B144" w:rsidR="002E7ABF" w:rsidRPr="005B2A3F" w:rsidRDefault="002E7ABF" w:rsidP="001451D2">
            <w:pPr>
              <w:pStyle w:val="List"/>
              <w:spacing w:before="120" w:after="120"/>
              <w:jc w:val="both"/>
            </w:pPr>
            <w:r w:rsidRPr="005B2A3F">
              <w:t>A.</w:t>
            </w:r>
            <w:r w:rsidRPr="005B2A3F">
              <w:tab/>
              <w:t>ERCOT shall comply with, and be bound by, all ERCOT Protocols</w:t>
            </w:r>
            <w:ins w:id="651" w:author="ERCOT" w:date="2025-10-21T15:13:00Z" w16du:dateUtc="2025-10-21T20:13:00Z">
              <w:r w:rsidR="00011FE8">
                <w:t xml:space="preserve"> and Other Binding Documents</w:t>
              </w:r>
            </w:ins>
            <w:r w:rsidRPr="005B2A3F">
              <w:t>.</w:t>
            </w:r>
          </w:p>
          <w:p w14:paraId="7BD226D9" w14:textId="77777777" w:rsidR="002E7ABF" w:rsidRPr="005B2A3F" w:rsidRDefault="002E7ABF" w:rsidP="001451D2">
            <w:pPr>
              <w:pStyle w:val="List"/>
              <w:spacing w:before="120" w:after="120"/>
              <w:jc w:val="both"/>
            </w:pPr>
            <w:r w:rsidRPr="005B2A3F">
              <w:t>B.</w:t>
            </w:r>
            <w:r w:rsidRPr="005B2A3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w:t>
            </w:r>
            <w:r w:rsidRPr="00F72B58">
              <w:t xml:space="preserve">ERCOT itself to become </w:t>
            </w:r>
            <w:r w:rsidRPr="005B2A3F">
              <w:t xml:space="preserve">a “public utility” under the Federal Power Act or become subject to the plenary jurisdiction of the Federal Energy Regulatory Commission.  If ERCOT receives any notice similar to that described in Section 5(B) from any Market Participant, ERCOT shall provide notice of same to Participant. </w:t>
            </w:r>
          </w:p>
          <w:p w14:paraId="48293FB4" w14:textId="47C9134F" w:rsidR="002E7ABF" w:rsidRPr="00F72B58" w:rsidDel="008D4A4A" w:rsidRDefault="002E7ABF" w:rsidP="001451D2">
            <w:pPr>
              <w:pStyle w:val="NumContinue"/>
              <w:spacing w:before="120" w:after="120"/>
              <w:ind w:firstLine="0"/>
              <w:jc w:val="both"/>
              <w:rPr>
                <w:del w:id="652" w:author="ERCOT" w:date="2025-10-21T15:27:00Z" w16du:dateUtc="2025-10-21T20:27:00Z"/>
                <w:u w:val="single"/>
              </w:rPr>
            </w:pPr>
            <w:del w:id="653" w:author="ERCOT" w:date="2025-10-21T15:27:00Z" w16du:dateUtc="2025-10-21T20:27:00Z">
              <w:r w:rsidRPr="00F72B58" w:rsidDel="008D4A4A">
                <w:rPr>
                  <w:u w:val="single"/>
                </w:rPr>
                <w:delText xml:space="preserve">Section 7. [RESERVED] </w:delText>
              </w:r>
            </w:del>
          </w:p>
          <w:p w14:paraId="717DB361" w14:textId="3C78A35B" w:rsidR="002E7ABF" w:rsidRPr="00F72B58" w:rsidRDefault="002E7ABF" w:rsidP="001451D2">
            <w:pPr>
              <w:pStyle w:val="NumContinue"/>
              <w:spacing w:before="120" w:after="120"/>
              <w:ind w:firstLine="0"/>
              <w:jc w:val="both"/>
              <w:rPr>
                <w:u w:val="single"/>
              </w:rPr>
            </w:pPr>
            <w:r w:rsidRPr="00F72B58">
              <w:rPr>
                <w:u w:val="single"/>
              </w:rPr>
              <w:t xml:space="preserve">Section </w:t>
            </w:r>
            <w:ins w:id="654" w:author="ERCOT" w:date="2025-10-21T15:28:00Z" w16du:dateUtc="2025-10-21T20:28:00Z">
              <w:r w:rsidR="008D4A4A">
                <w:rPr>
                  <w:u w:val="single"/>
                </w:rPr>
                <w:t>7</w:t>
              </w:r>
            </w:ins>
            <w:del w:id="655" w:author="ERCOT" w:date="2025-10-21T15:27:00Z" w16du:dateUtc="2025-10-21T20:27:00Z">
              <w:r w:rsidRPr="00F72B58" w:rsidDel="008D4A4A">
                <w:rPr>
                  <w:u w:val="single"/>
                </w:rPr>
                <w:delText>8</w:delText>
              </w:r>
            </w:del>
            <w:r w:rsidRPr="00F72B58">
              <w:rPr>
                <w:u w:val="single"/>
              </w:rPr>
              <w:t>. Default</w:t>
            </w:r>
            <w:ins w:id="656" w:author="ERCOT" w:date="2025-10-21T15:28:00Z" w16du:dateUtc="2025-10-21T20:28:00Z">
              <w:r w:rsidR="008D4A4A">
                <w:rPr>
                  <w:u w:val="single"/>
                </w:rPr>
                <w:t xml:space="preserve"> and Force Majeure</w:t>
              </w:r>
            </w:ins>
            <w:r w:rsidRPr="00F72B58">
              <w:rPr>
                <w:u w:val="single"/>
              </w:rPr>
              <w:t xml:space="preserve">. </w:t>
            </w:r>
          </w:p>
          <w:p w14:paraId="5CD739D8" w14:textId="77777777" w:rsidR="00F20908" w:rsidRPr="00BD7096" w:rsidRDefault="00F20908" w:rsidP="00F20908">
            <w:pPr>
              <w:pStyle w:val="NumContinue"/>
              <w:spacing w:before="120" w:after="120"/>
              <w:ind w:firstLine="0"/>
              <w:jc w:val="both"/>
              <w:rPr>
                <w:ins w:id="657" w:author="ERCOT" w:date="2025-11-21T11:47:00Z" w16du:dateUtc="2025-11-21T17:47:00Z"/>
              </w:rPr>
            </w:pPr>
            <w:ins w:id="658" w:author="ERCOT" w:date="2025-11-21T11:47:00Z" w16du:dateUtc="2025-11-21T17:47:00Z">
              <w:r w:rsidRPr="00BD7096">
                <w:t xml:space="preserve">Default and Force Majeure under this Agreement shall be governed by Section 16, Registration and Qualification of Market Participants.  A Default or Material Breach of this Agreement by a Party shall not relieve either Party of the obligation to comply with the ERCOT Protocols and Other Binding Documents. </w:t>
              </w:r>
            </w:ins>
          </w:p>
          <w:p w14:paraId="7E578C04" w14:textId="3E0D0A4A" w:rsidR="002E7ABF" w:rsidRPr="005B2A3F" w:rsidDel="008D4A4A" w:rsidRDefault="002E7ABF" w:rsidP="001451D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659" w:author="ERCOT" w:date="2025-10-21T15:29:00Z" w16du:dateUtc="2025-10-21T20:29:00Z"/>
              </w:rPr>
            </w:pPr>
            <w:del w:id="660" w:author="ERCOT" w:date="2025-10-21T15:29:00Z" w16du:dateUtc="2025-10-21T20:29:00Z">
              <w:r w:rsidRPr="00F72B58" w:rsidDel="008D4A4A">
                <w:delText>A.</w:delText>
              </w:r>
              <w:r w:rsidRPr="00F72B58" w:rsidDel="008D4A4A">
                <w:tab/>
              </w:r>
              <w:r w:rsidRPr="005B2A3F" w:rsidDel="008D4A4A">
                <w:rPr>
                  <w:u w:val="single"/>
                </w:rPr>
                <w:delText>Event</w:delText>
              </w:r>
              <w:r w:rsidRPr="00F72B58" w:rsidDel="008D4A4A">
                <w:rPr>
                  <w:u w:val="single"/>
                </w:rPr>
                <w:delText xml:space="preserve"> of Default.</w:delText>
              </w:r>
              <w:r w:rsidRPr="00F72B58" w:rsidDel="008D4A4A">
                <w:delText xml:space="preserve"> </w:delText>
              </w:r>
            </w:del>
          </w:p>
          <w:p w14:paraId="7FA37859" w14:textId="40550401" w:rsidR="002E7ABF" w:rsidDel="008D4A4A" w:rsidRDefault="002E7ABF" w:rsidP="001451D2">
            <w:pPr>
              <w:pStyle w:val="List2"/>
              <w:spacing w:before="120" w:after="120"/>
              <w:jc w:val="both"/>
              <w:rPr>
                <w:del w:id="661" w:author="ERCOT" w:date="2025-10-21T15:29:00Z" w16du:dateUtc="2025-10-21T20:29:00Z"/>
              </w:rPr>
            </w:pPr>
            <w:del w:id="662" w:author="ERCOT" w:date="2025-10-21T15:29:00Z" w16du:dateUtc="2025-10-21T20:29:00Z">
              <w:r w:rsidRPr="00F72B58" w:rsidDel="008D4A4A">
                <w:rPr>
                  <w:spacing w:val="-3"/>
                </w:rPr>
                <w:delText>(1)</w:delText>
              </w:r>
              <w:r w:rsidRPr="00F72B58" w:rsidDel="008D4A4A">
                <w:rPr>
                  <w:spacing w:val="-3"/>
                </w:rPr>
                <w:tab/>
              </w:r>
              <w:r w:rsidRPr="005B2A3F" w:rsidDel="008D4A4A">
                <w:delText xml:space="preserve">Failure </w:delText>
              </w:r>
              <w:r w:rsidDel="008D4A4A">
                <w:delText xml:space="preserve">by Participant </w:delText>
              </w:r>
              <w:r w:rsidRPr="005B2A3F" w:rsidDel="008D4A4A">
                <w:delText xml:space="preserve">to </w:delText>
              </w:r>
              <w:r w:rsidDel="008D4A4A">
                <w:delText xml:space="preserve">(i) pay when due, any payment or Financial Security obligation owed to ERCOT or its designee, if applicable, under any agreement with ERCOT (“Payment Breach”), or (ii) </w:delText>
              </w:r>
              <w:r w:rsidRPr="005B2A3F" w:rsidDel="008D4A4A">
                <w:delText xml:space="preserve">designate/maintain an association with a QSE (if required by the ERCOT Protocols) </w:delText>
              </w:r>
              <w:r w:rsidDel="008D4A4A">
                <w:delText xml:space="preserve">(“QSE Affiliation Breach”), </w:delText>
              </w:r>
              <w:r w:rsidRPr="005B2A3F" w:rsidDel="008D4A4A">
                <w:delText xml:space="preserve">shall constitute a material breach and event of default ("Default") unless cured within </w:delText>
              </w:r>
              <w:r w:rsidDel="008D4A4A">
                <w:delText>one</w:delText>
              </w:r>
              <w:r w:rsidRPr="005B2A3F" w:rsidDel="008D4A4A">
                <w:delText xml:space="preserve"> </w:delText>
              </w:r>
              <w:r w:rsidDel="008D4A4A">
                <w:delText xml:space="preserve">(1) Bank </w:delText>
              </w:r>
              <w:r w:rsidRPr="005B2A3F" w:rsidDel="008D4A4A">
                <w:delText xml:space="preserve">Business Day after </w:delText>
              </w:r>
              <w:r w:rsidDel="008D4A4A">
                <w:delText xml:space="preserve">ERCOT </w:delText>
              </w:r>
              <w:r w:rsidRPr="005B2A3F" w:rsidDel="008D4A4A">
                <w:delText>delivers written notice of the breach</w:delText>
              </w:r>
              <w:r w:rsidDel="008D4A4A">
                <w:delText xml:space="preserve"> to Participant</w:delText>
              </w:r>
              <w:r w:rsidRPr="005B2A3F" w:rsidDel="008D4A4A">
                <w:delText xml:space="preserve">.  </w:delText>
              </w:r>
              <w:r w:rsidRPr="00BF0D35" w:rsidDel="008D4A4A">
                <w:delText>Provided further that if such a material breach, regardless of whether the breaching Party cures the breach within the allotted time after notice of the material breach, occurs more than three (3) times in a 12-month period, the fourth such breach shall constitute a Default.</w:delText>
              </w:r>
            </w:del>
          </w:p>
          <w:p w14:paraId="3D4CFB1F" w14:textId="3792D8A9" w:rsidR="002E7ABF" w:rsidDel="008D4A4A" w:rsidRDefault="002E7ABF" w:rsidP="001451D2">
            <w:pPr>
              <w:pStyle w:val="List2"/>
              <w:spacing w:before="120" w:after="120"/>
              <w:jc w:val="both"/>
              <w:rPr>
                <w:del w:id="663" w:author="ERCOT" w:date="2025-10-21T15:29:00Z" w16du:dateUtc="2025-10-21T20:29:00Z"/>
              </w:rPr>
            </w:pPr>
            <w:del w:id="664" w:author="ERCOT" w:date="2025-10-21T15:29:00Z" w16du:dateUtc="2025-10-21T20:29:00Z">
              <w:r w:rsidRPr="005B2A3F" w:rsidDel="008D4A4A">
                <w:delText>(2)</w:delText>
              </w:r>
              <w:r w:rsidRPr="005B2A3F" w:rsidDel="008D4A4A">
                <w:tab/>
              </w:r>
              <w:r w:rsidDel="008D4A4A">
                <w:delText>A</w:delText>
              </w:r>
              <w:r w:rsidRPr="005B2A3F" w:rsidDel="008D4A4A">
                <w:delText xml:space="preserve"> material breach other than a </w:delText>
              </w:r>
              <w:r w:rsidDel="008D4A4A">
                <w:delText>Payment Breach or a QSE Affiliation Breach includes any material failure by Participant to comply with the ERCOT Protocols.  A material breach under this subsection</w:delText>
              </w:r>
              <w:r w:rsidRPr="005B2A3F" w:rsidDel="008D4A4A">
                <w:delText xml:space="preserve">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w:delText>
              </w:r>
              <w:r w:rsidDel="008D4A4A">
                <w:delText xml:space="preserve">of the breach notice </w:delText>
              </w:r>
              <w:r w:rsidRPr="005B2A3F" w:rsidDel="008D4A4A">
                <w:delText>by ERCOT</w:delText>
              </w:r>
              <w:r w:rsidDel="008D4A4A">
                <w:delText>,</w:delText>
              </w:r>
              <w:r w:rsidRPr="005B2A3F" w:rsidDel="008D4A4A">
                <w:delText xml:space="preserve"> and must prosecute such work or other efforts with reasonable diligence until the breach is cured.   Provided further that if a material breach, regardless of whether </w:delText>
              </w:r>
              <w:r w:rsidRPr="005B2A3F" w:rsidDel="008D4A4A">
                <w:lastRenderedPageBreak/>
                <w:delText xml:space="preserve">such breach is cured within the allotted time after notice of the material breach, occurs more than three (3) times in </w:delText>
              </w:r>
              <w:r w:rsidDel="008D4A4A">
                <w:delText>a 12</w:delText>
              </w:r>
              <w:r w:rsidRPr="005B2A3F" w:rsidDel="008D4A4A">
                <w:delText>-month period, the fourth such breach shall constitute a Default.</w:delText>
              </w:r>
              <w:r w:rsidDel="008D4A4A">
                <w:delText xml:space="preserve">  </w:delText>
              </w:r>
            </w:del>
          </w:p>
          <w:p w14:paraId="4D4AB9CA" w14:textId="4946F6FF" w:rsidR="002E7ABF" w:rsidDel="008D4A4A" w:rsidRDefault="002E7ABF" w:rsidP="001451D2">
            <w:pPr>
              <w:pStyle w:val="List2"/>
              <w:spacing w:before="120" w:after="120"/>
              <w:ind w:firstLine="0"/>
              <w:jc w:val="both"/>
              <w:rPr>
                <w:del w:id="665" w:author="ERCOT" w:date="2025-10-21T15:29:00Z" w16du:dateUtc="2025-10-21T20:29:00Z"/>
              </w:rPr>
            </w:pPr>
            <w:del w:id="666" w:author="ERCOT" w:date="2025-10-21T15:29:00Z" w16du:dateUtc="2025-10-21T20:29:00Z">
              <w:r w:rsidDel="008D4A4A">
                <w:delText xml:space="preserve">A material </w:delText>
              </w:r>
              <w:r w:rsidRPr="005B2A3F" w:rsidDel="008D4A4A">
                <w:delText xml:space="preserve">breach </w:delText>
              </w:r>
              <w:r w:rsidDel="008D4A4A">
                <w:delText xml:space="preserve">under this subsection </w:delText>
              </w:r>
              <w:r w:rsidRPr="005B2A3F" w:rsidDel="008D4A4A">
                <w:delText>shall not result in a Default if</w:delText>
              </w:r>
              <w:r w:rsidDel="008D4A4A">
                <w:delText xml:space="preserve"> t</w:delText>
              </w:r>
              <w:r w:rsidRPr="005B2A3F" w:rsidDel="008D4A4A">
                <w:delText xml:space="preserve">he breach cannot reasonably be cured within fourteen (14) </w:delText>
              </w:r>
              <w:r w:rsidDel="008D4A4A">
                <w:delText>Business</w:delText>
              </w:r>
              <w:r w:rsidRPr="005B2A3F" w:rsidDel="008D4A4A">
                <w:delText xml:space="preserve"> </w:delText>
              </w:r>
              <w:r w:rsidDel="008D4A4A">
                <w:delText>D</w:delText>
              </w:r>
              <w:r w:rsidRPr="005B2A3F" w:rsidDel="008D4A4A">
                <w:delText>ays</w:delText>
              </w:r>
              <w:r w:rsidDel="008D4A4A">
                <w:delText>, and Participant:</w:delText>
              </w:r>
            </w:del>
          </w:p>
          <w:p w14:paraId="46C658F1" w14:textId="427E7226" w:rsidR="002E7ABF" w:rsidDel="008D4A4A" w:rsidRDefault="002E7ABF" w:rsidP="001451D2">
            <w:pPr>
              <w:pStyle w:val="List2"/>
              <w:spacing w:before="120" w:after="120"/>
              <w:ind w:left="2160"/>
              <w:jc w:val="both"/>
              <w:rPr>
                <w:del w:id="667" w:author="ERCOT" w:date="2025-10-21T15:29:00Z" w16du:dateUtc="2025-10-21T20:29:00Z"/>
              </w:rPr>
            </w:pPr>
            <w:del w:id="668" w:author="ERCOT" w:date="2025-10-21T15:29:00Z" w16du:dateUtc="2025-10-21T20:29:00Z">
              <w:r w:rsidDel="008D4A4A">
                <w:delText xml:space="preserve">(a) </w:delText>
              </w:r>
              <w:r w:rsidDel="008D4A4A">
                <w:tab/>
                <w:delText xml:space="preserve">Promptly provides ERCOT with written notice of the reasons why the breach cannot reasonably be cured within fourteen (14) Business Days; </w:delText>
              </w:r>
            </w:del>
          </w:p>
          <w:p w14:paraId="424EF83B" w14:textId="7766FCA5" w:rsidR="002E7ABF" w:rsidDel="008D4A4A" w:rsidRDefault="002E7ABF" w:rsidP="001451D2">
            <w:pPr>
              <w:pStyle w:val="List2"/>
              <w:spacing w:before="120" w:after="120"/>
              <w:ind w:left="2160"/>
              <w:jc w:val="both"/>
              <w:rPr>
                <w:del w:id="669" w:author="ERCOT" w:date="2025-10-21T15:29:00Z" w16du:dateUtc="2025-10-21T20:29:00Z"/>
              </w:rPr>
            </w:pPr>
            <w:del w:id="670" w:author="ERCOT" w:date="2025-10-21T15:29:00Z" w16du:dateUtc="2025-10-21T20:29:00Z">
              <w:r w:rsidDel="008D4A4A">
                <w:delText xml:space="preserve">(b) </w:delText>
              </w:r>
              <w:r w:rsidDel="008D4A4A">
                <w:tab/>
                <w:delText>Begins to</w:delText>
              </w:r>
              <w:r w:rsidRPr="005B2A3F" w:rsidDel="008D4A4A">
                <w:delText xml:space="preserve"> work or other efforts to cure the breach within three (3) Business Days after </w:delText>
              </w:r>
              <w:r w:rsidDel="008D4A4A">
                <w:delText xml:space="preserve">ERCOT’s </w:delText>
              </w:r>
              <w:r w:rsidRPr="005B2A3F" w:rsidDel="008D4A4A">
                <w:delText xml:space="preserve">delivery of the notice to </w:delText>
              </w:r>
              <w:r w:rsidDel="008D4A4A">
                <w:delText xml:space="preserve">Participant; </w:delText>
              </w:r>
              <w:r w:rsidRPr="005B2A3F" w:rsidDel="008D4A4A">
                <w:delText xml:space="preserve">and </w:delText>
              </w:r>
            </w:del>
          </w:p>
          <w:p w14:paraId="6A95D1BD" w14:textId="74A0722C" w:rsidR="002E7ABF" w:rsidDel="008D4A4A" w:rsidRDefault="002E7ABF" w:rsidP="001451D2">
            <w:pPr>
              <w:pStyle w:val="List2"/>
              <w:spacing w:before="120"/>
              <w:ind w:left="2160"/>
              <w:jc w:val="both"/>
              <w:rPr>
                <w:del w:id="671" w:author="ERCOT" w:date="2025-10-21T15:29:00Z" w16du:dateUtc="2025-10-21T20:29:00Z"/>
              </w:rPr>
            </w:pPr>
            <w:del w:id="672" w:author="ERCOT" w:date="2025-10-21T15:29:00Z" w16du:dateUtc="2025-10-21T20:29:00Z">
              <w:r w:rsidDel="008D4A4A">
                <w:delText>(c)</w:delText>
              </w:r>
              <w:r w:rsidDel="008D4A4A">
                <w:tab/>
                <w:delText>P</w:delText>
              </w:r>
              <w:r w:rsidRPr="005B2A3F" w:rsidDel="008D4A4A">
                <w:delText xml:space="preserve">rosecutes the curative work or efforts with reasonable diligence until the curative </w:delText>
              </w:r>
              <w:r w:rsidDel="008D4A4A">
                <w:delText>work or efforts are completed.</w:delText>
              </w:r>
            </w:del>
          </w:p>
          <w:p w14:paraId="109C257E" w14:textId="2AF4AFA5" w:rsidR="002E7ABF" w:rsidRPr="005B2A3F" w:rsidDel="008D4A4A" w:rsidRDefault="002E7ABF" w:rsidP="001451D2">
            <w:pPr>
              <w:pStyle w:val="List3"/>
              <w:spacing w:before="120" w:after="120"/>
              <w:ind w:left="1440"/>
              <w:jc w:val="both"/>
              <w:rPr>
                <w:del w:id="673" w:author="ERCOT" w:date="2025-10-21T15:29:00Z" w16du:dateUtc="2025-10-21T20:29:00Z"/>
              </w:rPr>
            </w:pPr>
            <w:del w:id="674" w:author="ERCOT" w:date="2025-10-21T15:29:00Z" w16du:dateUtc="2025-10-21T20:29:00Z">
              <w:r w:rsidDel="008D4A4A">
                <w:delText>(3)</w:delText>
              </w:r>
              <w:r w:rsidDel="008D4A4A">
                <w:tab/>
              </w:r>
              <w:r w:rsidRPr="005B2A3F" w:rsidDel="008D4A4A">
                <w:delText>Bankrupt</w:delText>
              </w:r>
              <w:r w:rsidDel="008D4A4A">
                <w:delText>cy by Participant</w:delText>
              </w:r>
              <w:r w:rsidRPr="005B2A3F" w:rsidDel="008D4A4A">
                <w:delText>, except for the filing of a petition in involuntary bankruptcy or similar involuntary proceedings, that is dismissed within 90 days thereafter</w:delText>
              </w:r>
              <w:r w:rsidRPr="00BF0D35" w:rsidDel="008D4A4A">
                <w:delText>, shall constitute an event of Default</w:delText>
              </w:r>
              <w:r w:rsidRPr="005B2A3F" w:rsidDel="008D4A4A">
                <w:delText>.</w:delText>
              </w:r>
            </w:del>
          </w:p>
          <w:p w14:paraId="5157007B" w14:textId="5A9A961A" w:rsidR="002E7ABF" w:rsidDel="008D4A4A" w:rsidRDefault="002E7ABF" w:rsidP="001451D2">
            <w:pPr>
              <w:pStyle w:val="List2"/>
              <w:spacing w:before="120" w:after="120"/>
              <w:jc w:val="both"/>
              <w:rPr>
                <w:del w:id="675" w:author="ERCOT" w:date="2025-10-21T15:29:00Z" w16du:dateUtc="2025-10-21T20:29:00Z"/>
              </w:rPr>
            </w:pPr>
            <w:del w:id="676" w:author="ERCOT" w:date="2025-10-21T15:29:00Z" w16du:dateUtc="2025-10-21T20:29:00Z">
              <w:r w:rsidRPr="00F72B58" w:rsidDel="008D4A4A">
                <w:delText>(</w:delText>
              </w:r>
              <w:r w:rsidDel="008D4A4A">
                <w:delText>4</w:delText>
              </w:r>
              <w:r w:rsidRPr="005B2A3F" w:rsidDel="008D4A4A">
                <w:delText>)</w:delText>
              </w:r>
              <w:r w:rsidRPr="005B2A3F" w:rsidDel="008D4A4A">
                <w:tab/>
                <w:delText xml:space="preserve">Except as </w:delText>
              </w:r>
              <w:r w:rsidDel="008D4A4A">
                <w:delText xml:space="preserve">otherwise </w:delText>
              </w:r>
              <w:r w:rsidRPr="005B2A3F" w:rsidDel="008D4A4A">
                <w:delText xml:space="preserve">excused </w:delText>
              </w:r>
              <w:r w:rsidDel="008D4A4A">
                <w:delText>herein</w:delText>
              </w:r>
              <w:r w:rsidRPr="005B2A3F" w:rsidDel="008D4A4A">
                <w:delText xml:space="preserve">, a material breach of this Agreement by ERCOT, including any material failure by ERCOT to comply with the ERCOT Protocols, other than a </w:delText>
              </w:r>
              <w:r w:rsidDel="008D4A4A">
                <w:delText>Payment Breach</w:delText>
              </w:r>
              <w:r w:rsidRPr="005B2A3F" w:rsidDel="008D4A4A">
                <w:delText xml:space="preserve">,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w:delText>
              </w:r>
              <w:r w:rsidDel="008D4A4A">
                <w:delText>12</w:delText>
              </w:r>
              <w:r w:rsidRPr="005B2A3F" w:rsidDel="008D4A4A">
                <w:delText>-month period, the fourth such breach shall constitute a Default.</w:delText>
              </w:r>
            </w:del>
          </w:p>
          <w:p w14:paraId="11BA40E2" w14:textId="29CFBB43" w:rsidR="002E7ABF" w:rsidRPr="005B2A3F" w:rsidDel="008D4A4A" w:rsidRDefault="002E7ABF" w:rsidP="001451D2">
            <w:pPr>
              <w:pStyle w:val="List2"/>
              <w:spacing w:before="120" w:after="100" w:afterAutospacing="1"/>
              <w:jc w:val="both"/>
              <w:rPr>
                <w:del w:id="677" w:author="ERCOT" w:date="2025-10-21T15:29:00Z" w16du:dateUtc="2025-10-21T20:29:00Z"/>
              </w:rPr>
            </w:pPr>
            <w:del w:id="678" w:author="ERCOT" w:date="2025-10-21T15:29:00Z" w16du:dateUtc="2025-10-21T20:29:00Z">
              <w:r w:rsidRPr="005B2A3F" w:rsidDel="008D4A4A">
                <w:delText>(</w:delText>
              </w:r>
              <w:r w:rsidDel="008D4A4A">
                <w:delText>5</w:delText>
              </w:r>
              <w:r w:rsidRPr="005B2A3F" w:rsidDel="008D4A4A">
                <w:delText>)</w:delText>
              </w:r>
              <w:r w:rsidRPr="005B2A3F" w:rsidDel="008D4A4A">
                <w:tab/>
                <w:delText>If, due to a Force Majeure Event, a Party is in breach with respect to any obligation hereunder, such breach shall not result in a Default by that Party.</w:delText>
              </w:r>
            </w:del>
          </w:p>
          <w:p w14:paraId="3157DB8B" w14:textId="03E42BAF" w:rsidR="002E7ABF" w:rsidRPr="00F72B58" w:rsidDel="008D4A4A" w:rsidRDefault="002E7ABF" w:rsidP="001451D2">
            <w:pPr>
              <w:pStyle w:val="List"/>
              <w:spacing w:before="120" w:after="120"/>
              <w:jc w:val="both"/>
              <w:rPr>
                <w:del w:id="679" w:author="ERCOT" w:date="2025-10-21T15:29:00Z" w16du:dateUtc="2025-10-21T20:29:00Z"/>
                <w:u w:val="single"/>
              </w:rPr>
            </w:pPr>
            <w:del w:id="680" w:author="ERCOT" w:date="2025-10-21T15:29:00Z" w16du:dateUtc="2025-10-21T20:29:00Z">
              <w:r w:rsidRPr="005B2A3F" w:rsidDel="008D4A4A">
                <w:delText>B.</w:delText>
              </w:r>
              <w:r w:rsidRPr="005B2A3F" w:rsidDel="008D4A4A">
                <w:tab/>
              </w:r>
              <w:r w:rsidRPr="005B2A3F" w:rsidDel="008D4A4A">
                <w:rPr>
                  <w:u w:val="single"/>
                </w:rPr>
                <w:delText>Remedies for Default.</w:delText>
              </w:r>
            </w:del>
          </w:p>
          <w:p w14:paraId="128E3B3D" w14:textId="3D6D7F18" w:rsidR="002E7ABF" w:rsidDel="008D4A4A" w:rsidRDefault="002E7ABF" w:rsidP="001451D2">
            <w:pPr>
              <w:pStyle w:val="List2"/>
              <w:spacing w:before="120" w:after="120"/>
              <w:jc w:val="both"/>
              <w:rPr>
                <w:del w:id="681" w:author="ERCOT" w:date="2025-10-21T15:29:00Z" w16du:dateUtc="2025-10-21T20:29:00Z"/>
              </w:rPr>
            </w:pPr>
            <w:del w:id="682" w:author="ERCOT" w:date="2025-10-21T15:29:00Z" w16du:dateUtc="2025-10-21T20:29:00Z">
              <w:r w:rsidRPr="005B2A3F" w:rsidDel="008D4A4A">
                <w:delText>(1)</w:delText>
              </w:r>
              <w:r w:rsidRPr="005B2A3F" w:rsidDel="008D4A4A">
                <w:tab/>
              </w:r>
              <w:r w:rsidRPr="005B2A3F" w:rsidDel="008D4A4A">
                <w:rPr>
                  <w:u w:val="single"/>
                </w:rPr>
                <w:delText>ERCOT's Remedies for Default.</w:delText>
              </w:r>
              <w:r w:rsidRPr="005B2A3F" w:rsidDel="008D4A4A">
                <w:delTex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75836188" w14:textId="2CB18BBE" w:rsidR="002E7ABF" w:rsidRPr="005B2A3F" w:rsidDel="008D4A4A" w:rsidRDefault="002E7ABF" w:rsidP="001451D2">
            <w:pPr>
              <w:pStyle w:val="List2"/>
              <w:spacing w:before="120" w:after="120"/>
              <w:jc w:val="both"/>
              <w:rPr>
                <w:del w:id="683" w:author="ERCOT" w:date="2025-10-21T15:29:00Z" w16du:dateUtc="2025-10-21T20:29:00Z"/>
              </w:rPr>
            </w:pPr>
          </w:p>
          <w:p w14:paraId="4C419E75" w14:textId="3B4CD4D5" w:rsidR="002E7ABF" w:rsidRPr="005B2A3F" w:rsidDel="008D4A4A" w:rsidRDefault="002E7ABF" w:rsidP="001451D2">
            <w:pPr>
              <w:pStyle w:val="List2"/>
              <w:spacing w:before="120" w:after="120"/>
              <w:jc w:val="both"/>
              <w:rPr>
                <w:del w:id="684" w:author="ERCOT" w:date="2025-10-21T15:29:00Z" w16du:dateUtc="2025-10-21T20:29:00Z"/>
              </w:rPr>
            </w:pPr>
            <w:del w:id="685" w:author="ERCOT" w:date="2025-10-21T15:29:00Z" w16du:dateUtc="2025-10-21T20:29:00Z">
              <w:r w:rsidRPr="005B2A3F" w:rsidDel="008D4A4A">
                <w:lastRenderedPageBreak/>
                <w:delText>(2)</w:delText>
              </w:r>
              <w:r w:rsidRPr="005B2A3F" w:rsidDel="008D4A4A">
                <w:tab/>
              </w:r>
              <w:r w:rsidRPr="005B2A3F" w:rsidDel="008D4A4A">
                <w:rPr>
                  <w:u w:val="single"/>
                </w:rPr>
                <w:delText>Participant's Remedies for Default.</w:delText>
              </w:r>
            </w:del>
          </w:p>
          <w:p w14:paraId="0C68D8AE" w14:textId="0D8DBC2F" w:rsidR="002E7ABF" w:rsidRPr="005B2A3F" w:rsidDel="008D4A4A" w:rsidRDefault="002E7ABF" w:rsidP="001451D2">
            <w:pPr>
              <w:pStyle w:val="List3"/>
              <w:spacing w:before="120" w:after="120"/>
              <w:jc w:val="both"/>
              <w:rPr>
                <w:del w:id="686" w:author="ERCOT" w:date="2025-10-21T15:29:00Z" w16du:dateUtc="2025-10-21T20:29:00Z"/>
              </w:rPr>
            </w:pPr>
            <w:del w:id="687" w:author="ERCOT" w:date="2025-10-21T15:29:00Z" w16du:dateUtc="2025-10-21T20:29:00Z">
              <w:r w:rsidRPr="005B2A3F" w:rsidDel="008D4A4A">
                <w:delText>(a)</w:delText>
              </w:r>
              <w:r w:rsidRPr="005B2A3F" w:rsidDel="008D4A4A">
                <w:tab/>
                <w:delText>Unless otherwise specified in this Agreement or in the ERCOT Protocols, and subject to the provisions of Section 10: Dispute Resolution of this Agreement in the event of a Default by ERCOT, Participant's remedies shall be limited to:</w:delText>
              </w:r>
            </w:del>
          </w:p>
          <w:p w14:paraId="2D4D4D73" w14:textId="11791185" w:rsidR="002E7ABF" w:rsidRPr="005B2A3F" w:rsidDel="008D4A4A" w:rsidRDefault="002E7ABF" w:rsidP="001451D2">
            <w:pPr>
              <w:pStyle w:val="List"/>
              <w:ind w:left="2880"/>
              <w:jc w:val="both"/>
              <w:rPr>
                <w:del w:id="688" w:author="ERCOT" w:date="2025-10-21T15:29:00Z" w16du:dateUtc="2025-10-21T20:29:00Z"/>
              </w:rPr>
            </w:pPr>
            <w:del w:id="689" w:author="ERCOT" w:date="2025-10-21T15:29:00Z" w16du:dateUtc="2025-10-21T20:29:00Z">
              <w:r w:rsidRPr="005B2A3F" w:rsidDel="008D4A4A">
                <w:delText>(i)</w:delText>
              </w:r>
              <w:r w:rsidRPr="005B2A3F" w:rsidDel="008D4A4A">
                <w:tab/>
                <w:delText>Immediate termination of this Agreement upon written notice to ERCOT;</w:delText>
              </w:r>
            </w:del>
          </w:p>
          <w:p w14:paraId="09A0FE23" w14:textId="6CA1E8DD" w:rsidR="002E7ABF" w:rsidRPr="005B2A3F" w:rsidDel="008D4A4A" w:rsidRDefault="002E7ABF" w:rsidP="001451D2">
            <w:pPr>
              <w:pStyle w:val="List"/>
              <w:ind w:left="2880"/>
              <w:jc w:val="both"/>
              <w:rPr>
                <w:del w:id="690" w:author="ERCOT" w:date="2025-10-21T15:29:00Z" w16du:dateUtc="2025-10-21T20:29:00Z"/>
              </w:rPr>
            </w:pPr>
            <w:del w:id="691" w:author="ERCOT" w:date="2025-10-21T15:29:00Z" w16du:dateUtc="2025-10-21T20:29:00Z">
              <w:r w:rsidRPr="005B2A3F" w:rsidDel="008D4A4A">
                <w:delText>(ii)</w:delText>
              </w:r>
              <w:r w:rsidRPr="005B2A3F" w:rsidDel="008D4A4A">
                <w:tab/>
                <w:delText>Monetary recovery in accordance with the Settlement procedures set forth in the ERCOT Protocols; and</w:delText>
              </w:r>
            </w:del>
          </w:p>
          <w:p w14:paraId="00423187" w14:textId="1A6F666A" w:rsidR="002E7ABF" w:rsidRPr="005B2A3F" w:rsidDel="008D4A4A" w:rsidRDefault="002E7ABF" w:rsidP="001451D2">
            <w:pPr>
              <w:pStyle w:val="List"/>
              <w:ind w:left="2880"/>
              <w:jc w:val="both"/>
              <w:rPr>
                <w:del w:id="692" w:author="ERCOT" w:date="2025-10-21T15:29:00Z" w16du:dateUtc="2025-10-21T20:29:00Z"/>
              </w:rPr>
            </w:pPr>
            <w:del w:id="693" w:author="ERCOT" w:date="2025-10-21T15:29:00Z" w16du:dateUtc="2025-10-21T20:29:00Z">
              <w:r w:rsidRPr="005B2A3F" w:rsidDel="008D4A4A">
                <w:delText>(iii)</w:delText>
              </w:r>
              <w:r w:rsidRPr="005B2A3F" w:rsidDel="008D4A4A">
                <w:tab/>
                <w:delText>Specific performance.</w:delText>
              </w:r>
            </w:del>
          </w:p>
          <w:p w14:paraId="0672ACFD" w14:textId="3EB8BB5D" w:rsidR="002E7ABF" w:rsidRPr="005B2A3F" w:rsidDel="008D4A4A" w:rsidRDefault="002E7ABF" w:rsidP="001451D2">
            <w:pPr>
              <w:pStyle w:val="List3"/>
              <w:spacing w:before="120" w:after="120"/>
              <w:jc w:val="both"/>
              <w:rPr>
                <w:del w:id="694" w:author="ERCOT" w:date="2025-10-21T15:29:00Z" w16du:dateUtc="2025-10-21T20:29:00Z"/>
              </w:rPr>
            </w:pPr>
            <w:del w:id="695" w:author="ERCOT" w:date="2025-10-21T15:29:00Z" w16du:dateUtc="2025-10-21T20:29:00Z">
              <w:r w:rsidRPr="005B2A3F" w:rsidDel="008D4A4A">
                <w:delText>(b)</w:delText>
              </w:r>
              <w:r w:rsidRPr="005B2A3F" w:rsidDel="008D4A4A">
                <w:tab/>
                <w:delText xml:space="preserve">However, in the event of a material breach by ERCOT of any of its representations, warranties or covenants, Participant's sole remedy shall be immediate termination of this Agreement upon written notice to ERCOT. </w:delText>
              </w:r>
            </w:del>
          </w:p>
          <w:p w14:paraId="78630813" w14:textId="4FF8A3DE" w:rsidR="002E7ABF" w:rsidRPr="005B2A3F" w:rsidDel="008D4A4A" w:rsidRDefault="002E7ABF" w:rsidP="001451D2">
            <w:pPr>
              <w:pStyle w:val="List2"/>
              <w:spacing w:before="120" w:after="120"/>
              <w:jc w:val="both"/>
              <w:rPr>
                <w:del w:id="696" w:author="ERCOT" w:date="2025-10-21T15:29:00Z" w16du:dateUtc="2025-10-21T20:29:00Z"/>
              </w:rPr>
            </w:pPr>
            <w:del w:id="697" w:author="ERCOT" w:date="2025-10-21T15:29:00Z" w16du:dateUtc="2025-10-21T20:29:00Z">
              <w:r w:rsidRPr="005B2A3F" w:rsidDel="008D4A4A">
                <w:delText>(3)</w:delText>
              </w:r>
              <w:r w:rsidRPr="005B2A3F" w:rsidDel="008D4A4A">
                <w:tab/>
                <w:delText xml:space="preserve">A Default or breach of this Agreement by a Party shall not relieve either Party of the obligation to comply with the ERCOT Protocols. </w:delText>
              </w:r>
            </w:del>
          </w:p>
          <w:p w14:paraId="0A39C8E3" w14:textId="50930E8F" w:rsidR="002E7ABF" w:rsidRPr="005B2A3F" w:rsidDel="008D4A4A" w:rsidRDefault="002E7ABF" w:rsidP="001451D2">
            <w:pPr>
              <w:pStyle w:val="BodyText"/>
              <w:jc w:val="both"/>
              <w:rPr>
                <w:del w:id="698" w:author="ERCOT" w:date="2025-10-21T15:29:00Z" w16du:dateUtc="2025-10-21T20:29:00Z"/>
              </w:rPr>
            </w:pPr>
            <w:del w:id="699" w:author="ERCOT" w:date="2025-10-21T15:29:00Z" w16du:dateUtc="2025-10-21T20:29:00Z">
              <w:r w:rsidRPr="005B2A3F" w:rsidDel="008D4A4A">
                <w:delText>C.</w:delText>
              </w:r>
              <w:r w:rsidRPr="005B2A3F" w:rsidDel="008D4A4A">
                <w:tab/>
              </w:r>
              <w:r w:rsidRPr="005B2A3F" w:rsidDel="008D4A4A">
                <w:rPr>
                  <w:u w:val="single"/>
                </w:rPr>
                <w:delText>Force Majeure.</w:delText>
              </w:r>
            </w:del>
          </w:p>
          <w:p w14:paraId="65DC6316" w14:textId="4ECB2516" w:rsidR="002E7ABF" w:rsidDel="008D4A4A" w:rsidRDefault="002E7ABF" w:rsidP="001451D2">
            <w:pPr>
              <w:pStyle w:val="List2"/>
              <w:spacing w:before="120" w:after="120"/>
              <w:jc w:val="both"/>
              <w:rPr>
                <w:del w:id="700" w:author="ERCOT" w:date="2025-10-21T15:29:00Z" w16du:dateUtc="2025-10-21T20:29:00Z"/>
              </w:rPr>
            </w:pPr>
            <w:del w:id="701" w:author="ERCOT" w:date="2025-10-21T15:29:00Z" w16du:dateUtc="2025-10-21T20:29:00Z">
              <w:r w:rsidRPr="005B2A3F" w:rsidDel="008D4A4A">
                <w:delText>(1)</w:delText>
              </w:r>
              <w:r w:rsidRPr="005B2A3F" w:rsidDel="008D4A4A">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delText>
              </w:r>
            </w:del>
          </w:p>
          <w:p w14:paraId="52D22CCA" w14:textId="625A96D4" w:rsidR="002E7ABF" w:rsidRPr="005B2A3F" w:rsidDel="008D4A4A" w:rsidRDefault="002E7ABF" w:rsidP="001451D2">
            <w:pPr>
              <w:pStyle w:val="List2"/>
              <w:spacing w:before="120" w:after="120"/>
              <w:jc w:val="both"/>
              <w:rPr>
                <w:del w:id="702" w:author="ERCOT" w:date="2025-10-21T15:29:00Z" w16du:dateUtc="2025-10-21T20:29:00Z"/>
              </w:rPr>
            </w:pPr>
          </w:p>
          <w:p w14:paraId="640D2D81" w14:textId="48593B0D" w:rsidR="002E7ABF" w:rsidRPr="005B2A3F" w:rsidDel="008D4A4A" w:rsidRDefault="002E7ABF" w:rsidP="001451D2">
            <w:pPr>
              <w:pStyle w:val="List2"/>
              <w:spacing w:before="120" w:after="120"/>
              <w:jc w:val="both"/>
              <w:rPr>
                <w:del w:id="703" w:author="ERCOT" w:date="2025-10-21T15:29:00Z" w16du:dateUtc="2025-10-21T20:29:00Z"/>
              </w:rPr>
            </w:pPr>
            <w:del w:id="704" w:author="ERCOT" w:date="2025-10-21T15:29:00Z" w16du:dateUtc="2025-10-21T20:29:00Z">
              <w:r w:rsidRPr="005B2A3F" w:rsidDel="008D4A4A">
                <w:delText>(2)</w:delText>
              </w:r>
              <w:r w:rsidRPr="005B2A3F" w:rsidDel="008D4A4A">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delText>
              </w:r>
            </w:del>
          </w:p>
          <w:p w14:paraId="68978BD2" w14:textId="0BC40433" w:rsidR="002E7ABF" w:rsidDel="008D4A4A" w:rsidRDefault="002E7ABF" w:rsidP="001451D2">
            <w:pPr>
              <w:spacing w:after="240"/>
              <w:ind w:left="720" w:hanging="720"/>
              <w:jc w:val="both"/>
              <w:rPr>
                <w:del w:id="705" w:author="ERCOT" w:date="2025-10-21T15:29:00Z" w16du:dateUtc="2025-10-21T20:29:00Z"/>
              </w:rPr>
            </w:pPr>
            <w:del w:id="706" w:author="ERCOT" w:date="2025-10-21T15:29:00Z" w16du:dateUtc="2025-10-21T20:29:00Z">
              <w:r w:rsidRPr="005B2A3F" w:rsidDel="008D4A4A">
                <w:delText>D.</w:delText>
              </w:r>
              <w:r w:rsidRPr="005B2A3F" w:rsidDel="008D4A4A">
                <w:tab/>
              </w:r>
              <w:r w:rsidRPr="005B2A3F" w:rsidDel="008D4A4A">
                <w:rPr>
                  <w:u w:val="single"/>
                </w:rPr>
                <w:delText>Duty to Mitigate.</w:delText>
              </w:r>
              <w:r w:rsidRPr="005B2A3F" w:rsidDel="008D4A4A">
                <w:delText xml:space="preserve">  Except as expressly provided otherwise herein, each Party shall use commercially reasonable efforts to mitigate any damages it may incur as a result of the other Party's performance or non-performance of this Agreement.</w:delText>
              </w:r>
            </w:del>
          </w:p>
          <w:p w14:paraId="18DBEEF4" w14:textId="3346B292" w:rsidR="002E7ABF" w:rsidRPr="005B2A3F" w:rsidRDefault="002E7ABF" w:rsidP="001451D2">
            <w:pPr>
              <w:pStyle w:val="ListIntroduction"/>
              <w:spacing w:before="120" w:after="120"/>
              <w:jc w:val="both"/>
              <w:rPr>
                <w:u w:val="single"/>
              </w:rPr>
            </w:pPr>
            <w:r w:rsidRPr="005B2A3F">
              <w:rPr>
                <w:u w:val="single"/>
              </w:rPr>
              <w:lastRenderedPageBreak/>
              <w:t xml:space="preserve">Section </w:t>
            </w:r>
            <w:ins w:id="707" w:author="ERCOT" w:date="2025-10-21T15:29:00Z" w16du:dateUtc="2025-10-21T20:29:00Z">
              <w:r w:rsidR="008D4A4A">
                <w:rPr>
                  <w:u w:val="single"/>
                </w:rPr>
                <w:t>8</w:t>
              </w:r>
            </w:ins>
            <w:del w:id="708" w:author="ERCOT" w:date="2025-10-21T15:29:00Z" w16du:dateUtc="2025-10-21T20:29:00Z">
              <w:r w:rsidRPr="005B2A3F" w:rsidDel="008D4A4A">
                <w:rPr>
                  <w:u w:val="single"/>
                </w:rPr>
                <w:delText>9</w:delText>
              </w:r>
            </w:del>
            <w:r w:rsidRPr="005B2A3F">
              <w:rPr>
                <w:u w:val="single"/>
              </w:rPr>
              <w:t>.  Limitation of Damages and Liability</w:t>
            </w:r>
            <w:del w:id="709" w:author="ERCOT" w:date="2025-10-21T15:29:00Z" w16du:dateUtc="2025-10-21T20:29:00Z">
              <w:r w:rsidRPr="005B2A3F" w:rsidDel="008D4A4A">
                <w:rPr>
                  <w:u w:val="single"/>
                </w:rPr>
                <w:delText xml:space="preserve"> and Indemnification</w:delText>
              </w:r>
            </w:del>
            <w:r w:rsidRPr="005B2A3F">
              <w:rPr>
                <w:u w:val="single"/>
              </w:rPr>
              <w:t>.</w:t>
            </w:r>
          </w:p>
          <w:p w14:paraId="486ABD30" w14:textId="3DB8CB54" w:rsidR="002E7ABF" w:rsidRPr="005B2A3F" w:rsidRDefault="002E7ABF" w:rsidP="001451D2">
            <w:pPr>
              <w:pStyle w:val="List"/>
              <w:spacing w:before="120" w:after="120"/>
              <w:jc w:val="both"/>
            </w:pPr>
            <w:r w:rsidRPr="005B2A3F">
              <w:t>A.</w:t>
            </w:r>
            <w:r w:rsidRPr="005B2A3F">
              <w:tab/>
            </w:r>
            <w:ins w:id="710" w:author="ERCOT" w:date="2025-11-25T14:29:00Z" w16du:dateUtc="2025-11-25T20:29:00Z">
              <w:r w:rsidR="00FB1670">
                <w:t xml:space="preserve">IN NO EVENT SHALL </w:t>
              </w:r>
              <w:r w:rsidR="00FB1670" w:rsidRPr="003963D3">
                <w:t xml:space="preserve">EITHER PARTY </w:t>
              </w:r>
              <w:r w:rsidR="00FB1670">
                <w:t xml:space="preserve">BE </w:t>
              </w:r>
              <w:r w:rsidR="00FB1670" w:rsidRPr="003963D3">
                <w:t>LIABLE TO THE OTHER FOR ANY SPECIAL, INDIRECT, PUNITIVE</w:t>
              </w:r>
              <w:r w:rsidR="00FB1670">
                <w:t>, EXEMPLARY,</w:t>
              </w:r>
              <w:r w:rsidR="00FB1670" w:rsidRPr="003963D3">
                <w:t xml:space="preserve"> OR CONSEQUENTIAL DAMAGES</w:t>
              </w:r>
              <w:r w:rsidR="00FB1670">
                <w:t xml:space="preserve"> (INCLUDING, BUT NOT LIMITED TO, LOSSES OF USE, INCOME, PROFIT, FINANCING, BUSINESS AND REPUTATION, PROPERTY DAMAGE), </w:t>
              </w:r>
              <w:r w:rsidR="00FB1670" w:rsidRPr="003963D3">
                <w:t>OR</w:t>
              </w:r>
              <w:r w:rsidR="00FB1670">
                <w:t xml:space="preserve"> PERSONAL OR BODILY</w:t>
              </w:r>
              <w:r w:rsidR="00FB1670" w:rsidRPr="003963D3">
                <w:t xml:space="preserve"> INJURY THAT MAY OCCUR, IN WHOLE OR IN PART, AS A RESULT OF A</w:t>
              </w:r>
              <w:r w:rsidR="00FB1670">
                <w:t>NY</w:t>
              </w:r>
              <w:r w:rsidR="00FB1670" w:rsidRPr="003963D3">
                <w:t xml:space="preserve"> DEFAULT UNDER THIS AGREEMENT, </w:t>
              </w:r>
              <w:r w:rsidR="00FB1670" w:rsidRPr="00345B61">
                <w:rPr>
                  <w:rStyle w:val="CommentReference"/>
                  <w:sz w:val="24"/>
                  <w:szCs w:val="24"/>
                </w:rPr>
                <w:t xml:space="preserve"> VIOLATION  OF PROTOCOL OR APPLICABLE LAW, </w:t>
              </w:r>
              <w:r w:rsidR="00FB1670">
                <w:t>BREACH OF WARRANTY, NEGLIGENCE OR OTHER</w:t>
              </w:r>
              <w:r w:rsidR="00FB1670" w:rsidRPr="003963D3">
                <w:t xml:space="preserve"> TORT, OR ANY OTHER CAUSE, WHETHER OR NOT A PARTY HAD KNOWLEDGE OF THE CIRCUMSTANCES THAT RESULTED IN THE</w:t>
              </w:r>
              <w:r w:rsidR="00FB1670">
                <w:t xml:space="preserve"> </w:t>
              </w:r>
              <w:r w:rsidR="00FB1670" w:rsidRPr="003963D3">
                <w:t>SPECIAL, INDIRECT, PUNITIVE</w:t>
              </w:r>
              <w:r w:rsidR="00FB1670">
                <w:t>, EXEMPLARY,</w:t>
              </w:r>
              <w:r w:rsidR="00FB1670" w:rsidRPr="003963D3">
                <w:t xml:space="preserve"> OR CONSEQUENTIAL DAMAGES OR INJURY, OR COULD HAVE FORESEEN THAT SUCH DAMAGES OR INJURY WOULD OCCUR.</w:t>
              </w:r>
            </w:ins>
            <w:del w:id="711" w:author="ERCOT" w:date="2025-10-21T15:30:00Z" w16du:dateUtc="2025-10-21T20:30:00Z">
              <w:r w:rsidRPr="005B2A3F" w:rsidDel="008D4A4A">
                <w:delTex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delText>
              </w:r>
            </w:del>
          </w:p>
          <w:p w14:paraId="41E8BD45" w14:textId="3A0E6DC6" w:rsidR="002E7ABF" w:rsidRPr="005B2A3F" w:rsidDel="008D4A4A" w:rsidRDefault="002E7ABF" w:rsidP="001451D2">
            <w:pPr>
              <w:pStyle w:val="List"/>
              <w:spacing w:before="120" w:after="120"/>
              <w:jc w:val="both"/>
              <w:rPr>
                <w:del w:id="712" w:author="ERCOT" w:date="2025-10-21T15:30:00Z" w16du:dateUtc="2025-10-21T20:30:00Z"/>
              </w:rPr>
            </w:pPr>
            <w:del w:id="713" w:author="ERCOT" w:date="2025-10-21T15:30:00Z" w16du:dateUtc="2025-10-21T20:30:00Z">
              <w:r w:rsidRPr="005B2A3F" w:rsidDel="008D4A4A">
                <w:delText>B.</w:delText>
              </w:r>
              <w:r w:rsidRPr="005B2A3F" w:rsidDel="008D4A4A">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6D4C6991" w14:textId="1B152350" w:rsidR="008D4A4A" w:rsidRDefault="008D4A4A" w:rsidP="001451D2">
            <w:pPr>
              <w:pStyle w:val="List"/>
              <w:spacing w:before="120" w:after="120"/>
              <w:jc w:val="both"/>
              <w:rPr>
                <w:ins w:id="714" w:author="ERCOT" w:date="2025-10-21T15:31:00Z" w16du:dateUtc="2025-10-21T20:31:00Z"/>
              </w:rPr>
            </w:pPr>
            <w:ins w:id="715" w:author="ERCOT" w:date="2025-10-21T15:31:00Z" w16du:dateUtc="2025-10-21T20:31:00Z">
              <w:r>
                <w:t xml:space="preserve">B. </w:t>
              </w:r>
              <w:r>
                <w:tab/>
                <w:t>Duty to Mitigate.  Except as expressly provided otherwise herein or in the Protocols, each Party shall use commercially reasonable efforts to mitigate any damages it may incur as a result of the other Party’s performance or non-performance under this Agreement</w:t>
              </w:r>
            </w:ins>
          </w:p>
          <w:p w14:paraId="18B1C9F3" w14:textId="52DC1D6C" w:rsidR="002E7ABF" w:rsidRPr="005B2A3F" w:rsidDel="008D4A4A" w:rsidRDefault="002E7ABF" w:rsidP="001451D2">
            <w:pPr>
              <w:pStyle w:val="List"/>
              <w:spacing w:before="120" w:after="120"/>
              <w:jc w:val="both"/>
              <w:rPr>
                <w:del w:id="716" w:author="ERCOT" w:date="2025-10-21T15:31:00Z" w16du:dateUtc="2025-10-21T20:31:00Z"/>
              </w:rPr>
            </w:pPr>
            <w:del w:id="717" w:author="ERCOT" w:date="2025-10-21T15:31:00Z" w16du:dateUtc="2025-10-21T20:31:00Z">
              <w:r w:rsidRPr="005B2A3F" w:rsidDel="008D4A4A">
                <w:delText>C.</w:delText>
              </w:r>
              <w:r w:rsidRPr="005B2A3F" w:rsidDel="008D4A4A">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delText>
              </w:r>
            </w:del>
          </w:p>
          <w:p w14:paraId="779D267F" w14:textId="25E55459" w:rsidR="002E7ABF" w:rsidRPr="005B2A3F" w:rsidRDefault="008D4A4A" w:rsidP="001451D2">
            <w:pPr>
              <w:pStyle w:val="List"/>
              <w:spacing w:before="120" w:after="120"/>
              <w:jc w:val="both"/>
            </w:pPr>
            <w:ins w:id="718" w:author="ERCOT" w:date="2025-10-21T15:32:00Z" w16du:dateUtc="2025-10-21T20:32:00Z">
              <w:r>
                <w:rPr>
                  <w:szCs w:val="24"/>
                </w:rPr>
                <w:t>C</w:t>
              </w:r>
            </w:ins>
            <w:del w:id="719" w:author="ERCOT" w:date="2025-10-21T15:32:00Z" w16du:dateUtc="2025-10-21T20:32:00Z">
              <w:r w:rsidR="002E7ABF" w:rsidRPr="005B2A3F" w:rsidDel="008D4A4A">
                <w:rPr>
                  <w:szCs w:val="24"/>
                </w:rPr>
                <w:delText>D</w:delText>
              </w:r>
            </w:del>
            <w:r w:rsidR="002E7ABF" w:rsidRPr="005B2A3F">
              <w:rPr>
                <w:szCs w:val="24"/>
              </w:rPr>
              <w:t>.</w:t>
            </w:r>
            <w:r w:rsidR="002E7ABF" w:rsidRPr="005B2A3F">
              <w:rPr>
                <w:szCs w:val="24"/>
              </w:rPr>
              <w:tab/>
              <w:t xml:space="preserve">The Independent Market Monitor (IMM), and its directors, officers, employees, and agents, shall not be liable to any person or Entity for any act or omission, other than an act or omission constituting gross negligence or intentional misconduct, including but </w:t>
            </w:r>
            <w:r w:rsidR="002E7ABF" w:rsidRPr="005B2A3F">
              <w:rPr>
                <w:szCs w:val="24"/>
              </w:rPr>
              <w:lastRenderedPageBreak/>
              <w:t xml:space="preserve">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002E7ABF" w:rsidRPr="005B2A3F">
              <w:rPr>
                <w:smallCaps/>
                <w:szCs w:val="24"/>
              </w:rPr>
              <w:t>Subst</w:t>
            </w:r>
            <w:r w:rsidR="002E7ABF" w:rsidRPr="005B2A3F">
              <w:rPr>
                <w:szCs w:val="24"/>
              </w:rPr>
              <w:t>. R. 25.365, Independent Market Monitor.</w:t>
            </w:r>
          </w:p>
          <w:p w14:paraId="62DAD151" w14:textId="7951F140" w:rsidR="002E7ABF" w:rsidRPr="00091F14" w:rsidRDefault="002E7ABF" w:rsidP="001451D2">
            <w:pPr>
              <w:pStyle w:val="ListIntroduction"/>
              <w:spacing w:before="120" w:after="120"/>
              <w:jc w:val="both"/>
              <w:rPr>
                <w:u w:val="single"/>
              </w:rPr>
            </w:pPr>
            <w:r w:rsidRPr="00091F14">
              <w:rPr>
                <w:u w:val="single"/>
              </w:rPr>
              <w:t xml:space="preserve">Section </w:t>
            </w:r>
            <w:ins w:id="720" w:author="ERCOT" w:date="2025-10-21T15:32:00Z" w16du:dateUtc="2025-10-21T20:32:00Z">
              <w:r w:rsidR="008D4A4A" w:rsidRPr="00091F14">
                <w:rPr>
                  <w:u w:val="single"/>
                </w:rPr>
                <w:t>9</w:t>
              </w:r>
            </w:ins>
            <w:del w:id="721" w:author="ERCOT" w:date="2025-10-21T15:32:00Z" w16du:dateUtc="2025-10-21T20:32:00Z">
              <w:r w:rsidRPr="00091F14" w:rsidDel="008D4A4A">
                <w:rPr>
                  <w:u w:val="single"/>
                </w:rPr>
                <w:delText>10</w:delText>
              </w:r>
            </w:del>
            <w:r w:rsidRPr="00091F14">
              <w:rPr>
                <w:u w:val="single"/>
              </w:rPr>
              <w:t>. Dispute Resolution.</w:t>
            </w:r>
          </w:p>
          <w:p w14:paraId="7F9D01F0" w14:textId="5769C0F7" w:rsidR="002E7ABF" w:rsidRPr="00091F14" w:rsidRDefault="002E7ABF" w:rsidP="001451D2">
            <w:pPr>
              <w:pStyle w:val="List"/>
              <w:spacing w:before="120" w:after="120"/>
              <w:jc w:val="both"/>
            </w:pPr>
            <w:r w:rsidRPr="00091F14">
              <w:t>A.</w:t>
            </w:r>
            <w:r w:rsidRPr="00091F14">
              <w:tab/>
            </w:r>
            <w:ins w:id="722" w:author="ERCOT" w:date="2025-11-26T10:04:00Z" w16du:dateUtc="2025-11-26T16:04:00Z">
              <w:r w:rsidR="00091F14">
                <w:t>A Participants may only seek monetary or other relief against ERCOT through</w:t>
              </w:r>
            </w:ins>
            <w:del w:id="723" w:author="ERCOT" w:date="2025-11-26T10:04:00Z" w16du:dateUtc="2025-11-26T16:04:00Z">
              <w:r w:rsidRPr="00091F14" w:rsidDel="00F45B3E">
                <w:delText>In the event of a dispute, including a dispute regarding a Default, under this Agreement, Parties to this Agreement shall first attempt resolution of the dispute using</w:delText>
              </w:r>
            </w:del>
            <w:r w:rsidRPr="00091F14">
              <w:t xml:space="preserve"> the applicable dispute resolution procedures set forth in </w:t>
            </w:r>
            <w:del w:id="724" w:author="ERCOT" w:date="2025-11-26T10:05:00Z" w16du:dateUtc="2025-11-26T16:05:00Z">
              <w:r w:rsidRPr="00091F14" w:rsidDel="00F45B3E">
                <w:delText xml:space="preserve">the ERCOT </w:delText>
              </w:r>
            </w:del>
            <w:r w:rsidRPr="00091F14">
              <w:t>Protocol</w:t>
            </w:r>
            <w:del w:id="725" w:author="ERCOT" w:date="2025-11-26T10:05:00Z" w16du:dateUtc="2025-11-26T16:05:00Z">
              <w:r w:rsidRPr="00091F14" w:rsidDel="00F45B3E">
                <w:delText>s</w:delText>
              </w:r>
            </w:del>
            <w:ins w:id="726" w:author="ERCOT" w:date="2025-11-26T10:05:00Z" w16du:dateUtc="2025-11-26T16:05:00Z">
              <w:r w:rsidR="00F45B3E">
                <w:t xml:space="preserve"> Section 20, Alternative Dispute Resolution Procedure and Procedure for Return of Settlement Funds</w:t>
              </w:r>
            </w:ins>
            <w:r w:rsidRPr="00091F14">
              <w:t>.</w:t>
            </w:r>
          </w:p>
          <w:p w14:paraId="45605B82" w14:textId="77777777" w:rsidR="002E7ABF" w:rsidRPr="005B2A3F" w:rsidRDefault="002E7ABF" w:rsidP="001451D2">
            <w:pPr>
              <w:pStyle w:val="List"/>
              <w:spacing w:before="120" w:after="120"/>
              <w:jc w:val="both"/>
            </w:pPr>
            <w:r w:rsidRPr="00091F14">
              <w:t>B.</w:t>
            </w:r>
            <w:r w:rsidRPr="00091F14">
              <w:tab/>
              <w:t>In the event of a dispute, including a dispute regarding a Default, under this Agreement, each Party shall bear its own costs and fees, including, but not limited to attorneys' fees, court costs, and its share of any mediation or arbitration fees.</w:t>
            </w:r>
          </w:p>
          <w:p w14:paraId="1CA365DE" w14:textId="238FF7D8" w:rsidR="002E7ABF" w:rsidRPr="005B2A3F" w:rsidRDefault="002E7ABF" w:rsidP="001451D2">
            <w:pPr>
              <w:pStyle w:val="BodyText"/>
              <w:jc w:val="both"/>
              <w:rPr>
                <w:u w:val="single"/>
              </w:rPr>
            </w:pPr>
            <w:r w:rsidRPr="005B2A3F">
              <w:rPr>
                <w:u w:val="single"/>
              </w:rPr>
              <w:t xml:space="preserve">Section </w:t>
            </w:r>
            <w:ins w:id="727" w:author="ERCOT" w:date="2025-10-21T15:32:00Z" w16du:dateUtc="2025-10-21T20:32:00Z">
              <w:r w:rsidR="008D4A4A">
                <w:rPr>
                  <w:u w:val="single"/>
                </w:rPr>
                <w:t>10</w:t>
              </w:r>
            </w:ins>
            <w:del w:id="728" w:author="ERCOT" w:date="2025-10-21T15:32:00Z" w16du:dateUtc="2025-10-21T20:32:00Z">
              <w:r w:rsidRPr="005B2A3F" w:rsidDel="008D4A4A">
                <w:rPr>
                  <w:u w:val="single"/>
                </w:rPr>
                <w:delText>11</w:delText>
              </w:r>
            </w:del>
            <w:r w:rsidRPr="005B2A3F">
              <w:rPr>
                <w:u w:val="single"/>
              </w:rPr>
              <w:t>. Miscellaneous.</w:t>
            </w:r>
          </w:p>
          <w:p w14:paraId="4387AEBE" w14:textId="0F512F26" w:rsidR="002E7ABF" w:rsidRPr="005B2A3F" w:rsidRDefault="002E7ABF" w:rsidP="001451D2">
            <w:pPr>
              <w:pStyle w:val="List"/>
              <w:spacing w:before="120" w:after="120"/>
              <w:jc w:val="both"/>
            </w:pPr>
            <w:r w:rsidRPr="005B2A3F">
              <w:t>A.</w:t>
            </w:r>
            <w:r w:rsidRPr="005B2A3F">
              <w:tab/>
            </w:r>
            <w:r w:rsidRPr="005B2A3F">
              <w:rPr>
                <w:u w:val="single"/>
              </w:rPr>
              <w:t>Choice of Law and Venue.</w:t>
            </w:r>
            <w:r w:rsidRPr="005B2A3F">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w:t>
            </w:r>
            <w:ins w:id="729" w:author="ERCOT" w:date="2025-10-21T15:33:00Z" w16du:dateUtc="2025-10-21T20:33:00Z">
              <w:r w:rsidR="008D4A4A">
                <w:t xml:space="preserve"> </w:t>
              </w:r>
            </w:ins>
            <w:ins w:id="730" w:author="ERCOT" w:date="2025-10-21T15:32:00Z" w16du:dateUtc="2025-10-21T20:32:00Z">
              <w:r w:rsidR="008D4A4A">
                <w:t xml:space="preserve">The Participant acknowledges that, to the extent it files a claim relating to ERCOT’s exercise of its responsibilities </w:t>
              </w:r>
            </w:ins>
            <w:ins w:id="731" w:author="ERCOT" w:date="2025-11-26T10:06:00Z" w16du:dateUtc="2025-11-26T16:06:00Z">
              <w:r w:rsidR="004603CB">
                <w:t xml:space="preserve">as the Independent Organization certified under PURA, the PUCT </w:t>
              </w:r>
            </w:ins>
            <w:ins w:id="732" w:author="ERCOT" w:date="2025-10-21T15:32:00Z" w16du:dateUtc="2025-10-21T20:32:00Z">
              <w:r w:rsidR="008D4A4A">
                <w:t xml:space="preserve">has exclusive jurisdiction over claims filed against ERCOT.  </w:t>
              </w:r>
            </w:ins>
            <w:r w:rsidRPr="005B2A3F">
              <w:t xml:space="preserve">Neither Party waives </w:t>
            </w:r>
            <w:ins w:id="733" w:author="ERCOT" w:date="2025-11-26T10:07:00Z" w16du:dateUtc="2025-11-26T16:07:00Z">
              <w:r w:rsidR="0073730D">
                <w:t xml:space="preserve">exclusive jurisdiction or </w:t>
              </w:r>
            </w:ins>
            <w:r w:rsidRPr="005B2A3F">
              <w:t>primary jurisdiction as a defense; provided that any court suits regarding this Agreement</w:t>
            </w:r>
            <w:ins w:id="734" w:author="ERCOT" w:date="2025-10-21T15:33:00Z" w16du:dateUtc="2025-10-21T20:33:00Z">
              <w:r w:rsidR="008D4A4A">
                <w:t>, if allowed,</w:t>
              </w:r>
            </w:ins>
            <w:r w:rsidRPr="005B2A3F">
              <w:t xml:space="preserve"> shall be brought in a state</w:t>
            </w:r>
            <w:ins w:id="735" w:author="ERCOT" w:date="2025-11-21T11:56:00Z" w16du:dateUtc="2025-11-21T17:56:00Z">
              <w:r w:rsidR="000809BB">
                <w:t>,</w:t>
              </w:r>
            </w:ins>
            <w:r w:rsidRPr="005B2A3F">
              <w:t xml:space="preserve"> </w:t>
            </w:r>
            <w:del w:id="736" w:author="ERCOT" w:date="2025-11-21T11:56:00Z" w16du:dateUtc="2025-11-21T17:56:00Z">
              <w:r w:rsidRPr="005B2A3F" w:rsidDel="000809BB">
                <w:delText xml:space="preserve">or </w:delText>
              </w:r>
            </w:del>
            <w:r w:rsidRPr="005B2A3F">
              <w:t>federal</w:t>
            </w:r>
            <w:ins w:id="737" w:author="ERCOT" w:date="2025-11-21T11:56:00Z" w16du:dateUtc="2025-11-21T17:56:00Z">
              <w:r w:rsidR="000809BB">
                <w:t>, or business</w:t>
              </w:r>
            </w:ins>
            <w:r w:rsidRPr="005B2A3F">
              <w:t xml:space="preserve"> court located within Travis County, Texas, and the Parties hereby waive any defense of forum non-conveniens</w:t>
            </w:r>
            <w:del w:id="738" w:author="ERCOT" w:date="2025-10-21T15:33:00Z" w16du:dateUtc="2025-10-21T20:33:00Z">
              <w:r w:rsidRPr="005B2A3F" w:rsidDel="008D4A4A">
                <w:delText>, except defenses under Tex. Civ. Prac. &amp; Rem. Code §15.002(b)</w:delText>
              </w:r>
            </w:del>
            <w:r w:rsidRPr="005B2A3F">
              <w:t>.</w:t>
            </w:r>
            <w:ins w:id="739" w:author="ERCOT" w:date="2025-10-21T15:33:00Z" w16du:dateUtc="2025-10-21T20:33:00Z">
              <w:r w:rsidR="008D4A4A">
                <w:t xml:space="preserve">  The Parties acknowledge that this Agreement constitutes a Major Transaction under Tex. Civ. Prac. &amp; Rem. Code </w:t>
              </w:r>
              <w:r w:rsidR="008D4A4A" w:rsidRPr="008A5BAC">
                <w:t>§ 15.0</w:t>
              </w:r>
              <w:r w:rsidR="008D4A4A">
                <w:t>20, and waive any argument to the contrary</w:t>
              </w:r>
              <w:r w:rsidR="008D4A4A" w:rsidRPr="005B2A3F">
                <w:t>.</w:t>
              </w:r>
            </w:ins>
          </w:p>
          <w:p w14:paraId="31C28C0F" w14:textId="795C87AB" w:rsidR="008D4A4A" w:rsidRDefault="008D4A4A" w:rsidP="008D4A4A">
            <w:pPr>
              <w:pStyle w:val="List"/>
              <w:spacing w:before="120" w:after="120"/>
              <w:rPr>
                <w:ins w:id="740" w:author="ERCOT" w:date="2025-10-21T15:34:00Z" w16du:dateUtc="2025-10-21T20:34:00Z"/>
              </w:rPr>
            </w:pPr>
            <w:ins w:id="741" w:author="ERCOT" w:date="2025-10-21T15:34:00Z" w16du:dateUtc="2025-10-21T20:34:00Z">
              <w:r>
                <w:rPr>
                  <w:u w:val="single"/>
                </w:rPr>
                <w:t>B.</w:t>
              </w:r>
              <w:r>
                <w:rPr>
                  <w:u w:val="single"/>
                </w:rPr>
                <w:tab/>
              </w:r>
              <w:r w:rsidRPr="00CC2F25">
                <w:rPr>
                  <w:u w:val="single"/>
                </w:rPr>
                <w:t xml:space="preserve">No Waiver of Sovereign Immunity. </w:t>
              </w:r>
              <w:r>
                <w:rPr>
                  <w:u w:val="single"/>
                </w:rPr>
                <w:br/>
              </w:r>
              <w:r w:rsidRPr="004A6C15">
                <w:t>ERCOT does not waive</w:t>
              </w:r>
              <w:r>
                <w:t xml:space="preserve"> sovereign</w:t>
              </w:r>
              <w:r w:rsidRPr="004A6C15">
                <w:t xml:space="preserve"> immunity by entering into this Agreement and specifically retains all immunit</w:t>
              </w:r>
              <w:r>
                <w:t>ies</w:t>
              </w:r>
              <w:r w:rsidRPr="004A6C15">
                <w:t xml:space="preserve"> and all defenses available to it under the Constitution, the laws of the State of Texas, or the common </w:t>
              </w:r>
              <w:r>
                <w:t>law.</w:t>
              </w:r>
            </w:ins>
          </w:p>
          <w:p w14:paraId="47479899" w14:textId="1C1B3D61" w:rsidR="002E7ABF" w:rsidRPr="005B2A3F" w:rsidRDefault="008D4A4A" w:rsidP="001451D2">
            <w:pPr>
              <w:pStyle w:val="List"/>
              <w:spacing w:before="120" w:after="120"/>
              <w:jc w:val="both"/>
            </w:pPr>
            <w:ins w:id="742" w:author="ERCOT" w:date="2025-10-21T15:34:00Z" w16du:dateUtc="2025-10-21T20:34:00Z">
              <w:r>
                <w:t>C</w:t>
              </w:r>
            </w:ins>
            <w:del w:id="743" w:author="ERCOT" w:date="2025-10-21T15:34:00Z" w16du:dateUtc="2025-10-21T20:34:00Z">
              <w:r w:rsidR="002E7ABF" w:rsidRPr="005B2A3F" w:rsidDel="008D4A4A">
                <w:delText>B</w:delText>
              </w:r>
            </w:del>
            <w:r w:rsidR="002E7ABF" w:rsidRPr="005B2A3F">
              <w:t>.</w:t>
            </w:r>
            <w:r w:rsidR="002E7ABF" w:rsidRPr="005B2A3F">
              <w:tab/>
            </w:r>
            <w:r w:rsidR="002E7ABF" w:rsidRPr="005B2A3F">
              <w:rPr>
                <w:u w:val="single"/>
              </w:rPr>
              <w:t>Assignment.</w:t>
            </w:r>
          </w:p>
          <w:p w14:paraId="20B5FCCD" w14:textId="2B442DED" w:rsidR="002E7ABF" w:rsidRPr="005B2A3F" w:rsidRDefault="002E7ABF" w:rsidP="001451D2">
            <w:pPr>
              <w:pStyle w:val="List2"/>
              <w:spacing w:before="120" w:after="120"/>
              <w:jc w:val="both"/>
            </w:pPr>
            <w:r w:rsidRPr="005B2A3F">
              <w:t>(1)</w:t>
            </w:r>
            <w:r w:rsidRPr="005B2A3F">
              <w:tab/>
              <w:t xml:space="preserve">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w:t>
            </w:r>
            <w:r w:rsidRPr="005B2A3F">
              <w:lastRenderedPageBreak/>
              <w:t>of any Agreement with ERCOT</w:t>
            </w:r>
            <w:ins w:id="744" w:author="ERCOT" w:date="2025-10-21T15:35:00Z" w16du:dateUtc="2025-10-21T20:35:00Z">
              <w:r w:rsidR="008D4A4A">
                <w:t xml:space="preserve"> and if the assignment or transfer does not otherwise violate the Protocols or other applicable law</w:t>
              </w:r>
            </w:ins>
            <w:r w:rsidRPr="005B2A3F">
              <w:t>):</w:t>
            </w:r>
          </w:p>
          <w:p w14:paraId="00B00870" w14:textId="77777777" w:rsidR="002E7ABF" w:rsidRDefault="002E7ABF" w:rsidP="001451D2">
            <w:pPr>
              <w:pStyle w:val="List3"/>
              <w:spacing w:before="120" w:after="120"/>
              <w:jc w:val="both"/>
            </w:pPr>
            <w:r w:rsidRPr="005B2A3F">
              <w:t>(a)</w:t>
            </w:r>
            <w:r w:rsidRPr="005B2A3F">
              <w:tab/>
              <w:t>Where any such assignment or transfer is to an Affiliate of the Party; or</w:t>
            </w:r>
          </w:p>
          <w:p w14:paraId="7C405A7F" w14:textId="77777777" w:rsidR="002E7ABF" w:rsidRDefault="002E7ABF" w:rsidP="001451D2">
            <w:pPr>
              <w:pStyle w:val="List3"/>
              <w:spacing w:before="120" w:after="120"/>
              <w:jc w:val="both"/>
            </w:pPr>
            <w:r w:rsidRPr="005B2A3F">
              <w:t>(b)</w:t>
            </w:r>
            <w:r w:rsidRPr="005B2A3F">
              <w:tab/>
              <w:t>Where any such assignment or transfer is to a successor to or transferee of the direct or indirect ownership or operation of all or part of the Party, or its facilities; or</w:t>
            </w:r>
          </w:p>
          <w:p w14:paraId="4BDCA19D" w14:textId="41F51592" w:rsidR="002E7ABF" w:rsidRPr="005B2A3F" w:rsidRDefault="002E7ABF" w:rsidP="001451D2">
            <w:pPr>
              <w:pStyle w:val="List3"/>
              <w:spacing w:before="120" w:after="120"/>
              <w:jc w:val="both"/>
            </w:pPr>
            <w:r w:rsidRPr="005B2A3F">
              <w:t>(c)</w:t>
            </w:r>
            <w:r w:rsidRPr="005B2A3F">
              <w:tab/>
              <w: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w:t>
            </w:r>
            <w:r w:rsidRPr="00B6661B">
              <w:t xml:space="preserve">such assignment containing customary provisions, including representations as to corporate authorization, enforceability of this Agreement and absence of known Defaults, notice of </w:t>
            </w:r>
            <w:ins w:id="745" w:author="ERCOT" w:date="2025-10-21T15:35:00Z" w16du:dateUtc="2025-10-21T20:35:00Z">
              <w:r w:rsidR="00BB724A" w:rsidRPr="00B6661B">
                <w:t>M</w:t>
              </w:r>
            </w:ins>
            <w:del w:id="746" w:author="ERCOT" w:date="2025-10-21T15:35:00Z" w16du:dateUtc="2025-10-21T20:35:00Z">
              <w:r w:rsidRPr="00B6661B" w:rsidDel="00BB724A">
                <w:delText>m</w:delText>
              </w:r>
            </w:del>
            <w:r w:rsidRPr="00B6661B">
              <w:t xml:space="preserve">aterial </w:t>
            </w:r>
            <w:ins w:id="747" w:author="ERCOT" w:date="2025-10-21T15:35:00Z" w16du:dateUtc="2025-10-21T20:35:00Z">
              <w:r w:rsidR="00BB724A" w:rsidRPr="00B6661B">
                <w:t>B</w:t>
              </w:r>
            </w:ins>
            <w:del w:id="748" w:author="ERCOT" w:date="2025-10-21T15:35:00Z" w16du:dateUtc="2025-10-21T20:35:00Z">
              <w:r w:rsidRPr="00B6661B" w:rsidDel="00BB724A">
                <w:delText>b</w:delText>
              </w:r>
            </w:del>
            <w:r w:rsidRPr="00B6661B">
              <w:t xml:space="preserve">reach </w:t>
            </w:r>
            <w:del w:id="749" w:author="ERCOT" w:date="2025-11-20T17:48:00Z" w16du:dateUtc="2025-11-20T23:48:00Z">
              <w:r w:rsidRPr="00B6661B" w:rsidDel="00B6661B">
                <w:delText xml:space="preserve">pursuant to Section 8(A), </w:delText>
              </w:r>
            </w:del>
            <w:r w:rsidRPr="00B6661B">
              <w:t xml:space="preserve">notice of Default, and an opportunity for the Financing Person to cure a </w:t>
            </w:r>
            <w:ins w:id="750" w:author="ERCOT" w:date="2025-10-21T15:36:00Z" w16du:dateUtc="2025-10-21T20:36:00Z">
              <w:r w:rsidR="00BB724A" w:rsidRPr="00B6661B">
                <w:t>M</w:t>
              </w:r>
            </w:ins>
            <w:del w:id="751" w:author="ERCOT" w:date="2025-10-21T15:36:00Z" w16du:dateUtc="2025-10-21T20:36:00Z">
              <w:r w:rsidRPr="00B6661B" w:rsidDel="00BB724A">
                <w:delText>m</w:delText>
              </w:r>
            </w:del>
            <w:r w:rsidRPr="00B6661B">
              <w:t xml:space="preserve">aterial </w:t>
            </w:r>
            <w:ins w:id="752" w:author="ERCOT" w:date="2025-10-21T15:36:00Z" w16du:dateUtc="2025-10-21T20:36:00Z">
              <w:r w:rsidR="00BB724A" w:rsidRPr="00B6661B">
                <w:t>B</w:t>
              </w:r>
            </w:ins>
            <w:del w:id="753" w:author="ERCOT" w:date="2025-10-21T15:36:00Z" w16du:dateUtc="2025-10-21T20:36:00Z">
              <w:r w:rsidRPr="00B6661B" w:rsidDel="00BB724A">
                <w:delText>b</w:delText>
              </w:r>
            </w:del>
            <w:r w:rsidRPr="00B6661B">
              <w:t xml:space="preserve">reach </w:t>
            </w:r>
            <w:del w:id="754" w:author="ERCOT" w:date="2025-11-20T17:48:00Z" w16du:dateUtc="2025-11-20T23:48:00Z">
              <w:r w:rsidRPr="00B6661B" w:rsidDel="000A3C30">
                <w:delText xml:space="preserve">pursuant to Section 8(A) </w:delText>
              </w:r>
            </w:del>
            <w:r w:rsidRPr="00B6661B">
              <w:t>prior to it becoming a Default.</w:t>
            </w:r>
          </w:p>
          <w:p w14:paraId="6A30E391" w14:textId="77777777" w:rsidR="002E7ABF" w:rsidRDefault="002E7ABF" w:rsidP="001451D2">
            <w:pPr>
              <w:pStyle w:val="List2"/>
              <w:spacing w:before="120" w:after="120"/>
              <w:jc w:val="both"/>
              <w:rPr>
                <w:ins w:id="755" w:author="ERCOT" w:date="2025-10-21T15:37:00Z" w16du:dateUtc="2025-10-21T20:37:00Z"/>
              </w:rPr>
            </w:pPr>
            <w:r w:rsidRPr="005B2A3F">
              <w:t>(2)</w:t>
            </w:r>
            <w:r w:rsidRPr="005B2A3F">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10311870" w14:textId="790C0EF6" w:rsidR="00BB724A" w:rsidRPr="005B2A3F" w:rsidRDefault="00BB724A" w:rsidP="00BB724A">
            <w:pPr>
              <w:pStyle w:val="List2"/>
              <w:spacing w:before="120" w:after="120"/>
              <w:jc w:val="both"/>
            </w:pPr>
            <w:ins w:id="756" w:author="ERCOT" w:date="2025-10-21T15:37:00Z" w16du:dateUtc="2025-10-21T20:37:00Z">
              <w:r>
                <w:t>(3)</w:t>
              </w:r>
              <w:r>
                <w:tab/>
                <w:t>The foregoing limitations on assignment do not limit the PUCT’s authority to decertify ERCOT and/or transfer its responsibilities and/or assets to another organization or a successor organization as permitted in Tex. Util. Code Sec. 39.151 or PUC Subst. Rule 25.364.</w:t>
              </w:r>
            </w:ins>
          </w:p>
          <w:p w14:paraId="70972237" w14:textId="1E2E543A" w:rsidR="002E7ABF" w:rsidRPr="005B2A3F" w:rsidRDefault="00BB724A" w:rsidP="001451D2">
            <w:pPr>
              <w:pStyle w:val="List"/>
              <w:spacing w:before="120" w:after="120"/>
              <w:jc w:val="both"/>
            </w:pPr>
            <w:ins w:id="757" w:author="ERCOT" w:date="2025-10-21T15:37:00Z" w16du:dateUtc="2025-10-21T20:37:00Z">
              <w:r>
                <w:t>D</w:t>
              </w:r>
            </w:ins>
            <w:del w:id="758" w:author="ERCOT" w:date="2025-10-21T15:37:00Z" w16du:dateUtc="2025-10-21T20:37:00Z">
              <w:r w:rsidR="002E7ABF" w:rsidRPr="005B2A3F" w:rsidDel="00BB724A">
                <w:delText>C</w:delText>
              </w:r>
            </w:del>
            <w:r w:rsidR="002E7ABF" w:rsidRPr="005B2A3F">
              <w:t>.</w:t>
            </w:r>
            <w:r w:rsidR="002E7ABF" w:rsidRPr="005B2A3F">
              <w:tab/>
            </w:r>
            <w:r w:rsidR="002E7ABF" w:rsidRPr="005B2A3F">
              <w:rPr>
                <w:u w:val="single"/>
              </w:rPr>
              <w:t>No Third Party Beneficiary.</w:t>
            </w:r>
            <w:r w:rsidR="002E7ABF" w:rsidRPr="005B2A3F">
              <w:t xml:space="preserve"> Except with respect to the rights of the Financing Persons in Section 1</w:t>
            </w:r>
            <w:ins w:id="759" w:author="ERCOT" w:date="2025-11-21T11:58:00Z" w16du:dateUtc="2025-11-21T17:58:00Z">
              <w:r w:rsidR="005E5F25">
                <w:t>0</w:t>
              </w:r>
            </w:ins>
            <w:del w:id="760" w:author="ERCOT" w:date="2025-11-21T11:58:00Z" w16du:dateUtc="2025-11-21T17:58:00Z">
              <w:r w:rsidR="002E7ABF" w:rsidRPr="005B2A3F" w:rsidDel="005E5F25">
                <w:delText>1</w:delText>
              </w:r>
            </w:del>
            <w:r w:rsidR="002E7ABF" w:rsidRPr="005B2A3F">
              <w:t>(B),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71089170" w14:textId="50D80CD8" w:rsidR="002E7ABF" w:rsidRPr="005B2A3F" w:rsidRDefault="00BB724A" w:rsidP="001451D2">
            <w:pPr>
              <w:pStyle w:val="List"/>
              <w:spacing w:before="120" w:after="120"/>
              <w:jc w:val="both"/>
            </w:pPr>
            <w:ins w:id="761" w:author="ERCOT" w:date="2025-10-21T15:37:00Z" w16du:dateUtc="2025-10-21T20:37:00Z">
              <w:r>
                <w:t>E</w:t>
              </w:r>
            </w:ins>
            <w:del w:id="762" w:author="ERCOT" w:date="2025-10-21T15:37:00Z" w16du:dateUtc="2025-10-21T20:37:00Z">
              <w:r w:rsidR="002E7ABF" w:rsidRPr="005B2A3F" w:rsidDel="00BB724A">
                <w:delText>D</w:delText>
              </w:r>
            </w:del>
            <w:r w:rsidR="002E7ABF" w:rsidRPr="005B2A3F">
              <w:t>.</w:t>
            </w:r>
            <w:r w:rsidR="002E7ABF" w:rsidRPr="005B2A3F">
              <w:tab/>
            </w:r>
            <w:r w:rsidR="002E7ABF" w:rsidRPr="005B2A3F">
              <w:rPr>
                <w:u w:val="single"/>
              </w:rPr>
              <w:t>No Waiver.</w:t>
            </w:r>
            <w:r w:rsidR="002E7ABF" w:rsidRPr="005B2A3F">
              <w:t xml:space="preserve"> Parties shall not be required to give notice to enforce strict adherence to all provisions of this Agreement.  No breach or provision of this Agreement shall be deemed </w:t>
            </w:r>
            <w:r w:rsidR="002E7ABF" w:rsidRPr="005B2A3F">
              <w:lastRenderedPageBreak/>
              <w:t xml:space="preserve">waived, modified or excused by a Party unless such waiver, modification or excuse is in writing and signed by an authorized officer of </w:t>
            </w:r>
            <w:del w:id="763" w:author="ERCOT" w:date="2025-11-21T12:02:00Z" w16du:dateUtc="2025-11-21T18:02:00Z">
              <w:r w:rsidR="002E7ABF" w:rsidRPr="005B2A3F" w:rsidDel="00421193">
                <w:delText xml:space="preserve">such </w:delText>
              </w:r>
            </w:del>
            <w:ins w:id="764" w:author="ERCOT" w:date="2025-11-21T12:02:00Z" w16du:dateUtc="2025-11-21T18:02:00Z">
              <w:r w:rsidR="00421193">
                <w:t>the</w:t>
              </w:r>
              <w:r w:rsidR="00421193" w:rsidRPr="005B2A3F">
                <w:t xml:space="preserve"> </w:t>
              </w:r>
            </w:ins>
            <w:r w:rsidR="002E7ABF" w:rsidRPr="005B2A3F">
              <w:t>Party</w:t>
            </w:r>
            <w:ins w:id="765" w:author="ERCOT" w:date="2025-11-21T12:02:00Z" w16du:dateUtc="2025-11-21T18:02:00Z">
              <w:r w:rsidR="009345A5">
                <w:t xml:space="preserve"> against whom such waiver, modification, or excuse</w:t>
              </w:r>
              <w:r w:rsidR="00421193">
                <w:t xml:space="preserve"> is sought to be enforced</w:t>
              </w:r>
            </w:ins>
            <w:r w:rsidR="002E7ABF" w:rsidRPr="005B2A3F">
              <w:t>.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70C06075" w14:textId="677964AC" w:rsidR="002E7ABF" w:rsidRPr="005B2A3F" w:rsidRDefault="00BB724A" w:rsidP="001451D2">
            <w:pPr>
              <w:pStyle w:val="List"/>
              <w:spacing w:before="120" w:after="120"/>
              <w:jc w:val="both"/>
            </w:pPr>
            <w:ins w:id="766" w:author="ERCOT" w:date="2025-10-21T15:37:00Z" w16du:dateUtc="2025-10-21T20:37:00Z">
              <w:r>
                <w:t>F</w:t>
              </w:r>
            </w:ins>
            <w:del w:id="767" w:author="ERCOT" w:date="2025-10-21T15:37:00Z" w16du:dateUtc="2025-10-21T20:37:00Z">
              <w:r w:rsidR="002E7ABF" w:rsidRPr="005B2A3F" w:rsidDel="00BB724A">
                <w:delText>E</w:delText>
              </w:r>
            </w:del>
            <w:r w:rsidR="002E7ABF" w:rsidRPr="005B2A3F">
              <w:t>.</w:t>
            </w:r>
            <w:r w:rsidR="002E7ABF" w:rsidRPr="005B2A3F">
              <w:tab/>
            </w:r>
            <w:r w:rsidR="002E7ABF" w:rsidRPr="005B2A3F">
              <w:rPr>
                <w:u w:val="single"/>
              </w:rPr>
              <w:t>Headings.</w:t>
            </w:r>
            <w:r w:rsidR="002E7ABF" w:rsidRPr="005B2A3F">
              <w:t xml:space="preserve">  Titles and headings of paragraphs and sections within this Agreement are provided merely for convenience and shall not be used or relied upon in construing this Agreement or the Parties’ intentions with respect thereto.</w:t>
            </w:r>
          </w:p>
          <w:p w14:paraId="1F416290" w14:textId="443A348F" w:rsidR="002E7ABF" w:rsidRPr="005B2A3F" w:rsidRDefault="00BB724A" w:rsidP="001451D2">
            <w:pPr>
              <w:pStyle w:val="List"/>
              <w:spacing w:before="120" w:after="120"/>
              <w:jc w:val="both"/>
            </w:pPr>
            <w:ins w:id="768" w:author="ERCOT" w:date="2025-10-21T15:37:00Z" w16du:dateUtc="2025-10-21T20:37:00Z">
              <w:r>
                <w:t>G</w:t>
              </w:r>
            </w:ins>
            <w:del w:id="769" w:author="ERCOT" w:date="2025-10-21T15:37:00Z" w16du:dateUtc="2025-10-21T20:37:00Z">
              <w:r w:rsidR="002E7ABF" w:rsidRPr="005B2A3F" w:rsidDel="00BB724A">
                <w:delText>F</w:delText>
              </w:r>
            </w:del>
            <w:r w:rsidR="002E7ABF" w:rsidRPr="005B2A3F">
              <w:t>.</w:t>
            </w:r>
            <w:r w:rsidR="002E7ABF" w:rsidRPr="005B2A3F">
              <w:tab/>
            </w:r>
            <w:r w:rsidR="002E7ABF" w:rsidRPr="005B2A3F">
              <w:rPr>
                <w:u w:val="single"/>
              </w:rPr>
              <w:t>Severability.</w:t>
            </w:r>
            <w:r w:rsidR="002E7ABF" w:rsidRPr="005B2A3F">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2A6F041B" w14:textId="2E71CEDF" w:rsidR="002E7ABF" w:rsidRPr="005B2A3F" w:rsidRDefault="00BB724A" w:rsidP="001451D2">
            <w:pPr>
              <w:pStyle w:val="List"/>
              <w:spacing w:before="120" w:after="120"/>
              <w:jc w:val="both"/>
            </w:pPr>
            <w:ins w:id="770" w:author="ERCOT" w:date="2025-10-21T15:37:00Z" w16du:dateUtc="2025-10-21T20:37:00Z">
              <w:r>
                <w:t>H</w:t>
              </w:r>
            </w:ins>
            <w:del w:id="771" w:author="ERCOT" w:date="2025-10-21T15:37:00Z" w16du:dateUtc="2025-10-21T20:37:00Z">
              <w:r w:rsidR="002E7ABF" w:rsidRPr="005B2A3F" w:rsidDel="00BB724A">
                <w:delText>G</w:delText>
              </w:r>
            </w:del>
            <w:r w:rsidR="002E7ABF" w:rsidRPr="005B2A3F">
              <w:t>.</w:t>
            </w:r>
            <w:r w:rsidR="002E7ABF" w:rsidRPr="005B2A3F">
              <w:tab/>
            </w:r>
            <w:r w:rsidR="002E7ABF" w:rsidRPr="005B2A3F">
              <w:rPr>
                <w:u w:val="single"/>
              </w:rPr>
              <w:t>Entire Agreement.</w:t>
            </w:r>
            <w:r w:rsidR="002E7ABF" w:rsidRPr="005B2A3F">
              <w:t xml:space="preserve">  Any </w:t>
            </w:r>
            <w:r w:rsidR="002E7ABF">
              <w:t>e</w:t>
            </w:r>
            <w:r w:rsidR="002E7ABF" w:rsidRPr="005B2A3F">
              <w:t xml:space="preserv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w:t>
            </w:r>
            <w:del w:id="772" w:author="ERCOT" w:date="2025-11-21T12:06:00Z" w16du:dateUtc="2025-11-21T18:06:00Z">
              <w:r w:rsidR="002E7ABF" w:rsidRPr="005B2A3F" w:rsidDel="00CA37CE">
                <w:delText xml:space="preserve">An agreement, statement, or promise not contained in this Agreement is not valid or binding.   </w:delText>
              </w:r>
            </w:del>
          </w:p>
          <w:p w14:paraId="7FFD58D2" w14:textId="6B062C2F" w:rsidR="002E7ABF" w:rsidRPr="005B2A3F" w:rsidRDefault="00BB724A" w:rsidP="001451D2">
            <w:pPr>
              <w:pStyle w:val="List"/>
              <w:spacing w:before="120" w:after="120"/>
              <w:jc w:val="both"/>
            </w:pPr>
            <w:ins w:id="773" w:author="ERCOT" w:date="2025-10-21T15:38:00Z" w16du:dateUtc="2025-10-21T20:38:00Z">
              <w:r>
                <w:t>I</w:t>
              </w:r>
            </w:ins>
            <w:del w:id="774" w:author="ERCOT" w:date="2025-10-21T15:38:00Z" w16du:dateUtc="2025-10-21T20:38:00Z">
              <w:r w:rsidR="002E7ABF" w:rsidRPr="005B2A3F" w:rsidDel="00BB724A">
                <w:delText>H</w:delText>
              </w:r>
            </w:del>
            <w:r w:rsidR="002E7ABF" w:rsidRPr="005B2A3F">
              <w:t>.</w:t>
            </w:r>
            <w:r w:rsidR="002E7ABF" w:rsidRPr="005B2A3F">
              <w:tab/>
            </w:r>
            <w:r w:rsidR="002E7ABF" w:rsidRPr="005B2A3F">
              <w:rPr>
                <w:u w:val="single"/>
              </w:rPr>
              <w:t>Amendment.</w:t>
            </w:r>
            <w:r w:rsidR="002E7ABF" w:rsidRPr="005B2A3F">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w:t>
            </w:r>
            <w:ins w:id="775" w:author="ERCOT" w:date="2025-11-21T12:04:00Z" w16du:dateUtc="2025-11-21T18:04:00Z">
              <w:r w:rsidR="00E77591">
                <w:t xml:space="preserve">  A Participant is required to sign such a new Agreement within ten Business Days of its approval by the PUCT. </w:t>
              </w:r>
            </w:ins>
            <w:r w:rsidR="002E7ABF" w:rsidRPr="005B2A3F">
              <w:t xml:space="preserve">  </w:t>
            </w:r>
          </w:p>
          <w:p w14:paraId="35456866" w14:textId="68287D26" w:rsidR="002E7ABF" w:rsidRPr="005B2A3F" w:rsidRDefault="002E7ABF" w:rsidP="001451D2">
            <w:pPr>
              <w:pStyle w:val="List"/>
              <w:spacing w:before="120" w:after="120"/>
              <w:jc w:val="both"/>
            </w:pPr>
            <w:del w:id="776" w:author="ERCOT" w:date="2025-10-21T15:38:00Z" w16du:dateUtc="2025-10-21T20:38:00Z">
              <w:r w:rsidRPr="005B2A3F" w:rsidDel="00BB724A">
                <w:delText>I</w:delText>
              </w:r>
            </w:del>
            <w:r w:rsidRPr="005B2A3F">
              <w:t>.</w:t>
            </w:r>
            <w:r w:rsidRPr="005B2A3F">
              <w:tab/>
            </w:r>
            <w:del w:id="777" w:author="ERCOT" w:date="2025-11-26T10:10:00Z" w16du:dateUtc="2025-11-26T16:10:00Z">
              <w:r w:rsidRPr="005B2A3F" w:rsidDel="00D5092D">
                <w:rPr>
                  <w:u w:val="single"/>
                </w:rPr>
                <w:delText>ERCOT's Right to Audit Participant.</w:delText>
              </w:r>
              <w:r w:rsidRPr="005B2A3F" w:rsidDel="00D5092D">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w:delText>
              </w:r>
              <w:r w:rsidRPr="005B2A3F" w:rsidDel="00D5092D">
                <w:lastRenderedPageBreak/>
                <w:delText>reveals any inaccuracy in any such information, statement, charge, payment or computation, the necessary adjustments in such information, statement, charge, payment, computation, or procedures used in supporting its ongoing accuracy will be promptly made.</w:delText>
              </w:r>
            </w:del>
          </w:p>
          <w:p w14:paraId="42C2F17D" w14:textId="22D1CACB" w:rsidR="002E7ABF" w:rsidRPr="005B2A3F" w:rsidDel="00BB724A" w:rsidRDefault="002E7ABF" w:rsidP="001451D2">
            <w:pPr>
              <w:pStyle w:val="List"/>
              <w:spacing w:before="120" w:after="120"/>
              <w:jc w:val="both"/>
              <w:rPr>
                <w:del w:id="778" w:author="ERCOT" w:date="2025-10-21T15:38:00Z" w16du:dateUtc="2025-10-21T20:38:00Z"/>
              </w:rPr>
            </w:pPr>
            <w:del w:id="779" w:author="ERCOT" w:date="2025-10-21T15:38:00Z" w16du:dateUtc="2025-10-21T20:38:00Z">
              <w:r w:rsidRPr="005B2A3F" w:rsidDel="00BB724A">
                <w:delText>J.</w:delText>
              </w:r>
              <w:r w:rsidRPr="005B2A3F" w:rsidDel="00BB724A">
                <w:tab/>
              </w:r>
              <w:r w:rsidRPr="005B2A3F" w:rsidDel="00BB724A">
                <w:rPr>
                  <w:u w:val="single"/>
                </w:rPr>
                <w:delText>Participant's Right to Audit ERCOT.</w:delText>
              </w:r>
              <w:r w:rsidRPr="005B2A3F" w:rsidDel="00BB724A">
                <w:delText xml:space="preserve">  Participant's right to data and audit of ERCOT shall be as described in the ERCOT Protocols and shall not exceed the rights described in the ERCOT Protocols. </w:delText>
              </w:r>
            </w:del>
          </w:p>
          <w:p w14:paraId="4BB7197B" w14:textId="35D04BEF" w:rsidR="002E7ABF" w:rsidRPr="005B2A3F" w:rsidDel="00BB724A" w:rsidRDefault="002E7ABF" w:rsidP="001451D2">
            <w:pPr>
              <w:pStyle w:val="List"/>
              <w:spacing w:before="120" w:after="120"/>
              <w:jc w:val="both"/>
              <w:rPr>
                <w:del w:id="780" w:author="ERCOT" w:date="2025-10-21T15:38:00Z" w16du:dateUtc="2025-10-21T20:38:00Z"/>
              </w:rPr>
            </w:pPr>
            <w:del w:id="781" w:author="ERCOT" w:date="2025-10-21T15:38:00Z" w16du:dateUtc="2025-10-21T20:38:00Z">
              <w:r w:rsidRPr="005B2A3F" w:rsidDel="00BB724A">
                <w:delText>K.</w:delText>
              </w:r>
              <w:r w:rsidRPr="005B2A3F" w:rsidDel="00BB724A">
                <w:tab/>
              </w:r>
              <w:r w:rsidRPr="005B2A3F" w:rsidDel="00BB724A">
                <w:rPr>
                  <w:u w:val="single"/>
                </w:rPr>
                <w:delText>Further Assurances.</w:delText>
              </w:r>
              <w:r w:rsidRPr="005B2A3F" w:rsidDel="00BB724A">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4A59720D" w14:textId="3B4F8A4F" w:rsidR="002E7ABF" w:rsidRPr="005B2A3F" w:rsidRDefault="00D5092D" w:rsidP="001451D2">
            <w:pPr>
              <w:pStyle w:val="List"/>
              <w:spacing w:before="120" w:after="120"/>
              <w:jc w:val="both"/>
            </w:pPr>
            <w:ins w:id="782" w:author="ERCOT" w:date="2025-11-26T10:10:00Z" w16du:dateUtc="2025-11-26T16:10:00Z">
              <w:r>
                <w:t>J</w:t>
              </w:r>
            </w:ins>
            <w:del w:id="783" w:author="ERCOT" w:date="2025-10-21T15:38:00Z" w16du:dateUtc="2025-10-21T20:38:00Z">
              <w:r w:rsidR="002E7ABF" w:rsidRPr="005B2A3F" w:rsidDel="00BB724A">
                <w:delText>L</w:delText>
              </w:r>
            </w:del>
            <w:r w:rsidR="002E7ABF" w:rsidRPr="005B2A3F">
              <w:t>.</w:t>
            </w:r>
            <w:r w:rsidR="002E7ABF" w:rsidRPr="005B2A3F">
              <w:tab/>
            </w:r>
            <w:r w:rsidR="002E7ABF" w:rsidRPr="005B2A3F">
              <w:rPr>
                <w:u w:val="single"/>
              </w:rPr>
              <w:t>Conflicts.</w:t>
            </w:r>
            <w:r w:rsidR="002E7ABF" w:rsidRPr="005B2A3F">
              <w:t xml:space="preserve">  </w:t>
            </w:r>
            <w:ins w:id="784" w:author="ERCOT" w:date="2025-11-26T10:12:00Z" w16du:dateUtc="2025-11-26T16:12:00Z">
              <w:r w:rsidR="00122EBA" w:rsidRPr="001521A0">
                <w:t>This Agreement is subject to applicable federal</w:t>
              </w:r>
              <w:r w:rsidR="00122EBA" w:rsidRPr="00106F24">
                <w:t xml:space="preserve"> and</w:t>
              </w:r>
              <w:r w:rsidR="00122EBA" w:rsidRPr="001521A0">
                <w:t xml:space="preserve"> state laws </w:t>
              </w:r>
              <w:r w:rsidR="00122EBA">
                <w:t xml:space="preserve">agency </w:t>
              </w:r>
              <w:r w:rsidR="00122EBA" w:rsidRPr="001521A0">
                <w:t>orders</w:t>
              </w:r>
              <w:r w:rsidR="00122EBA">
                <w:t>, and PUCT directives</w:t>
              </w:r>
              <w:r w:rsidR="00122EBA" w:rsidRPr="001521A0">
                <w:t>.</w:t>
              </w:r>
              <w:r w:rsidR="00EB28E8">
                <w:t xml:space="preserve">  </w:t>
              </w:r>
              <w:r w:rsidR="00122EBA" w:rsidRPr="001521A0">
                <w:t>Nothing in this Agreement may be construed as a waiver of any right to question or contest any federal or state law or order.  In the event of a conflict between this Agreement and an applicable federal</w:t>
              </w:r>
              <w:r w:rsidR="00122EBA" w:rsidRPr="00106F24">
                <w:t xml:space="preserve"> or </w:t>
              </w:r>
              <w:r w:rsidR="00122EBA" w:rsidRPr="001521A0">
                <w:t>state law</w:t>
              </w:r>
              <w:r w:rsidR="00122EBA">
                <w:t xml:space="preserve"> agency</w:t>
              </w:r>
              <w:r w:rsidR="00122EBA" w:rsidRPr="001521A0">
                <w:t xml:space="preserve"> order</w:t>
              </w:r>
              <w:r w:rsidR="00122EBA">
                <w:t>, or PUCT directives</w:t>
              </w:r>
              <w:r w:rsidR="00122EBA" w:rsidRPr="001521A0">
                <w:t>, the applicable federal</w:t>
              </w:r>
              <w:r w:rsidR="00122EBA" w:rsidRPr="00106F24">
                <w:t xml:space="preserve"> or</w:t>
              </w:r>
              <w:r w:rsidR="00122EBA" w:rsidRPr="001521A0">
                <w:t xml:space="preserve"> state</w:t>
              </w:r>
              <w:r w:rsidR="00122EBA" w:rsidRPr="00106F24">
                <w:t xml:space="preserve"> </w:t>
              </w:r>
              <w:r w:rsidR="00122EBA" w:rsidRPr="001521A0">
                <w:t>law</w:t>
              </w:r>
              <w:r w:rsidR="00122EBA" w:rsidRPr="00106F24">
                <w:t xml:space="preserve"> </w:t>
              </w:r>
              <w:r w:rsidR="00122EBA">
                <w:t xml:space="preserve">agency </w:t>
              </w:r>
              <w:r w:rsidR="00122EBA" w:rsidRPr="001521A0">
                <w:t>order</w:t>
              </w:r>
              <w:r w:rsidR="00122EBA">
                <w:t>, or PUCT directives</w:t>
              </w:r>
              <w:r w:rsidR="00122EBA" w:rsidRPr="001521A0">
                <w:t xml:space="preserve"> shall prevail, provided that Participant shall give notice to ERCOT of any such conflict affecting Participant. In the event of a conflict between </w:t>
              </w:r>
              <w:r w:rsidR="00122EBA">
                <w:t>PUCT</w:t>
              </w:r>
              <w:r w:rsidR="00122EBA" w:rsidRPr="001521A0">
                <w:t xml:space="preserve"> </w:t>
              </w:r>
              <w:r w:rsidR="00122EBA">
                <w:t xml:space="preserve">rules, </w:t>
              </w:r>
              <w:r w:rsidR="00122EBA" w:rsidRPr="001521A0">
                <w:t>orders</w:t>
              </w:r>
              <w:r w:rsidR="00122EBA">
                <w:t>, or directives</w:t>
              </w:r>
              <w:r w:rsidR="00122EBA" w:rsidRPr="001521A0">
                <w:t xml:space="preserve"> and the Protocols, </w:t>
              </w:r>
              <w:r w:rsidR="00122EBA">
                <w:t>PUCT</w:t>
              </w:r>
              <w:r w:rsidR="00122EBA" w:rsidRPr="001521A0">
                <w:t xml:space="preserve"> </w:t>
              </w:r>
              <w:r w:rsidR="00122EBA">
                <w:t xml:space="preserve">rules, </w:t>
              </w:r>
              <w:r w:rsidR="00122EBA" w:rsidRPr="001521A0">
                <w:t>orders</w:t>
              </w:r>
              <w:r w:rsidR="00122EBA">
                <w:t>,</w:t>
              </w:r>
              <w:r w:rsidR="00122EBA" w:rsidRPr="001521A0">
                <w:t xml:space="preserve"> or</w:t>
              </w:r>
              <w:r w:rsidR="00122EBA">
                <w:t xml:space="preserve"> directives</w:t>
              </w:r>
              <w:r w:rsidR="00122EBA" w:rsidRPr="001521A0">
                <w:t xml:space="preserve"> shall prevail.</w:t>
              </w:r>
            </w:ins>
            <w:del w:id="785" w:author="ERCOT" w:date="2025-10-21T15:38:00Z" w16du:dateUtc="2025-10-21T20:38:00Z">
              <w:r w:rsidR="002E7ABF" w:rsidRPr="005B2A3F" w:rsidDel="00BB724A">
                <w:delText>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delText>
              </w:r>
            </w:del>
          </w:p>
          <w:p w14:paraId="64794BEA" w14:textId="2C7CEFBD" w:rsidR="002E7ABF" w:rsidRPr="005B2A3F" w:rsidRDefault="00D5092D" w:rsidP="001451D2">
            <w:pPr>
              <w:pStyle w:val="List"/>
              <w:spacing w:before="120" w:after="120"/>
              <w:jc w:val="both"/>
            </w:pPr>
            <w:ins w:id="786" w:author="ERCOT" w:date="2025-11-26T10:11:00Z" w16du:dateUtc="2025-11-26T16:11:00Z">
              <w:r>
                <w:t>K</w:t>
              </w:r>
            </w:ins>
            <w:del w:id="787" w:author="ERCOT" w:date="2025-10-21T15:39:00Z" w16du:dateUtc="2025-10-21T20:39:00Z">
              <w:r w:rsidR="002E7ABF" w:rsidRPr="005B2A3F" w:rsidDel="00BB724A">
                <w:delText>M</w:delText>
              </w:r>
            </w:del>
            <w:r w:rsidR="002E7ABF" w:rsidRPr="005B2A3F">
              <w:t>.</w:t>
            </w:r>
            <w:r w:rsidR="002E7ABF" w:rsidRPr="005B2A3F">
              <w:tab/>
            </w:r>
            <w:r w:rsidR="002E7ABF" w:rsidRPr="005B2A3F">
              <w:rPr>
                <w:u w:val="single"/>
              </w:rPr>
              <w:t>No Partnership</w:t>
            </w:r>
            <w:ins w:id="788" w:author="ERCOT" w:date="2025-10-21T15:39:00Z" w16du:dateUtc="2025-10-21T20:39:00Z">
              <w:r w:rsidR="00BB724A">
                <w:rPr>
                  <w:u w:val="single"/>
                </w:rPr>
                <w:t xml:space="preserve"> or Fiduciary Relationship</w:t>
              </w:r>
            </w:ins>
            <w:r w:rsidR="002E7ABF" w:rsidRPr="005B2A3F">
              <w:rPr>
                <w:u w:val="single"/>
              </w:rPr>
              <w:t>.</w:t>
            </w:r>
            <w:r w:rsidR="002E7ABF" w:rsidRPr="005B2A3F">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id="789" w:author="ERCOT" w:date="2025-10-21T15:39:00Z" w16du:dateUtc="2025-10-21T20:39:00Z">
              <w:r w:rsidR="00BB724A">
                <w:t xml:space="preserve">  This Agreement does not create any fiduciary duties </w:t>
              </w:r>
            </w:ins>
            <w:ins w:id="790" w:author="ERCOT" w:date="2025-10-21T15:40:00Z" w16du:dateUtc="2025-10-21T20:40:00Z">
              <w:r w:rsidR="00BB724A">
                <w:t>between the Parties.</w:t>
              </w:r>
            </w:ins>
          </w:p>
          <w:p w14:paraId="1C623F21" w14:textId="28B1A50D" w:rsidR="002E7ABF" w:rsidRPr="005B2A3F" w:rsidDel="00BB724A" w:rsidRDefault="002E7ABF" w:rsidP="001451D2">
            <w:pPr>
              <w:pStyle w:val="List"/>
              <w:spacing w:before="120" w:after="120"/>
              <w:jc w:val="both"/>
              <w:rPr>
                <w:del w:id="791" w:author="ERCOT" w:date="2025-10-21T15:40:00Z" w16du:dateUtc="2025-10-21T20:40:00Z"/>
              </w:rPr>
            </w:pPr>
            <w:del w:id="792" w:author="ERCOT" w:date="2025-10-21T15:40:00Z" w16du:dateUtc="2025-10-21T20:40:00Z">
              <w:r w:rsidRPr="005B2A3F" w:rsidDel="00BB724A">
                <w:delText>N.</w:delText>
              </w:r>
              <w:r w:rsidRPr="005B2A3F" w:rsidDel="00BB724A">
                <w:tab/>
              </w:r>
              <w:r w:rsidRPr="000578D1" w:rsidDel="00BB724A">
                <w:rPr>
                  <w:u w:val="single"/>
                </w:rPr>
                <w:delText>Construction.</w:delText>
              </w:r>
              <w:r w:rsidRPr="005B2A3F" w:rsidDel="00BB724A">
                <w:delText xml:space="preserve"> In this Agreement, the following rules of construction apply, unless expressly provided otherwise or unless the context clearly requires otherwise:</w:delText>
              </w:r>
            </w:del>
          </w:p>
          <w:p w14:paraId="001C96C8" w14:textId="4215BC4A" w:rsidR="002E7ABF" w:rsidRPr="005B2A3F" w:rsidDel="00BB724A" w:rsidRDefault="002E7ABF" w:rsidP="001451D2">
            <w:pPr>
              <w:pStyle w:val="List"/>
              <w:spacing w:before="120" w:after="120"/>
              <w:ind w:firstLine="0"/>
              <w:jc w:val="both"/>
              <w:rPr>
                <w:del w:id="793" w:author="ERCOT" w:date="2025-10-21T15:40:00Z" w16du:dateUtc="2025-10-21T20:40:00Z"/>
              </w:rPr>
            </w:pPr>
            <w:del w:id="794" w:author="ERCOT" w:date="2025-10-21T15:40:00Z" w16du:dateUtc="2025-10-21T20:40:00Z">
              <w:r w:rsidRPr="005B2A3F" w:rsidDel="00BB724A">
                <w:delText>(1)</w:delText>
              </w:r>
              <w:r w:rsidRPr="005B2A3F" w:rsidDel="00BB724A">
                <w:tab/>
                <w:delText>The singular includes the plural, and the plural includes the singular.</w:delText>
              </w:r>
            </w:del>
          </w:p>
          <w:p w14:paraId="63D11633" w14:textId="56E5312F" w:rsidR="002E7ABF" w:rsidRPr="005B2A3F" w:rsidDel="00BB724A" w:rsidRDefault="002E7ABF" w:rsidP="001451D2">
            <w:pPr>
              <w:pStyle w:val="List"/>
              <w:spacing w:before="120" w:after="120"/>
              <w:ind w:left="1440"/>
              <w:jc w:val="both"/>
              <w:rPr>
                <w:del w:id="795" w:author="ERCOT" w:date="2025-10-21T15:40:00Z" w16du:dateUtc="2025-10-21T20:40:00Z"/>
              </w:rPr>
            </w:pPr>
            <w:del w:id="796" w:author="ERCOT" w:date="2025-10-21T15:40:00Z" w16du:dateUtc="2025-10-21T20:40:00Z">
              <w:r w:rsidRPr="005B2A3F" w:rsidDel="00BB724A">
                <w:delText>(2)</w:delText>
              </w:r>
              <w:r w:rsidRPr="005B2A3F" w:rsidDel="00BB724A">
                <w:tab/>
                <w:delText>The present tense includes the future tense, and the future tense includes the present tense.</w:delText>
              </w:r>
            </w:del>
          </w:p>
          <w:p w14:paraId="674D8E6C" w14:textId="319CAACC" w:rsidR="002E7ABF" w:rsidRPr="005B2A3F" w:rsidDel="00BB724A" w:rsidRDefault="002E7ABF" w:rsidP="001451D2">
            <w:pPr>
              <w:pStyle w:val="List"/>
              <w:spacing w:before="120" w:after="120"/>
              <w:ind w:firstLine="0"/>
              <w:jc w:val="both"/>
              <w:rPr>
                <w:del w:id="797" w:author="ERCOT" w:date="2025-10-21T15:40:00Z" w16du:dateUtc="2025-10-21T20:40:00Z"/>
              </w:rPr>
            </w:pPr>
            <w:del w:id="798" w:author="ERCOT" w:date="2025-10-21T15:40:00Z" w16du:dateUtc="2025-10-21T20:40:00Z">
              <w:r w:rsidRPr="005B2A3F" w:rsidDel="00BB724A">
                <w:delText>(3)</w:delText>
              </w:r>
              <w:r w:rsidRPr="005B2A3F" w:rsidDel="00BB724A">
                <w:tab/>
                <w:delText>Words importing any gender include the other gender.</w:delText>
              </w:r>
            </w:del>
          </w:p>
          <w:p w14:paraId="255DC30A" w14:textId="62511BF7" w:rsidR="002E7ABF" w:rsidRPr="005B2A3F" w:rsidDel="00BB724A" w:rsidRDefault="002E7ABF" w:rsidP="001451D2">
            <w:pPr>
              <w:pStyle w:val="List"/>
              <w:spacing w:before="120" w:after="120"/>
              <w:ind w:firstLine="0"/>
              <w:jc w:val="both"/>
              <w:rPr>
                <w:del w:id="799" w:author="ERCOT" w:date="2025-10-21T15:40:00Z" w16du:dateUtc="2025-10-21T20:40:00Z"/>
              </w:rPr>
            </w:pPr>
            <w:del w:id="800" w:author="ERCOT" w:date="2025-10-21T15:40:00Z" w16du:dateUtc="2025-10-21T20:40:00Z">
              <w:r w:rsidRPr="005B2A3F" w:rsidDel="00BB724A">
                <w:delText>(4)</w:delText>
              </w:r>
              <w:r w:rsidRPr="005B2A3F" w:rsidDel="00BB724A">
                <w:tab/>
                <w:delText>The word “shall” denotes a duty.</w:delText>
              </w:r>
            </w:del>
          </w:p>
          <w:p w14:paraId="19102F80" w14:textId="5CAAB3FC" w:rsidR="002E7ABF" w:rsidRPr="005B2A3F" w:rsidDel="00BB724A" w:rsidRDefault="002E7ABF" w:rsidP="001451D2">
            <w:pPr>
              <w:pStyle w:val="List"/>
              <w:spacing w:before="120" w:after="120"/>
              <w:ind w:firstLine="0"/>
              <w:jc w:val="both"/>
              <w:rPr>
                <w:del w:id="801" w:author="ERCOT" w:date="2025-10-21T15:40:00Z" w16du:dateUtc="2025-10-21T20:40:00Z"/>
              </w:rPr>
            </w:pPr>
            <w:del w:id="802" w:author="ERCOT" w:date="2025-10-21T15:40:00Z" w16du:dateUtc="2025-10-21T20:40:00Z">
              <w:r w:rsidRPr="005B2A3F" w:rsidDel="00BB724A">
                <w:lastRenderedPageBreak/>
                <w:delText>(5)</w:delText>
              </w:r>
              <w:r w:rsidRPr="005B2A3F" w:rsidDel="00BB724A">
                <w:tab/>
                <w:delText>The word “must” denotes a condition precedent or subsequent.</w:delText>
              </w:r>
            </w:del>
          </w:p>
          <w:p w14:paraId="1CFB0550" w14:textId="1BC7C1E9" w:rsidR="002E7ABF" w:rsidRPr="005B2A3F" w:rsidDel="00BB724A" w:rsidRDefault="002E7ABF" w:rsidP="001451D2">
            <w:pPr>
              <w:pStyle w:val="List"/>
              <w:spacing w:before="120" w:after="120"/>
              <w:ind w:firstLine="0"/>
              <w:jc w:val="both"/>
              <w:rPr>
                <w:del w:id="803" w:author="ERCOT" w:date="2025-10-21T15:40:00Z" w16du:dateUtc="2025-10-21T20:40:00Z"/>
              </w:rPr>
            </w:pPr>
            <w:del w:id="804" w:author="ERCOT" w:date="2025-10-21T15:40:00Z" w16du:dateUtc="2025-10-21T20:40:00Z">
              <w:r w:rsidRPr="005B2A3F" w:rsidDel="00BB724A">
                <w:delText>(6)</w:delText>
              </w:r>
              <w:r w:rsidRPr="005B2A3F" w:rsidDel="00BB724A">
                <w:tab/>
                <w:delText>The word “may” denotes a privilege or discretionary power.</w:delText>
              </w:r>
            </w:del>
          </w:p>
          <w:p w14:paraId="6507904C" w14:textId="5966C8AE" w:rsidR="002E7ABF" w:rsidRPr="005B2A3F" w:rsidDel="00BB724A" w:rsidRDefault="002E7ABF" w:rsidP="001451D2">
            <w:pPr>
              <w:pStyle w:val="List"/>
              <w:spacing w:before="120" w:after="120"/>
              <w:ind w:firstLine="0"/>
              <w:jc w:val="both"/>
              <w:rPr>
                <w:del w:id="805" w:author="ERCOT" w:date="2025-10-21T15:40:00Z" w16du:dateUtc="2025-10-21T20:40:00Z"/>
              </w:rPr>
            </w:pPr>
            <w:del w:id="806" w:author="ERCOT" w:date="2025-10-21T15:40:00Z" w16du:dateUtc="2025-10-21T20:40:00Z">
              <w:r w:rsidRPr="005B2A3F" w:rsidDel="00BB724A">
                <w:delText>(7)</w:delText>
              </w:r>
              <w:r w:rsidRPr="005B2A3F" w:rsidDel="00BB724A">
                <w:tab/>
                <w:delText>The phrase “may not” denotes a prohibition.</w:delText>
              </w:r>
            </w:del>
          </w:p>
          <w:p w14:paraId="6E37A353" w14:textId="572DAE86" w:rsidR="002E7ABF" w:rsidRPr="005B2A3F" w:rsidDel="00BB724A" w:rsidRDefault="002E7ABF" w:rsidP="001451D2">
            <w:pPr>
              <w:pStyle w:val="List"/>
              <w:spacing w:before="120" w:after="120"/>
              <w:ind w:left="1440"/>
              <w:jc w:val="both"/>
              <w:rPr>
                <w:del w:id="807" w:author="ERCOT" w:date="2025-10-21T15:40:00Z" w16du:dateUtc="2025-10-21T20:40:00Z"/>
              </w:rPr>
            </w:pPr>
            <w:del w:id="808" w:author="ERCOT" w:date="2025-10-21T15:40:00Z" w16du:dateUtc="2025-10-21T20:40:00Z">
              <w:r w:rsidRPr="005B2A3F" w:rsidDel="00BB724A">
                <w:delText>(8)</w:delText>
              </w:r>
              <w:r w:rsidRPr="005B2A3F" w:rsidDel="00BB724A">
                <w:tab/>
                <w:delText>References to statutes, tariffs, regulations or ERCOT Protocols include all provisions consolidating, amending, or replacing the statutes, tariffs, regulations or ERCOT Protocols referred to.</w:delText>
              </w:r>
            </w:del>
          </w:p>
          <w:p w14:paraId="6781A0AF" w14:textId="0E8D396D" w:rsidR="002E7ABF" w:rsidRPr="005B2A3F" w:rsidDel="00BB724A" w:rsidRDefault="002E7ABF" w:rsidP="001451D2">
            <w:pPr>
              <w:pStyle w:val="List"/>
              <w:spacing w:before="120" w:after="120"/>
              <w:ind w:left="1440"/>
              <w:jc w:val="both"/>
              <w:rPr>
                <w:del w:id="809" w:author="ERCOT" w:date="2025-10-21T15:40:00Z" w16du:dateUtc="2025-10-21T20:40:00Z"/>
              </w:rPr>
            </w:pPr>
            <w:del w:id="810" w:author="ERCOT" w:date="2025-10-21T15:40:00Z" w16du:dateUtc="2025-10-21T20:40:00Z">
              <w:r w:rsidRPr="005B2A3F" w:rsidDel="00BB724A">
                <w:delText>(9)</w:delText>
              </w:r>
              <w:r w:rsidRPr="005B2A3F" w:rsidDel="00BB724A">
                <w:tab/>
                <w:delText>References to “writing” include printing, typing, lithography, and other means of reproducing words in a tangible visible form.</w:delText>
              </w:r>
            </w:del>
          </w:p>
          <w:p w14:paraId="72FE4B63" w14:textId="5AE0CFE8" w:rsidR="002E7ABF" w:rsidRPr="005B2A3F" w:rsidDel="00BB724A" w:rsidRDefault="002E7ABF" w:rsidP="001451D2">
            <w:pPr>
              <w:pStyle w:val="List"/>
              <w:spacing w:before="120" w:after="120"/>
              <w:ind w:left="1440"/>
              <w:jc w:val="both"/>
              <w:rPr>
                <w:del w:id="811" w:author="ERCOT" w:date="2025-10-21T15:40:00Z" w16du:dateUtc="2025-10-21T20:40:00Z"/>
              </w:rPr>
            </w:pPr>
            <w:del w:id="812" w:author="ERCOT" w:date="2025-10-21T15:40:00Z" w16du:dateUtc="2025-10-21T20:40:00Z">
              <w:r w:rsidRPr="005B2A3F" w:rsidDel="00BB724A">
                <w:delText>(10)</w:delText>
              </w:r>
              <w:r w:rsidRPr="005B2A3F" w:rsidDel="00BB724A">
                <w:tab/>
                <w:delText>The words “including,” “includes,” and “include” are deemed to be followed by the words “without limitation.”</w:delText>
              </w:r>
            </w:del>
          </w:p>
          <w:p w14:paraId="209F11CC" w14:textId="7D94D1CB" w:rsidR="002E7ABF" w:rsidRPr="005B2A3F" w:rsidDel="00BB724A" w:rsidRDefault="002E7ABF" w:rsidP="001451D2">
            <w:pPr>
              <w:pStyle w:val="List"/>
              <w:spacing w:before="120" w:after="120"/>
              <w:ind w:left="1440"/>
              <w:jc w:val="both"/>
              <w:rPr>
                <w:del w:id="813" w:author="ERCOT" w:date="2025-10-21T15:40:00Z" w16du:dateUtc="2025-10-21T20:40:00Z"/>
              </w:rPr>
            </w:pPr>
            <w:del w:id="814" w:author="ERCOT" w:date="2025-10-21T15:40:00Z" w16du:dateUtc="2025-10-21T20:40:00Z">
              <w:r w:rsidRPr="005B2A3F" w:rsidDel="00BB724A">
                <w:delText>(11)</w:delText>
              </w:r>
              <w:r w:rsidRPr="005B2A3F" w:rsidDel="00BB724A">
                <w:tab/>
                <w:delText>Any reference to a day, week, month or year is to a calendar day, week, month or year unless otherwise indicated.</w:delText>
              </w:r>
            </w:del>
          </w:p>
          <w:p w14:paraId="117A8A44" w14:textId="7AAAFD23" w:rsidR="002E7ABF" w:rsidRPr="005B2A3F" w:rsidDel="00BB724A" w:rsidRDefault="002E7ABF" w:rsidP="001451D2">
            <w:pPr>
              <w:pStyle w:val="List"/>
              <w:spacing w:before="120" w:after="120"/>
              <w:ind w:left="1440"/>
              <w:jc w:val="both"/>
              <w:rPr>
                <w:del w:id="815" w:author="ERCOT" w:date="2025-10-21T15:40:00Z" w16du:dateUtc="2025-10-21T20:40:00Z"/>
              </w:rPr>
            </w:pPr>
            <w:del w:id="816" w:author="ERCOT" w:date="2025-10-21T15:40:00Z" w16du:dateUtc="2025-10-21T20:40:00Z">
              <w:r w:rsidRPr="005B2A3F" w:rsidDel="00BB724A">
                <w:delText>(12)</w:delText>
              </w:r>
              <w:r w:rsidRPr="005B2A3F" w:rsidDel="00BB724A">
                <w:tab/>
                <w:delText xml:space="preserve">References to </w:delText>
              </w:r>
              <w:r w:rsidDel="00BB724A">
                <w:delText>a</w:delText>
              </w:r>
              <w:r w:rsidRPr="005B2A3F" w:rsidDel="00BB724A">
                <w:delText xml:space="preserve">rticles, Sections (or subdivisions of Sections), </w:delText>
              </w:r>
              <w:r w:rsidDel="00BB724A">
                <w:delText>e</w:delText>
              </w:r>
              <w:r w:rsidRPr="005B2A3F" w:rsidDel="00BB724A">
                <w:delText>xhibits, annexes or schedules are to this Agreement, unless expressly stated otherwise.</w:delText>
              </w:r>
            </w:del>
          </w:p>
          <w:p w14:paraId="25170D4D" w14:textId="0CBE1CE8" w:rsidR="002E7ABF" w:rsidRPr="005B2A3F" w:rsidDel="00BB724A" w:rsidRDefault="002E7ABF" w:rsidP="001451D2">
            <w:pPr>
              <w:pStyle w:val="List"/>
              <w:spacing w:before="120" w:after="120"/>
              <w:ind w:left="1440"/>
              <w:jc w:val="both"/>
              <w:rPr>
                <w:del w:id="817" w:author="ERCOT" w:date="2025-10-21T15:40:00Z" w16du:dateUtc="2025-10-21T20:40:00Z"/>
              </w:rPr>
            </w:pPr>
            <w:del w:id="818" w:author="ERCOT" w:date="2025-10-21T15:40:00Z" w16du:dateUtc="2025-10-21T20:40:00Z">
              <w:r w:rsidRPr="005B2A3F" w:rsidDel="00BB724A">
                <w:delText>(13)</w:delText>
              </w:r>
              <w:r w:rsidRPr="005B2A3F" w:rsidDel="00BB724A">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0065F81A" w14:textId="7467A70D" w:rsidR="002E7ABF" w:rsidRPr="005B2A3F" w:rsidDel="00BB724A" w:rsidRDefault="002E7ABF" w:rsidP="001451D2">
            <w:pPr>
              <w:pStyle w:val="List"/>
              <w:spacing w:before="120" w:after="120"/>
              <w:ind w:left="1440"/>
              <w:jc w:val="both"/>
              <w:rPr>
                <w:del w:id="819" w:author="ERCOT" w:date="2025-10-21T15:40:00Z" w16du:dateUtc="2025-10-21T20:40:00Z"/>
              </w:rPr>
            </w:pPr>
            <w:del w:id="820" w:author="ERCOT" w:date="2025-10-21T15:40:00Z" w16du:dateUtc="2025-10-21T20:40:00Z">
              <w:r w:rsidRPr="005B2A3F" w:rsidDel="00BB724A">
                <w:delText>(14)</w:delText>
              </w:r>
              <w:r w:rsidRPr="005B2A3F" w:rsidDel="00BB724A">
                <w:tab/>
                <w:delText>References to persons or entities include their respective successors and permitted assigns and, for governmental entities, entities succeeding to their respective functions and capacities.</w:delText>
              </w:r>
            </w:del>
          </w:p>
          <w:p w14:paraId="62EBA89A" w14:textId="47809575" w:rsidR="002E7ABF" w:rsidRPr="005B2A3F" w:rsidDel="00BB724A" w:rsidRDefault="002E7ABF" w:rsidP="001451D2">
            <w:pPr>
              <w:pStyle w:val="List"/>
              <w:spacing w:before="120" w:after="120"/>
              <w:ind w:firstLine="0"/>
              <w:jc w:val="both"/>
              <w:rPr>
                <w:del w:id="821" w:author="ERCOT" w:date="2025-10-21T15:40:00Z" w16du:dateUtc="2025-10-21T20:40:00Z"/>
              </w:rPr>
            </w:pPr>
            <w:del w:id="822" w:author="ERCOT" w:date="2025-10-21T15:40:00Z" w16du:dateUtc="2025-10-21T20:40:00Z">
              <w:r w:rsidRPr="005B2A3F" w:rsidDel="00BB724A">
                <w:delText>(15)</w:delText>
              </w:r>
              <w:r w:rsidRPr="005B2A3F" w:rsidDel="00BB724A">
                <w:tab/>
                <w:delText>References to time are to Central Prevailing Time.</w:delText>
              </w:r>
            </w:del>
          </w:p>
          <w:p w14:paraId="05B00DC4" w14:textId="79214363" w:rsidR="002E7ABF" w:rsidRDefault="00D5092D" w:rsidP="001451D2">
            <w:pPr>
              <w:pStyle w:val="List"/>
              <w:spacing w:before="120" w:after="120"/>
              <w:jc w:val="both"/>
              <w:rPr>
                <w:ins w:id="823" w:author="ERCOT" w:date="2025-10-21T15:40:00Z" w16du:dateUtc="2025-10-21T20:40:00Z"/>
              </w:rPr>
            </w:pPr>
            <w:ins w:id="824" w:author="ERCOT" w:date="2025-11-26T10:11:00Z" w16du:dateUtc="2025-11-26T16:11:00Z">
              <w:r>
                <w:t>L</w:t>
              </w:r>
            </w:ins>
            <w:del w:id="825" w:author="ERCOT" w:date="2025-10-21T15:40:00Z" w16du:dateUtc="2025-10-21T20:40:00Z">
              <w:r w:rsidR="002E7ABF" w:rsidRPr="005B2A3F" w:rsidDel="00BB724A">
                <w:delText>O</w:delText>
              </w:r>
            </w:del>
            <w:r w:rsidR="002E7ABF" w:rsidRPr="005B2A3F">
              <w:t>.</w:t>
            </w:r>
            <w:r w:rsidR="002E7ABF" w:rsidRPr="005B2A3F">
              <w:tab/>
            </w:r>
            <w:r w:rsidR="002E7ABF" w:rsidRPr="000578D1">
              <w:rPr>
                <w:u w:val="single"/>
              </w:rPr>
              <w:t>Multiple Counterparts.</w:t>
            </w:r>
            <w:r w:rsidR="002E7ABF" w:rsidRPr="005B2A3F">
              <w:t xml:space="preserve">  This Agreement may be executed in two or more counterparts, each of which is deemed an original but all constitute one and the same instrument.</w:t>
            </w:r>
          </w:p>
          <w:p w14:paraId="174C0E86" w14:textId="77777777" w:rsidR="006E5566" w:rsidRDefault="006E5566" w:rsidP="001451D2">
            <w:pPr>
              <w:pStyle w:val="BodyText"/>
            </w:pPr>
          </w:p>
          <w:p w14:paraId="5D9530DF" w14:textId="095B3F66" w:rsidR="002E7ABF" w:rsidRPr="005B2A3F" w:rsidRDefault="002E7ABF" w:rsidP="001451D2">
            <w:pPr>
              <w:pStyle w:val="BodyText"/>
            </w:pPr>
            <w:r w:rsidRPr="005B2A3F">
              <w:t>SIGNED, ACCEPTED AND AGREED TO by each undersigned signatory who, by signature hereto, represents and warrants that he or she has full power and authority to execute this Agreement.</w:t>
            </w:r>
          </w:p>
          <w:p w14:paraId="3F80BC6B" w14:textId="77777777" w:rsidR="002E7ABF" w:rsidRPr="005B2A3F" w:rsidRDefault="002E7ABF" w:rsidP="001451D2">
            <w:pPr>
              <w:pStyle w:val="H3"/>
            </w:pPr>
            <w:r w:rsidRPr="005B2A3F">
              <w:t>Electric Reliability Council of Texas, Inc.:</w:t>
            </w:r>
          </w:p>
          <w:p w14:paraId="48C933CE" w14:textId="77777777" w:rsidR="002E7ABF" w:rsidRPr="005B2A3F" w:rsidRDefault="002E7ABF" w:rsidP="001451D2">
            <w:pPr>
              <w:pStyle w:val="BodyText"/>
            </w:pPr>
          </w:p>
          <w:p w14:paraId="69D544FE" w14:textId="77777777" w:rsidR="002E7ABF" w:rsidRPr="005B2A3F" w:rsidRDefault="002E7ABF" w:rsidP="001451D2">
            <w:pPr>
              <w:keepNext/>
              <w:suppressAutoHyphens/>
              <w:jc w:val="both"/>
            </w:pPr>
            <w:r w:rsidRPr="005B2A3F">
              <w:lastRenderedPageBreak/>
              <w:t>By: ______________________________</w:t>
            </w:r>
          </w:p>
          <w:p w14:paraId="35C4B857" w14:textId="77777777" w:rsidR="002E7ABF" w:rsidRPr="00F72B58" w:rsidRDefault="002E7ABF" w:rsidP="001451D2">
            <w:pPr>
              <w:keepNext/>
              <w:suppressAutoHyphens/>
              <w:jc w:val="both"/>
            </w:pPr>
          </w:p>
          <w:p w14:paraId="56E0A2F1" w14:textId="77777777" w:rsidR="002E7ABF" w:rsidRPr="00F72B58" w:rsidRDefault="002E7ABF" w:rsidP="001451D2">
            <w:pPr>
              <w:keepNext/>
              <w:suppressAutoHyphens/>
              <w:jc w:val="both"/>
            </w:pPr>
            <w:r w:rsidRPr="00F72B58">
              <w:t>Name: ____________________________</w:t>
            </w:r>
          </w:p>
          <w:p w14:paraId="02D7E061" w14:textId="77777777" w:rsidR="002E7ABF" w:rsidRPr="00F72B58" w:rsidRDefault="002E7ABF" w:rsidP="001451D2">
            <w:pPr>
              <w:keepNext/>
              <w:suppressAutoHyphens/>
              <w:jc w:val="both"/>
            </w:pPr>
          </w:p>
          <w:p w14:paraId="2EC7A123" w14:textId="77777777" w:rsidR="002E7ABF" w:rsidRPr="00F72B58" w:rsidRDefault="002E7ABF" w:rsidP="001451D2">
            <w:pPr>
              <w:keepNext/>
              <w:suppressAutoHyphens/>
              <w:jc w:val="both"/>
            </w:pPr>
            <w:r w:rsidRPr="00F72B58">
              <w:t>Title: _____________________________</w:t>
            </w:r>
          </w:p>
          <w:p w14:paraId="3B7D8286" w14:textId="77777777" w:rsidR="002E7ABF" w:rsidRPr="00F72B58" w:rsidRDefault="002E7ABF" w:rsidP="001451D2">
            <w:pPr>
              <w:keepNext/>
              <w:suppressAutoHyphens/>
              <w:jc w:val="both"/>
            </w:pPr>
          </w:p>
          <w:p w14:paraId="5905321C" w14:textId="77777777" w:rsidR="002E7ABF" w:rsidRPr="00F72B58" w:rsidRDefault="002E7ABF" w:rsidP="001451D2">
            <w:pPr>
              <w:keepNext/>
              <w:suppressAutoHyphens/>
              <w:jc w:val="both"/>
            </w:pPr>
            <w:r w:rsidRPr="00F72B58">
              <w:t>Date: _____________________________</w:t>
            </w:r>
          </w:p>
          <w:p w14:paraId="3760376F" w14:textId="77777777" w:rsidR="002E7ABF" w:rsidRPr="00F72B58" w:rsidRDefault="002E7ABF" w:rsidP="001451D2">
            <w:pPr>
              <w:keepNext/>
              <w:keepLines/>
              <w:suppressAutoHyphens/>
              <w:jc w:val="both"/>
            </w:pPr>
          </w:p>
          <w:p w14:paraId="013B804F" w14:textId="77777777" w:rsidR="002E7ABF" w:rsidRPr="00F72B58" w:rsidRDefault="002E7ABF" w:rsidP="001451D2">
            <w:pPr>
              <w:keepNext/>
              <w:keepLines/>
              <w:suppressAutoHyphens/>
              <w:spacing w:before="240" w:after="240"/>
              <w:jc w:val="both"/>
              <w:rPr>
                <w:b/>
                <w:i/>
              </w:rPr>
            </w:pPr>
            <w:r w:rsidRPr="00F72B58">
              <w:rPr>
                <w:b/>
                <w:i/>
              </w:rPr>
              <w:t>Participant:</w:t>
            </w:r>
          </w:p>
          <w:p w14:paraId="62B60826" w14:textId="77777777" w:rsidR="002E7ABF" w:rsidRPr="00F72B58" w:rsidRDefault="002E7ABF" w:rsidP="001451D2">
            <w:pPr>
              <w:keepNext/>
              <w:suppressAutoHyphens/>
              <w:jc w:val="both"/>
            </w:pPr>
          </w:p>
          <w:p w14:paraId="7C639582" w14:textId="77777777" w:rsidR="002E7ABF" w:rsidRPr="00F72B58" w:rsidRDefault="002E7ABF" w:rsidP="001451D2">
            <w:pPr>
              <w:keepNext/>
              <w:suppressAutoHyphens/>
              <w:jc w:val="both"/>
            </w:pPr>
            <w:r w:rsidRPr="00F72B58">
              <w:t>By: ______________________________</w:t>
            </w:r>
          </w:p>
          <w:p w14:paraId="136BA3A0" w14:textId="77777777" w:rsidR="002E7ABF" w:rsidRPr="00F72B58" w:rsidRDefault="002E7ABF" w:rsidP="001451D2">
            <w:pPr>
              <w:keepNext/>
              <w:suppressAutoHyphens/>
              <w:jc w:val="both"/>
            </w:pPr>
          </w:p>
          <w:p w14:paraId="2370ED4B" w14:textId="77777777" w:rsidR="002E7ABF" w:rsidRPr="00F72B58" w:rsidRDefault="002E7ABF" w:rsidP="001451D2">
            <w:pPr>
              <w:keepNext/>
              <w:suppressAutoHyphens/>
              <w:jc w:val="both"/>
            </w:pPr>
            <w:r w:rsidRPr="00F72B58">
              <w:t>Name: ____________________________</w:t>
            </w:r>
          </w:p>
          <w:p w14:paraId="3E4C2A9E" w14:textId="77777777" w:rsidR="002E7ABF" w:rsidRPr="00F72B58" w:rsidRDefault="002E7ABF" w:rsidP="001451D2">
            <w:pPr>
              <w:keepNext/>
              <w:suppressAutoHyphens/>
              <w:jc w:val="both"/>
            </w:pPr>
          </w:p>
          <w:p w14:paraId="0B0BB71C" w14:textId="77777777" w:rsidR="002E7ABF" w:rsidRPr="00F72B58" w:rsidRDefault="002E7ABF" w:rsidP="001451D2">
            <w:pPr>
              <w:keepNext/>
              <w:suppressAutoHyphens/>
              <w:jc w:val="both"/>
            </w:pPr>
            <w:r w:rsidRPr="00F72B58">
              <w:t>Title: _____________________________</w:t>
            </w:r>
          </w:p>
          <w:p w14:paraId="5B7C5A21" w14:textId="77777777" w:rsidR="002E7ABF" w:rsidRPr="00F72B58" w:rsidRDefault="002E7ABF" w:rsidP="001451D2">
            <w:pPr>
              <w:keepNext/>
              <w:suppressAutoHyphens/>
              <w:jc w:val="both"/>
            </w:pPr>
          </w:p>
          <w:p w14:paraId="4C9A7D3A" w14:textId="77777777" w:rsidR="002E7ABF" w:rsidRPr="00F72B58" w:rsidRDefault="002E7ABF" w:rsidP="001451D2">
            <w:pPr>
              <w:keepNext/>
              <w:suppressAutoHyphens/>
              <w:jc w:val="both"/>
            </w:pPr>
            <w:r w:rsidRPr="00F72B58">
              <w:t>Date: _____________________________</w:t>
            </w:r>
          </w:p>
          <w:p w14:paraId="5DC300B8" w14:textId="77777777" w:rsidR="002E7ABF" w:rsidRPr="00F72B58" w:rsidRDefault="002E7ABF" w:rsidP="001451D2">
            <w:pPr>
              <w:keepNext/>
              <w:suppressAutoHyphens/>
              <w:jc w:val="both"/>
            </w:pPr>
          </w:p>
          <w:p w14:paraId="1CFF8D34" w14:textId="77777777" w:rsidR="002E7ABF" w:rsidRPr="00F72B58" w:rsidRDefault="002E7ABF" w:rsidP="001451D2">
            <w:pPr>
              <w:keepNext/>
              <w:suppressAutoHyphens/>
              <w:jc w:val="both"/>
            </w:pPr>
          </w:p>
          <w:p w14:paraId="12D8CF1F" w14:textId="77777777" w:rsidR="002E7ABF" w:rsidRPr="00F72B58" w:rsidRDefault="002E7ABF" w:rsidP="001451D2">
            <w:pPr>
              <w:keepNext/>
              <w:suppressAutoHyphens/>
              <w:jc w:val="both"/>
            </w:pPr>
            <w:r w:rsidRPr="00F72B58">
              <w:t>Market Participant Name: ____________________________________________________</w:t>
            </w:r>
          </w:p>
          <w:p w14:paraId="228E99D3" w14:textId="77777777" w:rsidR="002E7ABF" w:rsidRPr="00F72B58" w:rsidRDefault="002E7ABF" w:rsidP="001451D2">
            <w:pPr>
              <w:keepNext/>
              <w:suppressAutoHyphens/>
              <w:jc w:val="both"/>
            </w:pPr>
          </w:p>
          <w:p w14:paraId="53B00B05" w14:textId="77777777" w:rsidR="002E7ABF" w:rsidRPr="00F72B58" w:rsidRDefault="002E7ABF" w:rsidP="001451D2">
            <w:pPr>
              <w:keepNext/>
              <w:suppressAutoHyphens/>
              <w:jc w:val="both"/>
            </w:pPr>
          </w:p>
          <w:p w14:paraId="23A390B7" w14:textId="77777777" w:rsidR="002E7ABF" w:rsidRPr="00F72B58" w:rsidRDefault="002E7ABF" w:rsidP="001451D2">
            <w:pPr>
              <w:keepNext/>
              <w:suppressAutoHyphens/>
              <w:jc w:val="both"/>
            </w:pPr>
            <w:r w:rsidRPr="00F72B58">
              <w:t>Market Participant DUNS: ____________________________________________________</w:t>
            </w:r>
          </w:p>
          <w:p w14:paraId="54F38469" w14:textId="77777777" w:rsidR="002E7ABF" w:rsidRPr="008C7774" w:rsidRDefault="002E7ABF" w:rsidP="001451D2">
            <w:pPr>
              <w:spacing w:after="240"/>
              <w:ind w:left="720" w:hanging="720"/>
            </w:pPr>
          </w:p>
        </w:tc>
      </w:tr>
    </w:tbl>
    <w:p w14:paraId="2C814164" w14:textId="77777777" w:rsidR="002E7ABF" w:rsidRDefault="002E7ABF" w:rsidP="002E7ABF">
      <w:pPr>
        <w:pStyle w:val="BodyText"/>
        <w:rPr>
          <w:color w:val="333300"/>
        </w:rPr>
      </w:pPr>
    </w:p>
    <w:p w14:paraId="30CFF69B" w14:textId="77777777" w:rsidR="002E7ABF" w:rsidRDefault="002E7ABF" w:rsidP="002E7ABF">
      <w:pPr>
        <w:pStyle w:val="BodyText"/>
        <w:rPr>
          <w:color w:val="333300"/>
        </w:rPr>
        <w:sectPr w:rsidR="002E7ABF">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pPr>
    </w:p>
    <w:p w14:paraId="53D950B4" w14:textId="77777777" w:rsidR="002E7ABF" w:rsidRDefault="002E7ABF" w:rsidP="002E7ABF">
      <w:pPr>
        <w:jc w:val="center"/>
        <w:outlineLvl w:val="0"/>
        <w:rPr>
          <w:b/>
          <w:bCs/>
          <w:sz w:val="36"/>
          <w:szCs w:val="36"/>
        </w:rPr>
      </w:pPr>
      <w:r>
        <w:rPr>
          <w:b/>
          <w:bCs/>
          <w:sz w:val="36"/>
          <w:szCs w:val="36"/>
        </w:rPr>
        <w:lastRenderedPageBreak/>
        <w:t>ERCOT Nodal Protocols</w:t>
      </w:r>
    </w:p>
    <w:p w14:paraId="52F9DE49" w14:textId="77777777" w:rsidR="002E7ABF" w:rsidRDefault="002E7ABF" w:rsidP="00DE183F">
      <w:pPr>
        <w:jc w:val="center"/>
        <w:outlineLvl w:val="0"/>
        <w:rPr>
          <w:b/>
          <w:bCs/>
          <w:sz w:val="36"/>
          <w:szCs w:val="36"/>
        </w:rPr>
      </w:pPr>
    </w:p>
    <w:p w14:paraId="56D168A4" w14:textId="77777777" w:rsidR="002E7ABF" w:rsidRDefault="002E7ABF" w:rsidP="00DE183F">
      <w:pPr>
        <w:jc w:val="center"/>
        <w:outlineLvl w:val="0"/>
        <w:rPr>
          <w:b/>
          <w:bCs/>
          <w:sz w:val="36"/>
          <w:szCs w:val="36"/>
        </w:rPr>
      </w:pPr>
      <w:r>
        <w:rPr>
          <w:b/>
          <w:bCs/>
          <w:sz w:val="36"/>
          <w:szCs w:val="36"/>
        </w:rPr>
        <w:t xml:space="preserve">Section 22 </w:t>
      </w:r>
    </w:p>
    <w:p w14:paraId="3AA8386A" w14:textId="77777777" w:rsidR="002E7ABF" w:rsidRDefault="002E7ABF" w:rsidP="00DE183F">
      <w:pPr>
        <w:jc w:val="center"/>
        <w:outlineLvl w:val="0"/>
        <w:rPr>
          <w:b/>
          <w:bCs/>
          <w:sz w:val="36"/>
          <w:szCs w:val="36"/>
        </w:rPr>
      </w:pPr>
    </w:p>
    <w:p w14:paraId="744F66CC" w14:textId="4C7DC772" w:rsidR="002E7ABF" w:rsidRDefault="002E7ABF" w:rsidP="00DE183F">
      <w:pPr>
        <w:jc w:val="center"/>
        <w:outlineLvl w:val="0"/>
        <w:rPr>
          <w:b/>
          <w:bCs/>
          <w:sz w:val="36"/>
          <w:szCs w:val="36"/>
        </w:rPr>
      </w:pPr>
      <w:r>
        <w:rPr>
          <w:b/>
          <w:bCs/>
          <w:sz w:val="36"/>
          <w:szCs w:val="36"/>
        </w:rPr>
        <w:t>Attachment B:  Standard Form Reliability Must-Run Agreement</w:t>
      </w:r>
    </w:p>
    <w:p w14:paraId="34C49AC3" w14:textId="77777777" w:rsidR="00DE183F" w:rsidRDefault="00DE183F" w:rsidP="00DE183F">
      <w:pPr>
        <w:jc w:val="center"/>
        <w:outlineLvl w:val="0"/>
        <w:rPr>
          <w:b/>
          <w:bCs/>
          <w:sz w:val="36"/>
          <w:szCs w:val="36"/>
        </w:rPr>
      </w:pPr>
    </w:p>
    <w:p w14:paraId="29957300" w14:textId="77777777" w:rsidR="00DE183F" w:rsidRPr="00DE183F" w:rsidRDefault="00DE183F" w:rsidP="00DE183F">
      <w:pPr>
        <w:jc w:val="center"/>
        <w:outlineLvl w:val="0"/>
        <w:rPr>
          <w:b/>
          <w:bCs/>
          <w:sz w:val="36"/>
          <w:szCs w:val="36"/>
        </w:rPr>
      </w:pPr>
    </w:p>
    <w:p w14:paraId="25279ED1" w14:textId="48FBE590" w:rsidR="002E7ABF" w:rsidRDefault="002E7ABF" w:rsidP="00DE183F">
      <w:pPr>
        <w:jc w:val="center"/>
        <w:outlineLvl w:val="0"/>
        <w:rPr>
          <w:b/>
          <w:bCs/>
        </w:rPr>
      </w:pPr>
      <w:del w:id="826" w:author="ERCOT" w:date="2025-10-21T15:45:00Z" w16du:dateUtc="2025-10-21T20:45:00Z">
        <w:r w:rsidDel="00DE183F">
          <w:rPr>
            <w:b/>
            <w:bCs/>
          </w:rPr>
          <w:delText>February 1, 2022</w:delText>
        </w:r>
      </w:del>
      <w:ins w:id="827" w:author="ERCOT" w:date="2025-10-21T15:45:00Z" w16du:dateUtc="2025-10-21T20:45:00Z">
        <w:r w:rsidR="00DE183F">
          <w:rPr>
            <w:b/>
            <w:bCs/>
          </w:rPr>
          <w:t>TBD</w:t>
        </w:r>
      </w:ins>
    </w:p>
    <w:p w14:paraId="7C047164" w14:textId="77777777" w:rsidR="002E7ABF" w:rsidRDefault="002E7ABF" w:rsidP="00DE183F">
      <w:pPr>
        <w:jc w:val="center"/>
        <w:outlineLvl w:val="0"/>
        <w:rPr>
          <w:b/>
          <w:bCs/>
        </w:rPr>
      </w:pPr>
    </w:p>
    <w:p w14:paraId="517F15BE" w14:textId="77777777" w:rsidR="002E7ABF" w:rsidRDefault="002E7ABF" w:rsidP="00DE183F">
      <w:pPr>
        <w:jc w:val="center"/>
        <w:outlineLvl w:val="0"/>
        <w:rPr>
          <w:b/>
        </w:rPr>
      </w:pPr>
    </w:p>
    <w:p w14:paraId="43C5F066" w14:textId="77777777" w:rsidR="002E7ABF" w:rsidRDefault="002E7ABF" w:rsidP="00DE183F"/>
    <w:p w14:paraId="1BA45585" w14:textId="77777777" w:rsidR="002E7ABF" w:rsidRDefault="002E7ABF" w:rsidP="002E7ABF"/>
    <w:p w14:paraId="0A718857" w14:textId="77777777" w:rsidR="002E7ABF" w:rsidRDefault="002E7ABF" w:rsidP="002E7ABF"/>
    <w:p w14:paraId="40882DD9" w14:textId="77777777" w:rsidR="002E7ABF" w:rsidRDefault="002E7ABF" w:rsidP="002E7ABF"/>
    <w:p w14:paraId="4353B92B" w14:textId="77777777" w:rsidR="002E7ABF" w:rsidRDefault="002E7ABF" w:rsidP="002E7ABF"/>
    <w:p w14:paraId="7DF39091" w14:textId="77777777" w:rsidR="002E7ABF" w:rsidRDefault="002E7ABF" w:rsidP="002E7ABF"/>
    <w:p w14:paraId="03FE04BD" w14:textId="77777777" w:rsidR="002E7ABF" w:rsidRDefault="002E7ABF" w:rsidP="002E7ABF"/>
    <w:p w14:paraId="43087617" w14:textId="77777777" w:rsidR="002E7ABF" w:rsidRDefault="002E7ABF" w:rsidP="002E7ABF">
      <w:pPr>
        <w:sectPr w:rsidR="002E7ABF" w:rsidSect="00416A22">
          <w:headerReference w:type="even" r:id="rId19"/>
          <w:footerReference w:type="even" r:id="rId20"/>
          <w:footerReference w:type="first" r:id="rId21"/>
          <w:pgSz w:w="12240" w:h="15840"/>
          <w:pgMar w:top="1440" w:right="1440" w:bottom="1440" w:left="1440" w:header="720" w:footer="1047" w:gutter="0"/>
          <w:cols w:space="720"/>
          <w:docGrid w:linePitch="326"/>
        </w:sectPr>
      </w:pPr>
    </w:p>
    <w:p w14:paraId="36A7295F" w14:textId="77777777" w:rsidR="002E7ABF" w:rsidRPr="0093061F" w:rsidRDefault="002E7ABF" w:rsidP="002E7ABF">
      <w:pPr>
        <w:spacing w:before="240" w:after="60"/>
        <w:jc w:val="center"/>
        <w:outlineLvl w:val="4"/>
      </w:pPr>
      <w:r w:rsidRPr="0093061F">
        <w:lastRenderedPageBreak/>
        <w:t>Standard Form Reliability Must-Run Agreement</w:t>
      </w:r>
    </w:p>
    <w:p w14:paraId="45EAF342" w14:textId="77777777" w:rsidR="002E7ABF" w:rsidRPr="0093061F" w:rsidRDefault="002E7ABF" w:rsidP="002E7ABF">
      <w:pPr>
        <w:jc w:val="center"/>
      </w:pPr>
      <w:r w:rsidRPr="0093061F">
        <w:t>Between</w:t>
      </w:r>
    </w:p>
    <w:p w14:paraId="61830B55"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p>
    <w:p w14:paraId="7B56AC58" w14:textId="77777777" w:rsidR="002E7ABF" w:rsidRPr="0093061F" w:rsidRDefault="002E7ABF" w:rsidP="002E7ABF">
      <w:pPr>
        <w:jc w:val="center"/>
      </w:pPr>
      <w:r w:rsidRPr="0093061F">
        <w:t>and</w:t>
      </w:r>
    </w:p>
    <w:p w14:paraId="471E9E76" w14:textId="77777777" w:rsidR="002E7ABF" w:rsidRPr="0093061F" w:rsidRDefault="002E7ABF" w:rsidP="002E7ABF">
      <w:pPr>
        <w:jc w:val="center"/>
      </w:pPr>
      <w:r w:rsidRPr="0093061F">
        <w:t>Electric Reliability Council of Texas, Inc.</w:t>
      </w:r>
    </w:p>
    <w:p w14:paraId="7CB1DD52" w14:textId="756D98B1" w:rsidR="002E7ABF" w:rsidRPr="0093061F" w:rsidRDefault="002E7ABF" w:rsidP="002E7ABF">
      <w:pPr>
        <w:spacing w:before="360" w:after="240"/>
        <w:ind w:left="360"/>
        <w:jc w:val="both"/>
        <w:rPr>
          <w:szCs w:val="16"/>
        </w:rPr>
      </w:pPr>
      <w:r w:rsidRPr="0093061F">
        <w:rPr>
          <w:szCs w:val="16"/>
        </w:rPr>
        <w:t xml:space="preserve">This </w:t>
      </w:r>
      <w:ins w:id="828" w:author="ERCOT" w:date="2025-11-11T16:07:00Z" w16du:dateUtc="2025-11-11T22:07:00Z">
        <w:r w:rsidR="00182595">
          <w:rPr>
            <w:szCs w:val="16"/>
          </w:rPr>
          <w:t xml:space="preserve">Standard Form </w:t>
        </w:r>
      </w:ins>
      <w:r w:rsidRPr="0093061F">
        <w:rPr>
          <w:szCs w:val="16"/>
        </w:rPr>
        <w:t>Reliability Must-Run Agreement (“Agreement”), effective as of ___________ of _______________, ___________ (“Effective Date”), is entered into by and between</w:t>
      </w:r>
      <w:r>
        <w:rPr>
          <w:szCs w:val="16"/>
        </w:rPr>
        <w:t xml:space="preserve"> </w:t>
      </w:r>
      <w:r>
        <w:fldChar w:fldCharType="begin">
          <w:ffData>
            <w:name w:val="Text2"/>
            <w:enabled/>
            <w:calcOnExit w:val="0"/>
            <w:textInput>
              <w:default w:val="Insert Participant"/>
            </w:textInput>
          </w:ffData>
        </w:fldChar>
      </w:r>
      <w:r>
        <w:instrText xml:space="preserve"> FORMTEXT </w:instrText>
      </w:r>
      <w:r>
        <w:fldChar w:fldCharType="separate"/>
      </w:r>
      <w:r>
        <w:rPr>
          <w:noProof/>
        </w:rPr>
        <w:t>Insert Participant</w:t>
      </w:r>
      <w:r>
        <w:fldChar w:fldCharType="end"/>
      </w:r>
      <w:r w:rsidRPr="00F72B58">
        <w:t xml:space="preserve">, a </w:t>
      </w:r>
      <w:r>
        <w:fldChar w:fldCharType="begin">
          <w:ffData>
            <w:name w:val="Text3"/>
            <w:enabled/>
            <w:calcOnExit w:val="0"/>
            <w:textInput>
              <w:default w:val="[Insert State of Registration and Entity type]"/>
            </w:textInput>
          </w:ffData>
        </w:fldChar>
      </w:r>
      <w:r>
        <w:instrText xml:space="preserve"> FORMTEXT </w:instrText>
      </w:r>
      <w:r>
        <w:fldChar w:fldCharType="separate"/>
      </w:r>
      <w:r>
        <w:rPr>
          <w:noProof/>
        </w:rPr>
        <w:t>[Insert State of Registration and Entity type]</w:t>
      </w:r>
      <w:r>
        <w:fldChar w:fldCharType="end"/>
      </w:r>
      <w:r w:rsidRPr="00F72B58">
        <w:t xml:space="preserve"> </w:t>
      </w:r>
      <w:r w:rsidRPr="0093061F">
        <w:rPr>
          <w:szCs w:val="16"/>
        </w:rPr>
        <w:t>(“Participant”) and Electric Reliability Council of Texas, Inc., a Texas non-profit corporation (“ERCOT”).</w:t>
      </w:r>
    </w:p>
    <w:p w14:paraId="4E84856E" w14:textId="77777777" w:rsidR="002E7ABF" w:rsidRPr="0093061F" w:rsidRDefault="002E7ABF" w:rsidP="002E7ABF">
      <w:pPr>
        <w:spacing w:before="240"/>
        <w:jc w:val="center"/>
        <w:rPr>
          <w:snapToGrid w:val="0"/>
          <w:u w:val="single"/>
        </w:rPr>
      </w:pPr>
      <w:r w:rsidRPr="0093061F">
        <w:rPr>
          <w:snapToGrid w:val="0"/>
          <w:u w:val="single"/>
        </w:rPr>
        <w:t>Recitals</w:t>
      </w:r>
    </w:p>
    <w:p w14:paraId="4CFFA381" w14:textId="77777777" w:rsidR="002E7ABF" w:rsidRPr="0093061F" w:rsidRDefault="002E7ABF" w:rsidP="002E7ABF">
      <w:pPr>
        <w:spacing w:before="240"/>
        <w:jc w:val="both"/>
      </w:pPr>
      <w:r w:rsidRPr="0093061F">
        <w:t>WHEREAS:</w:t>
      </w:r>
    </w:p>
    <w:p w14:paraId="06305DD7" w14:textId="77777777" w:rsidR="002E7ABF" w:rsidRPr="0093061F" w:rsidRDefault="002E7ABF" w:rsidP="002E7ABF">
      <w:pPr>
        <w:tabs>
          <w:tab w:val="left" w:pos="720"/>
          <w:tab w:val="num" w:pos="1440"/>
        </w:tabs>
        <w:spacing w:before="120" w:after="120"/>
        <w:ind w:left="720" w:hanging="720"/>
        <w:jc w:val="both"/>
      </w:pPr>
      <w:r w:rsidRPr="0093061F">
        <w:t>A.</w:t>
      </w:r>
      <w:r w:rsidRPr="0093061F">
        <w:tab/>
        <w:t>Participant is a Resource Entity as defined in the ERCOT Protocols, and Participant intends to supply Reliability Must-Run Service;</w:t>
      </w:r>
    </w:p>
    <w:p w14:paraId="088CA9A5" w14:textId="77777777" w:rsidR="002E7ABF" w:rsidRPr="0093061F" w:rsidRDefault="002E7ABF" w:rsidP="002E7ABF">
      <w:pPr>
        <w:tabs>
          <w:tab w:val="left" w:pos="720"/>
        </w:tabs>
        <w:spacing w:before="120" w:after="120"/>
        <w:ind w:left="720" w:hanging="720"/>
        <w:jc w:val="both"/>
      </w:pPr>
      <w:r w:rsidRPr="0093061F">
        <w:t>B.</w:t>
      </w:r>
      <w:r w:rsidRPr="0093061F">
        <w:tab/>
        <w:t>ERCOT is the Independent Organization certified under PURA §39.151 for the ERCOT Region; and</w:t>
      </w:r>
    </w:p>
    <w:p w14:paraId="1754DCAF" w14:textId="77777777" w:rsidR="002E7ABF" w:rsidRPr="0093061F" w:rsidRDefault="002E7ABF" w:rsidP="002E7ABF">
      <w:pPr>
        <w:tabs>
          <w:tab w:val="left" w:pos="720"/>
        </w:tabs>
        <w:spacing w:before="120" w:after="120"/>
        <w:ind w:left="720" w:hanging="720"/>
        <w:jc w:val="both"/>
      </w:pPr>
      <w:r w:rsidRPr="0093061F">
        <w:t>C.</w:t>
      </w:r>
      <w:r w:rsidRPr="0093061F">
        <w:tab/>
        <w:t>The Parties enter into this Agreement in order to establish the terms and conditions by which ERCOT and Participant will discharge their respective duties and responsibilities under the ERCOT Protocols.</w:t>
      </w:r>
    </w:p>
    <w:p w14:paraId="2DA2F2D4" w14:textId="77777777" w:rsidR="002E7ABF" w:rsidRPr="0093061F" w:rsidRDefault="002E7ABF" w:rsidP="002E7ABF">
      <w:pPr>
        <w:keepNext/>
        <w:widowControl w:val="0"/>
        <w:spacing w:before="360" w:after="120"/>
        <w:jc w:val="center"/>
        <w:outlineLvl w:val="3"/>
        <w:rPr>
          <w:bCs/>
          <w:snapToGrid w:val="0"/>
          <w:u w:val="single"/>
        </w:rPr>
      </w:pPr>
      <w:r w:rsidRPr="0093061F">
        <w:rPr>
          <w:bCs/>
          <w:snapToGrid w:val="0"/>
          <w:u w:val="single"/>
        </w:rPr>
        <w:t>Agreements</w:t>
      </w:r>
    </w:p>
    <w:p w14:paraId="5F4A6CE8" w14:textId="77777777" w:rsidR="002E7ABF" w:rsidRPr="0093061F" w:rsidRDefault="002E7ABF" w:rsidP="002E7ABF">
      <w:pPr>
        <w:keepNext/>
        <w:spacing w:before="120" w:after="120"/>
        <w:ind w:left="720" w:hanging="360"/>
        <w:jc w:val="both"/>
        <w:outlineLvl w:val="0"/>
      </w:pPr>
      <w:r w:rsidRPr="0093061F">
        <w:t>NOW, THEREFORE, in consideration of the mutual covenants and promises contained herein, ERCOT and Participant (the “Parties”) hereby agree as follows:</w:t>
      </w:r>
    </w:p>
    <w:p w14:paraId="4540DB78" w14:textId="77777777" w:rsidR="002E7ABF" w:rsidRPr="0093061F" w:rsidRDefault="002E7ABF" w:rsidP="002E7ABF">
      <w:pPr>
        <w:spacing w:before="120" w:after="120"/>
        <w:jc w:val="both"/>
        <w:rPr>
          <w:u w:val="single"/>
        </w:rPr>
      </w:pPr>
      <w:r w:rsidRPr="0093061F">
        <w:rPr>
          <w:u w:val="single"/>
        </w:rPr>
        <w:t>Section 1.  Unit-Specific Terms.</w:t>
      </w:r>
    </w:p>
    <w:p w14:paraId="6430669B" w14:textId="77777777" w:rsidR="002E7ABF" w:rsidRPr="0093061F" w:rsidRDefault="002E7ABF" w:rsidP="002E7ABF">
      <w:pPr>
        <w:spacing w:before="120" w:after="120"/>
        <w:jc w:val="both"/>
      </w:pPr>
      <w:r w:rsidRPr="0093061F">
        <w:t>A.</w:t>
      </w:r>
      <w:r w:rsidRPr="0093061F">
        <w:tab/>
        <w:t>Start Date: _______________, 20_____.</w:t>
      </w:r>
    </w:p>
    <w:p w14:paraId="2FDD243F" w14:textId="77777777" w:rsidR="002E7ABF" w:rsidRPr="0093061F" w:rsidRDefault="002E7ABF" w:rsidP="002E7ABF">
      <w:pPr>
        <w:spacing w:before="120" w:after="120"/>
        <w:jc w:val="both"/>
      </w:pPr>
      <w:r w:rsidRPr="0093061F">
        <w:t>B.</w:t>
      </w:r>
      <w:r w:rsidRPr="0093061F">
        <w:tab/>
        <w:t xml:space="preserve">Stop Date: _______________, 20_____.  </w:t>
      </w:r>
    </w:p>
    <w:p w14:paraId="51C459DB" w14:textId="77777777" w:rsidR="002E7ABF" w:rsidRPr="0093061F" w:rsidRDefault="002E7ABF" w:rsidP="002E7ABF">
      <w:pPr>
        <w:spacing w:before="120" w:after="120"/>
        <w:jc w:val="both"/>
      </w:pPr>
      <w:r w:rsidRPr="0093061F">
        <w:t>C.</w:t>
      </w:r>
      <w:r w:rsidRPr="0093061F">
        <w:tab/>
        <w:t>RMR Unit:_________________________.</w:t>
      </w:r>
    </w:p>
    <w:p w14:paraId="74B7FFA5" w14:textId="77777777" w:rsidR="002E7ABF" w:rsidRPr="0093061F" w:rsidRDefault="002E7ABF" w:rsidP="002E7ABF">
      <w:pPr>
        <w:spacing w:before="120" w:after="120"/>
        <w:ind w:left="720" w:right="-86" w:hanging="720"/>
        <w:jc w:val="both"/>
      </w:pPr>
      <w:r w:rsidRPr="0093061F">
        <w:t xml:space="preserve">D. </w:t>
      </w:r>
      <w:r w:rsidRPr="0093061F">
        <w:tab/>
        <w:t>Description of RMR Unit [</w:t>
      </w:r>
      <w:r w:rsidRPr="0093061F">
        <w:rPr>
          <w:i/>
          <w:iCs/>
        </w:rPr>
        <w:t>including location, name of Resource, etc.]:</w:t>
      </w:r>
      <w:r w:rsidRPr="0093061F">
        <w:t xml:space="preserve"> ________________________________________________________________________________________________________</w:t>
      </w:r>
      <w:r>
        <w:t>______</w:t>
      </w:r>
      <w:r w:rsidRPr="0093061F">
        <w:t>.</w:t>
      </w:r>
    </w:p>
    <w:p w14:paraId="51D75C05" w14:textId="77777777" w:rsidR="002E7ABF" w:rsidRPr="0093061F" w:rsidRDefault="002E7ABF" w:rsidP="002E7ABF">
      <w:pPr>
        <w:keepNext/>
        <w:tabs>
          <w:tab w:val="left" w:pos="1440"/>
          <w:tab w:val="right" w:pos="8640"/>
        </w:tabs>
        <w:spacing w:after="120"/>
        <w:ind w:left="720" w:hanging="720"/>
        <w:jc w:val="both"/>
        <w:rPr>
          <w:bCs/>
        </w:rPr>
      </w:pPr>
      <w:r w:rsidRPr="0093061F">
        <w:rPr>
          <w:bCs/>
        </w:rPr>
        <w:t>E.</w:t>
      </w:r>
      <w:r w:rsidRPr="0093061F">
        <w:rPr>
          <w:bCs/>
        </w:rPr>
        <w:tab/>
        <w:t>RMR Unit Information</w:t>
      </w:r>
    </w:p>
    <w:p w14:paraId="4DF2080D" w14:textId="77777777" w:rsidR="002E7ABF" w:rsidRDefault="002E7ABF" w:rsidP="002E7ABF">
      <w:pPr>
        <w:tabs>
          <w:tab w:val="num" w:pos="2880"/>
        </w:tabs>
        <w:spacing w:after="240"/>
        <w:ind w:left="1440" w:hanging="720"/>
        <w:jc w:val="both"/>
      </w:pPr>
      <w:r w:rsidRPr="00AF0BBA">
        <w:t xml:space="preserve">(1) </w:t>
      </w:r>
      <w:r w:rsidRPr="00AF0BBA">
        <w:tab/>
        <w:t>RMR Contracted Capacity</w:t>
      </w:r>
      <w:r>
        <w:t xml:space="preserve"> and Target Availability: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2160"/>
        <w:gridCol w:w="2700"/>
      </w:tblGrid>
      <w:tr w:rsidR="002E7ABF" w14:paraId="404C70AA" w14:textId="77777777" w:rsidTr="001451D2">
        <w:tc>
          <w:tcPr>
            <w:tcW w:w="2448" w:type="dxa"/>
          </w:tcPr>
          <w:p w14:paraId="592BCB90" w14:textId="77777777" w:rsidR="002E7ABF" w:rsidRDefault="002E7ABF" w:rsidP="001451D2">
            <w:pPr>
              <w:tabs>
                <w:tab w:val="num" w:pos="2880"/>
              </w:tabs>
              <w:spacing w:after="120"/>
              <w:jc w:val="center"/>
            </w:pPr>
            <w:r>
              <w:t>Month - Year</w:t>
            </w:r>
          </w:p>
        </w:tc>
        <w:tc>
          <w:tcPr>
            <w:tcW w:w="2160" w:type="dxa"/>
          </w:tcPr>
          <w:p w14:paraId="002D4249" w14:textId="77777777" w:rsidR="002E7ABF" w:rsidRDefault="002E7ABF" w:rsidP="001451D2">
            <w:pPr>
              <w:tabs>
                <w:tab w:val="num" w:pos="2880"/>
              </w:tabs>
              <w:spacing w:after="120"/>
              <w:jc w:val="center"/>
            </w:pPr>
            <w:r>
              <w:t>Capacity (MW)</w:t>
            </w:r>
          </w:p>
        </w:tc>
        <w:tc>
          <w:tcPr>
            <w:tcW w:w="2700" w:type="dxa"/>
          </w:tcPr>
          <w:p w14:paraId="63549E5E" w14:textId="77777777" w:rsidR="002E7ABF" w:rsidRDefault="002E7ABF" w:rsidP="001451D2">
            <w:pPr>
              <w:tabs>
                <w:tab w:val="num" w:pos="2880"/>
              </w:tabs>
              <w:spacing w:after="120"/>
              <w:jc w:val="center"/>
            </w:pPr>
            <w:r>
              <w:t>Target Availability (%)</w:t>
            </w:r>
          </w:p>
        </w:tc>
      </w:tr>
      <w:tr w:rsidR="002E7ABF" w14:paraId="7C46F38A" w14:textId="77777777" w:rsidTr="001451D2">
        <w:tc>
          <w:tcPr>
            <w:tcW w:w="2448" w:type="dxa"/>
          </w:tcPr>
          <w:p w14:paraId="4F8AFCED" w14:textId="77777777" w:rsidR="002E7ABF" w:rsidRDefault="002E7ABF" w:rsidP="001451D2">
            <w:pPr>
              <w:tabs>
                <w:tab w:val="num" w:pos="2880"/>
              </w:tabs>
              <w:jc w:val="center"/>
            </w:pPr>
            <w:r>
              <w:t>Jan</w:t>
            </w:r>
          </w:p>
        </w:tc>
        <w:tc>
          <w:tcPr>
            <w:tcW w:w="2160" w:type="dxa"/>
          </w:tcPr>
          <w:p w14:paraId="221601C4" w14:textId="77777777" w:rsidR="002E7ABF" w:rsidRDefault="002E7ABF" w:rsidP="001451D2">
            <w:pPr>
              <w:tabs>
                <w:tab w:val="num" w:pos="2880"/>
              </w:tabs>
              <w:spacing w:after="120"/>
              <w:jc w:val="both"/>
            </w:pPr>
          </w:p>
        </w:tc>
        <w:tc>
          <w:tcPr>
            <w:tcW w:w="2700" w:type="dxa"/>
          </w:tcPr>
          <w:p w14:paraId="414E84BC" w14:textId="77777777" w:rsidR="002E7ABF" w:rsidRDefault="002E7ABF" w:rsidP="001451D2">
            <w:pPr>
              <w:tabs>
                <w:tab w:val="num" w:pos="2880"/>
              </w:tabs>
              <w:spacing w:after="120"/>
              <w:jc w:val="both"/>
            </w:pPr>
          </w:p>
        </w:tc>
      </w:tr>
      <w:tr w:rsidR="002E7ABF" w14:paraId="580D6595" w14:textId="77777777" w:rsidTr="001451D2">
        <w:tc>
          <w:tcPr>
            <w:tcW w:w="2448" w:type="dxa"/>
          </w:tcPr>
          <w:p w14:paraId="48F9EDC4" w14:textId="77777777" w:rsidR="002E7ABF" w:rsidRDefault="002E7ABF" w:rsidP="001451D2">
            <w:pPr>
              <w:tabs>
                <w:tab w:val="num" w:pos="2880"/>
              </w:tabs>
              <w:jc w:val="center"/>
            </w:pPr>
            <w:r>
              <w:t>Feb</w:t>
            </w:r>
          </w:p>
        </w:tc>
        <w:tc>
          <w:tcPr>
            <w:tcW w:w="2160" w:type="dxa"/>
          </w:tcPr>
          <w:p w14:paraId="37236320" w14:textId="77777777" w:rsidR="002E7ABF" w:rsidRDefault="002E7ABF" w:rsidP="001451D2">
            <w:pPr>
              <w:tabs>
                <w:tab w:val="num" w:pos="2880"/>
              </w:tabs>
              <w:spacing w:after="120"/>
              <w:jc w:val="both"/>
            </w:pPr>
          </w:p>
        </w:tc>
        <w:tc>
          <w:tcPr>
            <w:tcW w:w="2700" w:type="dxa"/>
          </w:tcPr>
          <w:p w14:paraId="639EA42E" w14:textId="77777777" w:rsidR="002E7ABF" w:rsidRDefault="002E7ABF" w:rsidP="001451D2">
            <w:pPr>
              <w:tabs>
                <w:tab w:val="num" w:pos="2880"/>
              </w:tabs>
              <w:spacing w:after="120"/>
              <w:jc w:val="both"/>
            </w:pPr>
          </w:p>
        </w:tc>
      </w:tr>
      <w:tr w:rsidR="002E7ABF" w14:paraId="43211E89" w14:textId="77777777" w:rsidTr="001451D2">
        <w:tc>
          <w:tcPr>
            <w:tcW w:w="2448" w:type="dxa"/>
          </w:tcPr>
          <w:p w14:paraId="14FEDC0C" w14:textId="77777777" w:rsidR="002E7ABF" w:rsidRDefault="002E7ABF" w:rsidP="001451D2">
            <w:pPr>
              <w:tabs>
                <w:tab w:val="num" w:pos="2880"/>
              </w:tabs>
              <w:jc w:val="center"/>
            </w:pPr>
            <w:r>
              <w:lastRenderedPageBreak/>
              <w:t>Mar</w:t>
            </w:r>
          </w:p>
        </w:tc>
        <w:tc>
          <w:tcPr>
            <w:tcW w:w="2160" w:type="dxa"/>
          </w:tcPr>
          <w:p w14:paraId="104C86D0" w14:textId="77777777" w:rsidR="002E7ABF" w:rsidRDefault="002E7ABF" w:rsidP="001451D2">
            <w:pPr>
              <w:tabs>
                <w:tab w:val="num" w:pos="2880"/>
              </w:tabs>
              <w:spacing w:after="120"/>
              <w:jc w:val="both"/>
            </w:pPr>
          </w:p>
        </w:tc>
        <w:tc>
          <w:tcPr>
            <w:tcW w:w="2700" w:type="dxa"/>
          </w:tcPr>
          <w:p w14:paraId="62DC93DB" w14:textId="77777777" w:rsidR="002E7ABF" w:rsidRDefault="002E7ABF" w:rsidP="001451D2">
            <w:pPr>
              <w:tabs>
                <w:tab w:val="num" w:pos="2880"/>
              </w:tabs>
              <w:spacing w:after="120"/>
              <w:jc w:val="both"/>
            </w:pPr>
          </w:p>
        </w:tc>
      </w:tr>
      <w:tr w:rsidR="002E7ABF" w14:paraId="7E43A7E5" w14:textId="77777777" w:rsidTr="001451D2">
        <w:tc>
          <w:tcPr>
            <w:tcW w:w="2448" w:type="dxa"/>
          </w:tcPr>
          <w:p w14:paraId="689D4FC6" w14:textId="77777777" w:rsidR="002E7ABF" w:rsidRDefault="002E7ABF" w:rsidP="001451D2">
            <w:pPr>
              <w:tabs>
                <w:tab w:val="num" w:pos="2880"/>
              </w:tabs>
              <w:jc w:val="center"/>
            </w:pPr>
            <w:r>
              <w:t>Apr</w:t>
            </w:r>
          </w:p>
        </w:tc>
        <w:tc>
          <w:tcPr>
            <w:tcW w:w="2160" w:type="dxa"/>
          </w:tcPr>
          <w:p w14:paraId="760A4F3F" w14:textId="77777777" w:rsidR="002E7ABF" w:rsidRDefault="002E7ABF" w:rsidP="001451D2">
            <w:pPr>
              <w:tabs>
                <w:tab w:val="num" w:pos="2880"/>
              </w:tabs>
              <w:spacing w:after="120"/>
              <w:jc w:val="both"/>
            </w:pPr>
          </w:p>
        </w:tc>
        <w:tc>
          <w:tcPr>
            <w:tcW w:w="2700" w:type="dxa"/>
          </w:tcPr>
          <w:p w14:paraId="048F0872" w14:textId="77777777" w:rsidR="002E7ABF" w:rsidRDefault="002E7ABF" w:rsidP="001451D2">
            <w:pPr>
              <w:tabs>
                <w:tab w:val="num" w:pos="2880"/>
              </w:tabs>
              <w:spacing w:after="120"/>
              <w:jc w:val="both"/>
            </w:pPr>
          </w:p>
        </w:tc>
      </w:tr>
      <w:tr w:rsidR="002E7ABF" w14:paraId="216B5458" w14:textId="77777777" w:rsidTr="001451D2">
        <w:tc>
          <w:tcPr>
            <w:tcW w:w="2448" w:type="dxa"/>
          </w:tcPr>
          <w:p w14:paraId="048CFC06" w14:textId="77777777" w:rsidR="002E7ABF" w:rsidRDefault="002E7ABF" w:rsidP="001451D2">
            <w:pPr>
              <w:tabs>
                <w:tab w:val="num" w:pos="2880"/>
              </w:tabs>
              <w:jc w:val="center"/>
            </w:pPr>
            <w:r>
              <w:t>May</w:t>
            </w:r>
          </w:p>
        </w:tc>
        <w:tc>
          <w:tcPr>
            <w:tcW w:w="2160" w:type="dxa"/>
          </w:tcPr>
          <w:p w14:paraId="2FAD2129" w14:textId="77777777" w:rsidR="002E7ABF" w:rsidRDefault="002E7ABF" w:rsidP="001451D2">
            <w:pPr>
              <w:tabs>
                <w:tab w:val="num" w:pos="2880"/>
              </w:tabs>
              <w:spacing w:after="120"/>
              <w:jc w:val="both"/>
            </w:pPr>
          </w:p>
        </w:tc>
        <w:tc>
          <w:tcPr>
            <w:tcW w:w="2700" w:type="dxa"/>
          </w:tcPr>
          <w:p w14:paraId="1FDDF777" w14:textId="77777777" w:rsidR="002E7ABF" w:rsidRDefault="002E7ABF" w:rsidP="001451D2">
            <w:pPr>
              <w:tabs>
                <w:tab w:val="num" w:pos="2880"/>
              </w:tabs>
              <w:spacing w:after="120"/>
              <w:jc w:val="both"/>
            </w:pPr>
          </w:p>
        </w:tc>
      </w:tr>
      <w:tr w:rsidR="002E7ABF" w14:paraId="19BF2C89" w14:textId="77777777" w:rsidTr="001451D2">
        <w:tc>
          <w:tcPr>
            <w:tcW w:w="2448" w:type="dxa"/>
          </w:tcPr>
          <w:p w14:paraId="2D8F6BB8" w14:textId="77777777" w:rsidR="002E7ABF" w:rsidRDefault="002E7ABF" w:rsidP="001451D2">
            <w:pPr>
              <w:tabs>
                <w:tab w:val="num" w:pos="2880"/>
              </w:tabs>
              <w:jc w:val="center"/>
            </w:pPr>
            <w:r>
              <w:t>Jun</w:t>
            </w:r>
          </w:p>
        </w:tc>
        <w:tc>
          <w:tcPr>
            <w:tcW w:w="2160" w:type="dxa"/>
          </w:tcPr>
          <w:p w14:paraId="72242AB6" w14:textId="77777777" w:rsidR="002E7ABF" w:rsidRDefault="002E7ABF" w:rsidP="001451D2">
            <w:pPr>
              <w:tabs>
                <w:tab w:val="num" w:pos="2880"/>
              </w:tabs>
              <w:spacing w:after="120"/>
              <w:jc w:val="both"/>
            </w:pPr>
          </w:p>
        </w:tc>
        <w:tc>
          <w:tcPr>
            <w:tcW w:w="2700" w:type="dxa"/>
          </w:tcPr>
          <w:p w14:paraId="70878326" w14:textId="77777777" w:rsidR="002E7ABF" w:rsidRDefault="002E7ABF" w:rsidP="001451D2">
            <w:pPr>
              <w:tabs>
                <w:tab w:val="num" w:pos="2880"/>
              </w:tabs>
              <w:spacing w:after="120"/>
              <w:jc w:val="both"/>
            </w:pPr>
          </w:p>
        </w:tc>
      </w:tr>
      <w:tr w:rsidR="002E7ABF" w14:paraId="19AB5751" w14:textId="77777777" w:rsidTr="001451D2">
        <w:tc>
          <w:tcPr>
            <w:tcW w:w="2448" w:type="dxa"/>
          </w:tcPr>
          <w:p w14:paraId="561C549E" w14:textId="77777777" w:rsidR="002E7ABF" w:rsidRDefault="002E7ABF" w:rsidP="001451D2">
            <w:pPr>
              <w:tabs>
                <w:tab w:val="num" w:pos="2880"/>
              </w:tabs>
              <w:jc w:val="center"/>
            </w:pPr>
            <w:r>
              <w:t>Jul</w:t>
            </w:r>
          </w:p>
        </w:tc>
        <w:tc>
          <w:tcPr>
            <w:tcW w:w="2160" w:type="dxa"/>
          </w:tcPr>
          <w:p w14:paraId="17E70ADE" w14:textId="77777777" w:rsidR="002E7ABF" w:rsidRDefault="002E7ABF" w:rsidP="001451D2">
            <w:pPr>
              <w:tabs>
                <w:tab w:val="num" w:pos="2880"/>
              </w:tabs>
              <w:spacing w:after="120"/>
              <w:jc w:val="both"/>
            </w:pPr>
          </w:p>
        </w:tc>
        <w:tc>
          <w:tcPr>
            <w:tcW w:w="2700" w:type="dxa"/>
          </w:tcPr>
          <w:p w14:paraId="1598957B" w14:textId="77777777" w:rsidR="002E7ABF" w:rsidRDefault="002E7ABF" w:rsidP="001451D2">
            <w:pPr>
              <w:tabs>
                <w:tab w:val="num" w:pos="2880"/>
              </w:tabs>
              <w:spacing w:after="120"/>
              <w:jc w:val="both"/>
            </w:pPr>
          </w:p>
        </w:tc>
      </w:tr>
      <w:tr w:rsidR="002E7ABF" w14:paraId="45CDF06E" w14:textId="77777777" w:rsidTr="001451D2">
        <w:tc>
          <w:tcPr>
            <w:tcW w:w="2448" w:type="dxa"/>
          </w:tcPr>
          <w:p w14:paraId="5D418AC7" w14:textId="77777777" w:rsidR="002E7ABF" w:rsidRDefault="002E7ABF" w:rsidP="001451D2">
            <w:pPr>
              <w:tabs>
                <w:tab w:val="num" w:pos="2880"/>
              </w:tabs>
              <w:jc w:val="center"/>
            </w:pPr>
            <w:r>
              <w:t>Aug</w:t>
            </w:r>
          </w:p>
        </w:tc>
        <w:tc>
          <w:tcPr>
            <w:tcW w:w="2160" w:type="dxa"/>
          </w:tcPr>
          <w:p w14:paraId="3675D1A8" w14:textId="77777777" w:rsidR="002E7ABF" w:rsidRDefault="002E7ABF" w:rsidP="001451D2">
            <w:pPr>
              <w:tabs>
                <w:tab w:val="num" w:pos="2880"/>
              </w:tabs>
              <w:spacing w:after="120"/>
              <w:jc w:val="both"/>
            </w:pPr>
          </w:p>
        </w:tc>
        <w:tc>
          <w:tcPr>
            <w:tcW w:w="2700" w:type="dxa"/>
          </w:tcPr>
          <w:p w14:paraId="60F8D9F2" w14:textId="77777777" w:rsidR="002E7ABF" w:rsidRDefault="002E7ABF" w:rsidP="001451D2">
            <w:pPr>
              <w:tabs>
                <w:tab w:val="num" w:pos="2880"/>
              </w:tabs>
              <w:spacing w:after="120"/>
              <w:jc w:val="both"/>
            </w:pPr>
          </w:p>
        </w:tc>
      </w:tr>
      <w:tr w:rsidR="002E7ABF" w14:paraId="7D4910D2" w14:textId="77777777" w:rsidTr="001451D2">
        <w:tc>
          <w:tcPr>
            <w:tcW w:w="2448" w:type="dxa"/>
          </w:tcPr>
          <w:p w14:paraId="088D8BCC" w14:textId="77777777" w:rsidR="002E7ABF" w:rsidRDefault="002E7ABF" w:rsidP="001451D2">
            <w:pPr>
              <w:tabs>
                <w:tab w:val="num" w:pos="2880"/>
              </w:tabs>
              <w:jc w:val="center"/>
            </w:pPr>
            <w:r>
              <w:t>Sep</w:t>
            </w:r>
          </w:p>
        </w:tc>
        <w:tc>
          <w:tcPr>
            <w:tcW w:w="2160" w:type="dxa"/>
          </w:tcPr>
          <w:p w14:paraId="3938D0CD" w14:textId="77777777" w:rsidR="002E7ABF" w:rsidRDefault="002E7ABF" w:rsidP="001451D2">
            <w:pPr>
              <w:tabs>
                <w:tab w:val="num" w:pos="2880"/>
              </w:tabs>
              <w:spacing w:after="120"/>
              <w:jc w:val="both"/>
            </w:pPr>
          </w:p>
        </w:tc>
        <w:tc>
          <w:tcPr>
            <w:tcW w:w="2700" w:type="dxa"/>
          </w:tcPr>
          <w:p w14:paraId="53AF0B15" w14:textId="77777777" w:rsidR="002E7ABF" w:rsidRDefault="002E7ABF" w:rsidP="001451D2">
            <w:pPr>
              <w:tabs>
                <w:tab w:val="num" w:pos="2880"/>
              </w:tabs>
              <w:spacing w:after="120"/>
              <w:jc w:val="both"/>
            </w:pPr>
          </w:p>
        </w:tc>
      </w:tr>
      <w:tr w:rsidR="002E7ABF" w14:paraId="5885BDD5" w14:textId="77777777" w:rsidTr="001451D2">
        <w:tc>
          <w:tcPr>
            <w:tcW w:w="2448" w:type="dxa"/>
          </w:tcPr>
          <w:p w14:paraId="77175394" w14:textId="77777777" w:rsidR="002E7ABF" w:rsidRDefault="002E7ABF" w:rsidP="001451D2">
            <w:pPr>
              <w:tabs>
                <w:tab w:val="num" w:pos="2880"/>
              </w:tabs>
              <w:jc w:val="center"/>
            </w:pPr>
            <w:r>
              <w:t>Oct</w:t>
            </w:r>
          </w:p>
        </w:tc>
        <w:tc>
          <w:tcPr>
            <w:tcW w:w="2160" w:type="dxa"/>
          </w:tcPr>
          <w:p w14:paraId="54EE4861" w14:textId="77777777" w:rsidR="002E7ABF" w:rsidRDefault="002E7ABF" w:rsidP="001451D2">
            <w:pPr>
              <w:tabs>
                <w:tab w:val="num" w:pos="2880"/>
              </w:tabs>
              <w:spacing w:after="120"/>
              <w:jc w:val="both"/>
            </w:pPr>
          </w:p>
        </w:tc>
        <w:tc>
          <w:tcPr>
            <w:tcW w:w="2700" w:type="dxa"/>
          </w:tcPr>
          <w:p w14:paraId="545B9591" w14:textId="77777777" w:rsidR="002E7ABF" w:rsidRDefault="002E7ABF" w:rsidP="001451D2">
            <w:pPr>
              <w:tabs>
                <w:tab w:val="num" w:pos="2880"/>
              </w:tabs>
              <w:spacing w:after="120"/>
              <w:jc w:val="both"/>
            </w:pPr>
          </w:p>
        </w:tc>
      </w:tr>
      <w:tr w:rsidR="002E7ABF" w14:paraId="63C2FD6C" w14:textId="77777777" w:rsidTr="001451D2">
        <w:tc>
          <w:tcPr>
            <w:tcW w:w="2448" w:type="dxa"/>
          </w:tcPr>
          <w:p w14:paraId="1DD06C46" w14:textId="77777777" w:rsidR="002E7ABF" w:rsidRDefault="002E7ABF" w:rsidP="001451D2">
            <w:pPr>
              <w:tabs>
                <w:tab w:val="num" w:pos="2880"/>
              </w:tabs>
              <w:jc w:val="center"/>
            </w:pPr>
            <w:r>
              <w:t>Nov</w:t>
            </w:r>
          </w:p>
        </w:tc>
        <w:tc>
          <w:tcPr>
            <w:tcW w:w="2160" w:type="dxa"/>
          </w:tcPr>
          <w:p w14:paraId="5FD66F60" w14:textId="77777777" w:rsidR="002E7ABF" w:rsidRDefault="002E7ABF" w:rsidP="001451D2">
            <w:pPr>
              <w:tabs>
                <w:tab w:val="num" w:pos="2880"/>
              </w:tabs>
              <w:spacing w:after="120"/>
              <w:jc w:val="both"/>
            </w:pPr>
          </w:p>
        </w:tc>
        <w:tc>
          <w:tcPr>
            <w:tcW w:w="2700" w:type="dxa"/>
          </w:tcPr>
          <w:p w14:paraId="407BADB0" w14:textId="77777777" w:rsidR="002E7ABF" w:rsidRDefault="002E7ABF" w:rsidP="001451D2">
            <w:pPr>
              <w:tabs>
                <w:tab w:val="num" w:pos="2880"/>
              </w:tabs>
              <w:spacing w:after="120"/>
              <w:jc w:val="both"/>
            </w:pPr>
          </w:p>
        </w:tc>
      </w:tr>
      <w:tr w:rsidR="002E7ABF" w14:paraId="1274F001" w14:textId="77777777" w:rsidTr="001451D2">
        <w:tc>
          <w:tcPr>
            <w:tcW w:w="2448" w:type="dxa"/>
          </w:tcPr>
          <w:p w14:paraId="4A80F2D3" w14:textId="77777777" w:rsidR="002E7ABF" w:rsidRDefault="002E7ABF" w:rsidP="001451D2">
            <w:pPr>
              <w:tabs>
                <w:tab w:val="num" w:pos="2880"/>
              </w:tabs>
              <w:jc w:val="center"/>
            </w:pPr>
            <w:r>
              <w:t>Dec</w:t>
            </w:r>
          </w:p>
        </w:tc>
        <w:tc>
          <w:tcPr>
            <w:tcW w:w="2160" w:type="dxa"/>
          </w:tcPr>
          <w:p w14:paraId="4FF05348" w14:textId="77777777" w:rsidR="002E7ABF" w:rsidRDefault="002E7ABF" w:rsidP="001451D2">
            <w:pPr>
              <w:tabs>
                <w:tab w:val="num" w:pos="2880"/>
              </w:tabs>
              <w:spacing w:after="120"/>
              <w:jc w:val="both"/>
            </w:pPr>
          </w:p>
        </w:tc>
        <w:tc>
          <w:tcPr>
            <w:tcW w:w="2700" w:type="dxa"/>
          </w:tcPr>
          <w:p w14:paraId="51B7C7B3" w14:textId="77777777" w:rsidR="002E7ABF" w:rsidRDefault="002E7ABF" w:rsidP="001451D2">
            <w:pPr>
              <w:tabs>
                <w:tab w:val="num" w:pos="2880"/>
              </w:tabs>
              <w:spacing w:after="120"/>
              <w:jc w:val="both"/>
            </w:pPr>
          </w:p>
        </w:tc>
      </w:tr>
    </w:tbl>
    <w:p w14:paraId="2B27FEE7" w14:textId="77777777" w:rsidR="002E7ABF" w:rsidRPr="0093061F" w:rsidRDefault="002E7ABF" w:rsidP="002E7ABF">
      <w:pPr>
        <w:spacing w:before="240" w:after="120"/>
        <w:jc w:val="both"/>
      </w:pPr>
      <w:r w:rsidRPr="0093061F">
        <w:t>F.</w:t>
      </w:r>
      <w:r w:rsidRPr="0093061F">
        <w:tab/>
        <w:t>Delivery Point:  ___________________________</w:t>
      </w:r>
    </w:p>
    <w:p w14:paraId="386AA1A9" w14:textId="77777777" w:rsidR="002E7ABF" w:rsidRPr="0093061F" w:rsidRDefault="002E7ABF" w:rsidP="002E7ABF">
      <w:pPr>
        <w:tabs>
          <w:tab w:val="num" w:pos="1440"/>
        </w:tabs>
        <w:spacing w:before="120" w:after="120"/>
        <w:ind w:left="720" w:hanging="720"/>
        <w:jc w:val="both"/>
      </w:pPr>
      <w:r w:rsidRPr="0093061F">
        <w:t>G.</w:t>
      </w:r>
      <w:r w:rsidRPr="0093061F">
        <w:tab/>
        <w:t>Revenue Meter Location (Use Resource IDs):  __________________________</w:t>
      </w:r>
    </w:p>
    <w:p w14:paraId="6DC89DA5" w14:textId="77777777" w:rsidR="002E7ABF" w:rsidRPr="00AF0BBA" w:rsidRDefault="002E7ABF" w:rsidP="002E7ABF">
      <w:pPr>
        <w:tabs>
          <w:tab w:val="num" w:pos="1440"/>
        </w:tabs>
        <w:spacing w:before="120" w:after="120"/>
        <w:ind w:left="720" w:hanging="720"/>
        <w:jc w:val="both"/>
      </w:pPr>
      <w:r>
        <w:t>H.        Resource Category: __________</w:t>
      </w:r>
    </w:p>
    <w:p w14:paraId="4454A732" w14:textId="77777777" w:rsidR="002E7ABF" w:rsidRPr="00AF0BBA" w:rsidRDefault="002E7ABF" w:rsidP="002E7ABF">
      <w:pPr>
        <w:spacing w:before="120" w:after="120"/>
        <w:jc w:val="both"/>
      </w:pPr>
      <w:r>
        <w:t>I</w:t>
      </w:r>
      <w:r w:rsidRPr="00AF0BBA">
        <w:t>.</w:t>
      </w:r>
      <w:r w:rsidRPr="00AF0BBA">
        <w:tab/>
        <w:t>Fuel Adder ($/MMBtu): __________</w:t>
      </w:r>
    </w:p>
    <w:p w14:paraId="7E9F0480" w14:textId="77777777" w:rsidR="002E7ABF" w:rsidRPr="00AF0BBA" w:rsidRDefault="002E7ABF" w:rsidP="002E7ABF">
      <w:pPr>
        <w:spacing w:before="120" w:after="120"/>
        <w:jc w:val="both"/>
      </w:pPr>
      <w:r>
        <w:t>J</w:t>
      </w:r>
      <w:r w:rsidRPr="00AF0BBA">
        <w:t xml:space="preserve">. </w:t>
      </w:r>
      <w:r w:rsidRPr="00AF0BBA">
        <w:tab/>
        <w:t xml:space="preserve">Initial Standby Cost data for contract period: </w:t>
      </w:r>
    </w:p>
    <w:p w14:paraId="357C8C73" w14:textId="77777777" w:rsidR="002E7ABF" w:rsidRPr="00AF0BBA" w:rsidRDefault="002E7ABF" w:rsidP="002E7ABF">
      <w:pPr>
        <w:spacing w:before="120" w:after="120"/>
        <w:ind w:left="1440" w:hanging="720"/>
        <w:jc w:val="both"/>
      </w:pPr>
      <w:r w:rsidRPr="00AF0BBA">
        <w:t>a.</w:t>
      </w:r>
      <w:r w:rsidRPr="00AF0BBA">
        <w:tab/>
        <w:t>Total budgeted cost without contributed capital expenditures ($):  __________</w:t>
      </w:r>
    </w:p>
    <w:p w14:paraId="0624EBA0" w14:textId="77777777" w:rsidR="002E7ABF" w:rsidRPr="00AF0BBA" w:rsidRDefault="002E7ABF" w:rsidP="002E7ABF">
      <w:pPr>
        <w:spacing w:before="120" w:after="120"/>
        <w:ind w:left="1440" w:hanging="720"/>
        <w:jc w:val="both"/>
      </w:pPr>
      <w:r w:rsidRPr="00AF0BBA">
        <w:t>b.</w:t>
      </w:r>
      <w:r w:rsidRPr="00AF0BBA">
        <w:tab/>
        <w:t>Total budgeted contributed capital expenditures ($):  __________</w:t>
      </w:r>
    </w:p>
    <w:p w14:paraId="5170166A" w14:textId="77777777" w:rsidR="002E7ABF" w:rsidRPr="00AF0BBA" w:rsidRDefault="002E7ABF" w:rsidP="002E7ABF">
      <w:pPr>
        <w:spacing w:before="120" w:after="120"/>
        <w:ind w:left="1440" w:hanging="720"/>
        <w:jc w:val="both"/>
      </w:pPr>
      <w:r w:rsidRPr="00AF0BBA">
        <w:t>c.</w:t>
      </w:r>
      <w:r w:rsidRPr="00AF0BBA">
        <w:tab/>
        <w:t>Total hours in contract period:  __________</w:t>
      </w:r>
    </w:p>
    <w:p w14:paraId="5418D0AD" w14:textId="77777777" w:rsidR="002E7ABF" w:rsidRPr="00AF0BBA" w:rsidRDefault="002E7ABF" w:rsidP="002E7ABF">
      <w:pPr>
        <w:spacing w:before="120" w:after="120"/>
        <w:ind w:left="1440" w:hanging="720"/>
        <w:jc w:val="both"/>
      </w:pPr>
      <w:r w:rsidRPr="00AF0BBA">
        <w:t>d.</w:t>
      </w:r>
      <w:r w:rsidRPr="00AF0BBA">
        <w:tab/>
      </w:r>
      <w:r>
        <w:t>I</w:t>
      </w:r>
      <w:r w:rsidRPr="00AF0BBA">
        <w:t>nitial Standby Cost ($/hour):  [Total Cost (a) * (1 + Incentive Factor) + Total contributed capital expenditures (b)] / Total Hours (c):  __________</w:t>
      </w:r>
    </w:p>
    <w:p w14:paraId="570A5377" w14:textId="77777777" w:rsidR="002E7ABF" w:rsidRPr="00AF0BBA" w:rsidRDefault="002E7ABF" w:rsidP="002E7ABF">
      <w:pPr>
        <w:spacing w:before="120" w:after="120"/>
        <w:jc w:val="both"/>
      </w:pPr>
      <w:r w:rsidRPr="00AF0BBA">
        <w:t xml:space="preserve">Standby Payments may be recalculated from time to time as defined in Section 3.14.1.12, Calculation of the Initial Standby Cost. </w:t>
      </w:r>
    </w:p>
    <w:p w14:paraId="4230D52C" w14:textId="77777777" w:rsidR="002E7ABF" w:rsidRPr="00AF0BBA" w:rsidRDefault="002E7ABF" w:rsidP="002E7ABF">
      <w:pPr>
        <w:spacing w:before="120" w:after="120"/>
        <w:jc w:val="both"/>
      </w:pPr>
      <w:r>
        <w:t>K</w:t>
      </w:r>
      <w:r w:rsidRPr="00AF0BBA">
        <w:t>.</w:t>
      </w:r>
      <w:r w:rsidRPr="00AF0BBA">
        <w:tab/>
        <w:t>Primary Purpose of Service:</w:t>
      </w:r>
    </w:p>
    <w:p w14:paraId="666EC3C3" w14:textId="77777777" w:rsidR="002E7ABF" w:rsidRPr="00AF0BBA" w:rsidRDefault="002E7ABF" w:rsidP="002E7ABF">
      <w:pPr>
        <w:numPr>
          <w:ilvl w:val="2"/>
          <w:numId w:val="27"/>
        </w:numPr>
        <w:spacing w:before="120" w:after="120"/>
        <w:ind w:left="1440" w:hanging="720"/>
        <w:jc w:val="both"/>
      </w:pPr>
      <w:r w:rsidRPr="00AF0BBA">
        <w:t>Reliability</w:t>
      </w:r>
    </w:p>
    <w:p w14:paraId="4258F452" w14:textId="77777777" w:rsidR="002E7ABF" w:rsidRPr="00AF0BBA" w:rsidRDefault="002E7ABF" w:rsidP="002E7ABF">
      <w:pPr>
        <w:numPr>
          <w:ilvl w:val="2"/>
          <w:numId w:val="27"/>
        </w:numPr>
        <w:spacing w:before="120" w:after="120"/>
        <w:ind w:left="1440" w:hanging="720"/>
        <w:jc w:val="both"/>
      </w:pPr>
      <w:r w:rsidRPr="00AF0BBA">
        <w:t>Capacity in accordance with Section 6.5.1.1, ERCOT Control Area Authority</w:t>
      </w:r>
    </w:p>
    <w:p w14:paraId="2AA7BA37" w14:textId="77777777" w:rsidR="00263DD3" w:rsidRDefault="002E7ABF" w:rsidP="00263DD3">
      <w:pPr>
        <w:pStyle w:val="BodyText"/>
        <w:jc w:val="both"/>
        <w:rPr>
          <w:ins w:id="829" w:author="ERCOT" w:date="2025-10-21T20:10:00Z" w16du:dateUtc="2025-10-22T01:10:00Z"/>
        </w:rPr>
      </w:pPr>
      <w:r>
        <w:t>L</w:t>
      </w:r>
      <w:r w:rsidRPr="0093061F">
        <w:t>.</w:t>
      </w:r>
      <w:r w:rsidRPr="0093061F">
        <w:tab/>
      </w:r>
      <w:r w:rsidRPr="0093061F">
        <w:rPr>
          <w:u w:val="single"/>
        </w:rPr>
        <w:t>Notice.</w:t>
      </w:r>
      <w:r w:rsidRPr="0093061F">
        <w:t xml:space="preserve">  </w:t>
      </w:r>
    </w:p>
    <w:p w14:paraId="44B1A083" w14:textId="0357F86B" w:rsidR="00263DD3" w:rsidRDefault="00263DD3" w:rsidP="00263DD3">
      <w:pPr>
        <w:pStyle w:val="BodyText"/>
        <w:jc w:val="both"/>
        <w:rPr>
          <w:ins w:id="830" w:author="ERCOT" w:date="2025-10-21T20:09:00Z" w16du:dateUtc="2025-10-22T01:09:00Z"/>
        </w:rPr>
      </w:pPr>
      <w:ins w:id="831" w:author="ERCOT" w:date="2025-10-21T20:09:00Z" w16du:dateUtc="2025-10-22T01:09:00Z">
        <w:r>
          <w:t xml:space="preserve">Any </w:t>
        </w:r>
      </w:ins>
      <w:ins w:id="832" w:author="ERCOT" w:date="2025-11-03T10:32:00Z" w16du:dateUtc="2025-11-03T16:32:00Z">
        <w:r w:rsidR="00A04374">
          <w:t>N</w:t>
        </w:r>
      </w:ins>
      <w:ins w:id="833" w:author="ERCOT" w:date="2025-10-21T20:09:00Z" w16du:dateUtc="2025-10-22T01:09:00Z">
        <w:r>
          <w:t xml:space="preserve">otice required to be given under this Agreement shall be provided in accordance with the </w:t>
        </w:r>
      </w:ins>
      <w:ins w:id="834" w:author="ERCOT" w:date="2025-11-26T11:07:00Z" w16du:dateUtc="2025-11-26T17:07:00Z">
        <w:r w:rsidR="00AC6079">
          <w:t>N</w:t>
        </w:r>
      </w:ins>
      <w:ins w:id="835" w:author="ERCOT" w:date="2025-10-21T20:09:00Z" w16du:dateUtc="2025-10-22T01:09:00Z">
        <w:r>
          <w:t xml:space="preserve">otice procedures contained in </w:t>
        </w:r>
      </w:ins>
      <w:ins w:id="836" w:author="ERCOT" w:date="2025-11-11T16:08:00Z" w16du:dateUtc="2025-11-11T22:08:00Z">
        <w:r w:rsidR="00182595">
          <w:t xml:space="preserve">Protocol </w:t>
        </w:r>
      </w:ins>
      <w:ins w:id="837" w:author="ERCOT" w:date="2025-11-20T18:12:00Z" w16du:dateUtc="2025-11-21T00:12:00Z">
        <w:r w:rsidR="00AA5AE8">
          <w:t>Section 1, Overview,</w:t>
        </w:r>
      </w:ins>
      <w:ins w:id="838" w:author="ERCOT" w:date="2025-10-21T20:09:00Z" w16du:dateUtc="2025-10-22T01:09:00Z">
        <w:r>
          <w:t xml:space="preserve"> except where another section of the Protocols authorizes </w:t>
        </w:r>
      </w:ins>
      <w:ins w:id="839" w:author="ERCOT" w:date="2025-11-03T10:32:00Z" w16du:dateUtc="2025-11-03T16:32:00Z">
        <w:r w:rsidR="00A04374">
          <w:t>N</w:t>
        </w:r>
      </w:ins>
      <w:ins w:id="840" w:author="ERCOT" w:date="2025-10-21T20:09:00Z" w16du:dateUtc="2025-10-22T01:09:00Z">
        <w:r>
          <w:t>otice by a different procedure under specified circumstances.</w:t>
        </w:r>
      </w:ins>
    </w:p>
    <w:p w14:paraId="69A1B784" w14:textId="51F0F346" w:rsidR="002E7ABF" w:rsidRPr="0093061F" w:rsidDel="00263DD3" w:rsidRDefault="002E7ABF" w:rsidP="00263DD3">
      <w:pPr>
        <w:spacing w:before="120" w:after="120"/>
        <w:ind w:left="720" w:hanging="720"/>
        <w:jc w:val="both"/>
        <w:rPr>
          <w:del w:id="841" w:author="ERCOT" w:date="2025-10-21T20:10:00Z" w16du:dateUtc="2025-10-22T01:10:00Z"/>
        </w:rPr>
      </w:pPr>
      <w:del w:id="842" w:author="ERCOT" w:date="2025-10-21T20:10:00Z" w16du:dateUtc="2025-10-22T01:10:00Z">
        <w:r w:rsidRPr="0093061F" w:rsidDel="00263DD3">
          <w:delText>All notices required to be given under this Agreement shall be in writing, and shall be deemed</w:delText>
        </w:r>
      </w:del>
      <w:r w:rsidR="00263DD3">
        <w:t xml:space="preserve"> </w:t>
      </w:r>
      <w:del w:id="843" w:author="ERCOT" w:date="2025-10-21T20:10:00Z" w16du:dateUtc="2025-10-22T01:10:00Z">
        <w:r w:rsidRPr="0093061F" w:rsidDel="00263DD3">
          <w:delText xml:space="preserve">delivered three days after being deposited in the U.S. mail, first-class postage prepaid, registered (or certified) mail, return receipt requested, addressed to the other Party at the address specified in this Agreement or shall be deemed delivered on the day of receipt if </w:delText>
        </w:r>
        <w:r w:rsidRPr="0093061F" w:rsidDel="00263DD3">
          <w:lastRenderedPageBreak/>
          <w:delText xml:space="preserve">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 </w:delText>
        </w:r>
      </w:del>
    </w:p>
    <w:p w14:paraId="7C0A38F6" w14:textId="77777777" w:rsidR="002E7ABF" w:rsidRPr="0093061F" w:rsidRDefault="002E7ABF" w:rsidP="002E7ABF">
      <w:pPr>
        <w:widowControl w:val="0"/>
        <w:spacing w:before="120" w:after="120"/>
        <w:jc w:val="both"/>
      </w:pPr>
      <w:r w:rsidRPr="0093061F">
        <w:rPr>
          <w:b/>
        </w:rPr>
        <w:t>If to ERCOT</w:t>
      </w:r>
      <w:r w:rsidRPr="0093061F">
        <w:t>:</w:t>
      </w:r>
    </w:p>
    <w:p w14:paraId="2F3838CB" w14:textId="77777777" w:rsidR="002E7ABF" w:rsidRPr="0093061F" w:rsidRDefault="002E7ABF" w:rsidP="002E7ABF">
      <w:pPr>
        <w:ind w:left="720" w:hanging="720"/>
        <w:jc w:val="both"/>
      </w:pPr>
      <w:r w:rsidRPr="0093061F">
        <w:t>Electric Reliability Council of Texas, Inc.</w:t>
      </w:r>
    </w:p>
    <w:p w14:paraId="1AE78E4D" w14:textId="77777777" w:rsidR="002E7ABF" w:rsidRPr="0093061F" w:rsidRDefault="002E7ABF" w:rsidP="002E7ABF">
      <w:pPr>
        <w:ind w:left="720" w:hanging="720"/>
        <w:jc w:val="both"/>
      </w:pPr>
      <w:r w:rsidRPr="000E2E98">
        <w:t>8000 Metropolis Drive (Building E), Suite 100</w:t>
      </w:r>
    </w:p>
    <w:p w14:paraId="404AEF8C" w14:textId="77777777" w:rsidR="002E7ABF" w:rsidRPr="0093061F" w:rsidRDefault="002E7ABF" w:rsidP="00263DD3">
      <w:pPr>
        <w:ind w:left="720" w:hanging="720"/>
        <w:jc w:val="both"/>
      </w:pPr>
      <w:r w:rsidRPr="0093061F">
        <w:t>Austin, Texas 78744</w:t>
      </w:r>
    </w:p>
    <w:p w14:paraId="7FFB29BD" w14:textId="22E36144" w:rsidR="00263DD3" w:rsidRDefault="002E7ABF" w:rsidP="00263DD3">
      <w:pPr>
        <w:ind w:left="720" w:hanging="720"/>
        <w:jc w:val="both"/>
      </w:pPr>
      <w:r w:rsidRPr="0093061F">
        <w:t>Tel No. (512) 225-7000</w:t>
      </w:r>
    </w:p>
    <w:p w14:paraId="2A42720E" w14:textId="140680BE" w:rsidR="00263DD3" w:rsidRPr="0093061F" w:rsidRDefault="00263DD3" w:rsidP="002E7ABF">
      <w:pPr>
        <w:widowControl w:val="0"/>
        <w:spacing w:after="240"/>
        <w:jc w:val="both"/>
      </w:pPr>
      <w:ins w:id="844" w:author="ERCOT" w:date="2025-10-21T20:11:00Z" w16du:dateUtc="2025-10-22T01:11:00Z">
        <w:r>
          <w:t>E-mail:  MPRegistration@ercot.com</w:t>
        </w:r>
      </w:ins>
    </w:p>
    <w:p w14:paraId="19A2962B" w14:textId="77777777" w:rsidR="002E7ABF" w:rsidRPr="0093061F" w:rsidRDefault="002E7ABF" w:rsidP="002E7ABF">
      <w:pPr>
        <w:widowControl w:val="0"/>
        <w:spacing w:after="240"/>
        <w:jc w:val="both"/>
      </w:pPr>
      <w:r w:rsidRPr="0093061F">
        <w:t>Attn: ERCOT Legal Department</w:t>
      </w:r>
    </w:p>
    <w:p w14:paraId="0D67B0E3" w14:textId="1A7938D4" w:rsidR="002E7ABF" w:rsidRPr="0093061F" w:rsidRDefault="002E7ABF" w:rsidP="002E7ABF">
      <w:pPr>
        <w:widowControl w:val="0"/>
        <w:spacing w:after="240"/>
        <w:jc w:val="both"/>
      </w:pPr>
      <w:r w:rsidRPr="0093061F">
        <w:t>If to Participant</w:t>
      </w:r>
      <w:ins w:id="845" w:author="ERCOT" w:date="2025-10-21T20:12:00Z" w16du:dateUtc="2025-10-22T01:12:00Z">
        <w:r w:rsidR="00263DD3" w:rsidRPr="00263DD3">
          <w:t xml:space="preserve"> </w:t>
        </w:r>
        <w:r w:rsidR="00263DD3">
          <w:t xml:space="preserve">regarding a breach or Default under this Agreement, then </w:t>
        </w:r>
      </w:ins>
      <w:ins w:id="846" w:author="ERCOT" w:date="2025-11-26T11:07:00Z" w16du:dateUtc="2025-11-26T17:07:00Z">
        <w:r w:rsidR="00AC6079">
          <w:t>N</w:t>
        </w:r>
      </w:ins>
      <w:ins w:id="847" w:author="ERCOT" w:date="2025-10-21T20:12:00Z" w16du:dateUtc="2025-10-22T01:12:00Z">
        <w:r w:rsidR="00263DD3">
          <w:t>otice will be sent using Participant’s contact information as provided in its Standard Form Agreement.</w:t>
        </w:r>
      </w:ins>
      <w:del w:id="848" w:author="ERCOT" w:date="2025-10-21T20:12:00Z" w16du:dateUtc="2025-10-22T01:12:00Z">
        <w:r w:rsidRPr="0093061F" w:rsidDel="00263DD3">
          <w:delText>:</w:delText>
        </w:r>
      </w:del>
    </w:p>
    <w:p w14:paraId="5DF9AFF5" w14:textId="23C33739" w:rsidR="002E7ABF" w:rsidRPr="005B2A3F" w:rsidDel="00263DD3" w:rsidRDefault="002E7ABF" w:rsidP="002E7ABF">
      <w:pPr>
        <w:pStyle w:val="VariableDefinition"/>
        <w:jc w:val="both"/>
        <w:rPr>
          <w:del w:id="849" w:author="ERCOT" w:date="2025-10-21T20:13:00Z" w16du:dateUtc="2025-10-22T01:13:00Z"/>
          <w:szCs w:val="24"/>
        </w:rPr>
      </w:pPr>
      <w:del w:id="850" w:author="ERCOT" w:date="2025-10-21T20:13:00Z" w16du:dateUtc="2025-10-22T01:13:00Z">
        <w:r w:rsidDel="00263DD3">
          <w:rPr>
            <w:iCs w:val="0"/>
          </w:rPr>
          <w:fldChar w:fldCharType="begin">
            <w:ffData>
              <w:name w:val="Text4"/>
              <w:enabled/>
              <w:calcOnExit w:val="0"/>
              <w:textInput>
                <w:default w:val="[Insert Participant Nam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Participant Name]</w:delText>
        </w:r>
        <w:r w:rsidDel="00263DD3">
          <w:rPr>
            <w:iCs w:val="0"/>
          </w:rPr>
          <w:fldChar w:fldCharType="end"/>
        </w:r>
      </w:del>
    </w:p>
    <w:p w14:paraId="4EE02C62" w14:textId="667EFB16" w:rsidR="002E7ABF" w:rsidRPr="005B2A3F" w:rsidDel="00263DD3" w:rsidRDefault="002E7ABF" w:rsidP="002E7ABF">
      <w:pPr>
        <w:pStyle w:val="VariableDefinition"/>
        <w:jc w:val="both"/>
        <w:rPr>
          <w:del w:id="851" w:author="ERCOT" w:date="2025-10-21T20:13:00Z" w16du:dateUtc="2025-10-22T01:13:00Z"/>
          <w:szCs w:val="24"/>
        </w:rPr>
      </w:pPr>
      <w:del w:id="852" w:author="ERCOT" w:date="2025-10-21T20:13:00Z" w16du:dateUtc="2025-10-22T01:13:00Z">
        <w:r w:rsidDel="00263DD3">
          <w:rPr>
            <w:iCs w:val="0"/>
          </w:rPr>
          <w:fldChar w:fldCharType="begin">
            <w:ffData>
              <w:name w:val="Text5"/>
              <w:enabled/>
              <w:calcOnExit w:val="0"/>
              <w:textInput>
                <w:default w:val="[Insert Contact Person/Dept.]"/>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Contact Person/Dept.]</w:delText>
        </w:r>
        <w:r w:rsidDel="00263DD3">
          <w:rPr>
            <w:iCs w:val="0"/>
          </w:rPr>
          <w:fldChar w:fldCharType="end"/>
        </w:r>
      </w:del>
    </w:p>
    <w:p w14:paraId="09139867" w14:textId="6B1A711C" w:rsidR="002E7ABF" w:rsidRPr="005B2A3F" w:rsidDel="00263DD3" w:rsidRDefault="002E7ABF" w:rsidP="002E7ABF">
      <w:pPr>
        <w:pStyle w:val="VariableDefinition"/>
        <w:jc w:val="both"/>
        <w:rPr>
          <w:del w:id="853" w:author="ERCOT" w:date="2025-10-21T20:13:00Z" w16du:dateUtc="2025-10-22T01:13:00Z"/>
          <w:szCs w:val="24"/>
        </w:rPr>
      </w:pPr>
      <w:del w:id="854" w:author="ERCOT" w:date="2025-10-21T20:13:00Z" w16du:dateUtc="2025-10-22T01:13:00Z">
        <w:r w:rsidDel="00263DD3">
          <w:rPr>
            <w:iCs w:val="0"/>
          </w:rPr>
          <w:fldChar w:fldCharType="begin">
            <w:ffData>
              <w:name w:val="Text6"/>
              <w:enabled/>
              <w:calcOnExit w:val="0"/>
              <w:textInput>
                <w:default w:val="[Insert Street Address]"/>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Street Address]</w:delText>
        </w:r>
        <w:r w:rsidDel="00263DD3">
          <w:rPr>
            <w:iCs w:val="0"/>
          </w:rPr>
          <w:fldChar w:fldCharType="end"/>
        </w:r>
      </w:del>
    </w:p>
    <w:p w14:paraId="4FCA5101" w14:textId="04BE8AF4" w:rsidR="002E7ABF" w:rsidRPr="005B2A3F" w:rsidDel="00263DD3" w:rsidRDefault="002E7ABF" w:rsidP="002E7ABF">
      <w:pPr>
        <w:pStyle w:val="VariableDefinition"/>
        <w:jc w:val="both"/>
        <w:rPr>
          <w:del w:id="855" w:author="ERCOT" w:date="2025-10-21T20:13:00Z" w16du:dateUtc="2025-10-22T01:13:00Z"/>
          <w:szCs w:val="24"/>
        </w:rPr>
      </w:pPr>
      <w:del w:id="856" w:author="ERCOT" w:date="2025-10-21T20:13:00Z" w16du:dateUtc="2025-10-22T01:13:00Z">
        <w:r w:rsidDel="00263DD3">
          <w:rPr>
            <w:iCs w:val="0"/>
          </w:rPr>
          <w:fldChar w:fldCharType="begin">
            <w:ffData>
              <w:name w:val="Text7"/>
              <w:enabled/>
              <w:calcOnExit w:val="0"/>
              <w:textInput>
                <w:default w:val="[Insert City, State Zip]"/>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City, State Zip]</w:delText>
        </w:r>
        <w:r w:rsidDel="00263DD3">
          <w:rPr>
            <w:iCs w:val="0"/>
          </w:rPr>
          <w:fldChar w:fldCharType="end"/>
        </w:r>
      </w:del>
    </w:p>
    <w:p w14:paraId="1F9265F0" w14:textId="5AA078DC" w:rsidR="002E7ABF" w:rsidRPr="005B2A3F" w:rsidDel="00263DD3" w:rsidRDefault="002E7ABF" w:rsidP="002E7ABF">
      <w:pPr>
        <w:pStyle w:val="VariableDefinition"/>
        <w:jc w:val="both"/>
        <w:rPr>
          <w:del w:id="857" w:author="ERCOT" w:date="2025-10-21T20:13:00Z" w16du:dateUtc="2025-10-22T01:13:00Z"/>
          <w:szCs w:val="24"/>
        </w:rPr>
      </w:pPr>
      <w:del w:id="858" w:author="ERCOT" w:date="2025-10-21T20:13:00Z" w16du:dateUtc="2025-10-22T01:13:00Z">
        <w:r w:rsidDel="00263DD3">
          <w:rPr>
            <w:iCs w:val="0"/>
          </w:rPr>
          <w:fldChar w:fldCharType="begin">
            <w:ffData>
              <w:name w:val="Text8"/>
              <w:enabled/>
              <w:calcOnExit w:val="0"/>
              <w:textInput>
                <w:default w:val="[Insert Telephon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Telephone]</w:delText>
        </w:r>
        <w:r w:rsidDel="00263DD3">
          <w:rPr>
            <w:iCs w:val="0"/>
          </w:rPr>
          <w:fldChar w:fldCharType="end"/>
        </w:r>
      </w:del>
    </w:p>
    <w:p w14:paraId="4E5D621B" w14:textId="6EC45063" w:rsidR="002E7ABF" w:rsidRPr="005B2A3F" w:rsidDel="00263DD3" w:rsidRDefault="002E7ABF" w:rsidP="002E7ABF">
      <w:pPr>
        <w:pStyle w:val="VariableDefinition"/>
        <w:jc w:val="both"/>
        <w:rPr>
          <w:del w:id="859" w:author="ERCOT" w:date="2025-10-21T20:13:00Z" w16du:dateUtc="2025-10-22T01:13:00Z"/>
        </w:rPr>
      </w:pPr>
      <w:del w:id="860" w:author="ERCOT" w:date="2025-10-21T20:13:00Z" w16du:dateUtc="2025-10-22T01:13:00Z">
        <w:r w:rsidDel="00263DD3">
          <w:rPr>
            <w:iCs w:val="0"/>
          </w:rPr>
          <w:fldChar w:fldCharType="begin">
            <w:ffData>
              <w:name w:val="Text9"/>
              <w:enabled/>
              <w:calcOnExit w:val="0"/>
              <w:textInput>
                <w:default w:val="[Insert Facsimil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Facsimile]</w:delText>
        </w:r>
        <w:r w:rsidDel="00263DD3">
          <w:rPr>
            <w:iCs w:val="0"/>
          </w:rPr>
          <w:fldChar w:fldCharType="end"/>
        </w:r>
      </w:del>
    </w:p>
    <w:p w14:paraId="6F898F4E" w14:textId="77777777" w:rsidR="002E7ABF" w:rsidRPr="0093061F" w:rsidRDefault="002E7ABF" w:rsidP="002E7ABF">
      <w:pPr>
        <w:keepNext/>
        <w:spacing w:before="120" w:after="120"/>
        <w:ind w:left="720" w:hanging="720"/>
        <w:jc w:val="both"/>
        <w:rPr>
          <w:u w:val="single"/>
        </w:rPr>
      </w:pPr>
      <w:r w:rsidRPr="0093061F">
        <w:rPr>
          <w:u w:val="single"/>
        </w:rPr>
        <w:t>Section 2.  Definitions.</w:t>
      </w:r>
    </w:p>
    <w:p w14:paraId="0B4B99F3" w14:textId="77777777" w:rsidR="002E7ABF" w:rsidRDefault="002E7ABF" w:rsidP="002E7ABF">
      <w:pPr>
        <w:tabs>
          <w:tab w:val="left" w:pos="720"/>
        </w:tabs>
        <w:spacing w:before="120" w:after="120"/>
        <w:ind w:left="720" w:hanging="720"/>
        <w:jc w:val="both"/>
        <w:outlineLvl w:val="1"/>
        <w:rPr>
          <w:ins w:id="861" w:author="ERCOT" w:date="2025-10-21T20:13:00Z" w16du:dateUtc="2025-10-22T01:13:00Z"/>
        </w:rPr>
      </w:pPr>
      <w:r w:rsidRPr="0093061F">
        <w:t>A.</w:t>
      </w:r>
      <w:r w:rsidRPr="0093061F">
        <w:tab/>
        <w:t xml:space="preserve">Unless herein defined, all definitions and acronyms found in the ERCOT Protocols shall be incorporated by reference into this Agreement. </w:t>
      </w:r>
    </w:p>
    <w:p w14:paraId="660FAD24" w14:textId="752CFC92" w:rsidR="00263DD3" w:rsidRPr="0093061F" w:rsidRDefault="00263DD3" w:rsidP="002E7ABF">
      <w:pPr>
        <w:tabs>
          <w:tab w:val="left" w:pos="720"/>
        </w:tabs>
        <w:spacing w:before="120" w:after="120"/>
        <w:ind w:left="720" w:hanging="720"/>
        <w:jc w:val="both"/>
        <w:outlineLvl w:val="1"/>
      </w:pPr>
      <w:ins w:id="862" w:author="ERCOT" w:date="2025-10-21T20:14:00Z" w16du:dateUtc="2025-10-22T01:14:00Z">
        <w:r>
          <w:t xml:space="preserve">B. </w:t>
        </w:r>
        <w:r>
          <w:tab/>
          <w:t>“Standard Form Agreement” shall mean the executed Section 22, Attachment A</w:t>
        </w:r>
      </w:ins>
      <w:ins w:id="863" w:author="ERCOT" w:date="2025-11-20T18:15:00Z" w16du:dateUtc="2025-11-21T00:15:00Z">
        <w:r w:rsidR="0042249F">
          <w:t xml:space="preserve">, </w:t>
        </w:r>
      </w:ins>
      <w:ins w:id="864" w:author="ERCOT" w:date="2025-10-21T20:14:00Z" w16du:dateUtc="2025-10-22T01:14:00Z">
        <w:r>
          <w:t>Standard Form Market Participant Agreement</w:t>
        </w:r>
      </w:ins>
      <w:ins w:id="865" w:author="ERCOT" w:date="2025-10-23T08:41:00Z" w16du:dateUtc="2025-10-23T13:41:00Z">
        <w:r w:rsidR="006F7ADC">
          <w:t>,</w:t>
        </w:r>
      </w:ins>
      <w:ins w:id="866" w:author="ERCOT" w:date="2025-10-21T20:14:00Z" w16du:dateUtc="2025-10-22T01:14:00Z">
        <w:r>
          <w:t xml:space="preserve"> between the Participant and ERCOT.</w:t>
        </w:r>
      </w:ins>
    </w:p>
    <w:p w14:paraId="6E5DC76E" w14:textId="4915A2B7" w:rsidR="002E7ABF" w:rsidRPr="0093061F" w:rsidDel="00263DD3" w:rsidRDefault="002E7ABF" w:rsidP="002E7ABF">
      <w:pPr>
        <w:spacing w:before="120" w:after="120"/>
        <w:ind w:left="720" w:hanging="720"/>
        <w:jc w:val="both"/>
        <w:rPr>
          <w:del w:id="867" w:author="ERCOT" w:date="2025-10-21T20:14:00Z" w16du:dateUtc="2025-10-22T01:14:00Z"/>
          <w:u w:val="single"/>
        </w:rPr>
      </w:pPr>
      <w:del w:id="868" w:author="ERCOT" w:date="2025-10-21T20:14:00Z" w16du:dateUtc="2025-10-22T01:14:00Z">
        <w:r w:rsidRPr="0093061F" w:rsidDel="00263DD3">
          <w:delText>B.</w:delText>
        </w:r>
        <w:r w:rsidRPr="0093061F" w:rsidDel="00263DD3">
          <w:tab/>
          <w:delTex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prices, payments, and other economic rights of the Parties, the ERCOT Protocols in effect on the Effective Date govern this Agreement. For the purposes of determining all other responsibilities and rights at a given time, the ERCOT Protocols, as amended in accordance with the change procedure(s) described in the ERCOT Protocols, in effect at the time of the performance or non-performance of an action, shall govern with respect to that action.  </w:delText>
        </w:r>
      </w:del>
    </w:p>
    <w:p w14:paraId="1EB8C418" w14:textId="77777777" w:rsidR="002E7ABF" w:rsidRPr="0093061F" w:rsidRDefault="002E7ABF" w:rsidP="002E7ABF">
      <w:pPr>
        <w:spacing w:before="120" w:after="120"/>
        <w:ind w:left="720" w:hanging="720"/>
        <w:jc w:val="both"/>
        <w:rPr>
          <w:u w:val="single"/>
        </w:rPr>
      </w:pPr>
      <w:r w:rsidRPr="0093061F">
        <w:rPr>
          <w:u w:val="single"/>
        </w:rPr>
        <w:t>Section 3.  Term and Termination.</w:t>
      </w:r>
    </w:p>
    <w:p w14:paraId="31478D62" w14:textId="77777777" w:rsidR="002E7ABF" w:rsidRPr="0093061F" w:rsidRDefault="002E7ABF" w:rsidP="002E7ABF">
      <w:pPr>
        <w:spacing w:before="120" w:after="120"/>
        <w:jc w:val="both"/>
      </w:pPr>
      <w:r w:rsidRPr="0093061F">
        <w:t>A.</w:t>
      </w:r>
      <w:r w:rsidRPr="0093061F">
        <w:tab/>
      </w:r>
      <w:r w:rsidRPr="0093061F">
        <w:rPr>
          <w:u w:val="single"/>
        </w:rPr>
        <w:t>Term</w:t>
      </w:r>
      <w:r w:rsidRPr="0093061F">
        <w:t>.</w:t>
      </w:r>
    </w:p>
    <w:p w14:paraId="2107B914" w14:textId="77777777" w:rsidR="002E7ABF" w:rsidRPr="0093061F" w:rsidRDefault="002E7ABF" w:rsidP="002E7ABF">
      <w:pPr>
        <w:spacing w:before="120" w:after="120"/>
        <w:ind w:left="1440" w:hanging="720"/>
        <w:jc w:val="both"/>
      </w:pPr>
      <w:r w:rsidRPr="0093061F">
        <w:t>(1)</w:t>
      </w:r>
      <w:r w:rsidRPr="0093061F">
        <w:tab/>
        <w:t>This Agreement is effective beginning on the Effective Date.</w:t>
      </w:r>
    </w:p>
    <w:p w14:paraId="4053EAE3" w14:textId="77777777" w:rsidR="002E7ABF" w:rsidRPr="0093061F" w:rsidRDefault="002E7ABF" w:rsidP="002E7ABF">
      <w:pPr>
        <w:spacing w:before="120" w:after="120"/>
        <w:ind w:left="1440" w:hanging="720"/>
        <w:jc w:val="both"/>
      </w:pPr>
      <w:r w:rsidRPr="0093061F">
        <w:lastRenderedPageBreak/>
        <w:t>(2)</w:t>
      </w:r>
      <w:r w:rsidRPr="0093061F">
        <w:tab/>
        <w:t xml:space="preserve">The “Term” of this Agreement begins at 0000 on the Start Date and ends at 2400 on the Stop Date.  </w:t>
      </w:r>
      <w:r w:rsidRPr="0093061F">
        <w:rPr>
          <w:rFonts w:ascii="sans-serif" w:hAnsi="sans-serif"/>
        </w:rPr>
        <w:t xml:space="preserve">ERCOT, at its sole discretion, may terminate this Agreement before the end of the Term by giving 90 days’ advance written notice to the Participant.  </w:t>
      </w:r>
    </w:p>
    <w:p w14:paraId="6E66F043" w14:textId="77777777" w:rsidR="002E7ABF" w:rsidRPr="0093061F" w:rsidRDefault="002E7ABF" w:rsidP="002E7ABF">
      <w:pPr>
        <w:spacing w:before="120" w:after="120"/>
        <w:ind w:left="1440" w:hanging="720"/>
        <w:jc w:val="both"/>
      </w:pPr>
      <w:r w:rsidRPr="0093061F">
        <w:t>(3)</w:t>
      </w:r>
      <w:r w:rsidRPr="0093061F">
        <w:tab/>
        <w:t>Any Term longer than one (1) year requires ERCOT Board approval.</w:t>
      </w:r>
    </w:p>
    <w:p w14:paraId="7E1C2675" w14:textId="77777777" w:rsidR="002E7ABF" w:rsidRPr="0093061F" w:rsidRDefault="002E7ABF" w:rsidP="002E7ABF">
      <w:pPr>
        <w:spacing w:before="120" w:after="120"/>
        <w:ind w:left="720" w:hanging="720"/>
        <w:jc w:val="both"/>
      </w:pPr>
      <w:r w:rsidRPr="0093061F">
        <w:t>B.</w:t>
      </w:r>
      <w:r w:rsidRPr="0093061F">
        <w:tab/>
      </w:r>
      <w:r w:rsidRPr="0093061F">
        <w:rPr>
          <w:u w:val="single"/>
        </w:rPr>
        <w:t>Extension by ERCOT</w:t>
      </w:r>
      <w:r w:rsidRPr="0093061F">
        <w:t>. ERCOT may, at its sole discretion, extend this Agreement for a period up to ninety (90) days, even if ERCOT has previously provided notice to Participant of future termination of the Agreement, by providing at least thirty (30) days advance written notice to Participant of the extension.</w:t>
      </w:r>
    </w:p>
    <w:p w14:paraId="18FC5AE8" w14:textId="77777777" w:rsidR="002E7ABF" w:rsidRPr="0093061F" w:rsidRDefault="002E7ABF" w:rsidP="002E7ABF">
      <w:pPr>
        <w:spacing w:before="120" w:after="120"/>
        <w:ind w:left="720" w:hanging="720"/>
        <w:jc w:val="both"/>
      </w:pPr>
      <w:r w:rsidRPr="0093061F">
        <w:t>C.</w:t>
      </w:r>
      <w:r w:rsidRPr="0093061F">
        <w:tab/>
      </w:r>
      <w:r w:rsidRPr="0093061F">
        <w:rPr>
          <w:u w:val="single"/>
        </w:rPr>
        <w:t>Termination by Participant.</w:t>
      </w:r>
      <w:r w:rsidRPr="0093061F">
        <w:t xml:space="preserve">  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24382843" w14:textId="77777777" w:rsidR="002E7ABF" w:rsidRPr="0093061F" w:rsidRDefault="002E7ABF" w:rsidP="002E7ABF">
      <w:pPr>
        <w:spacing w:before="120" w:after="120"/>
        <w:ind w:left="720" w:hanging="720"/>
        <w:jc w:val="both"/>
      </w:pPr>
      <w:r w:rsidRPr="0093061F">
        <w:t>D.</w:t>
      </w:r>
      <w:r w:rsidRPr="0093061F">
        <w:tab/>
      </w:r>
      <w:r w:rsidRPr="0093061F">
        <w:rPr>
          <w:u w:val="single"/>
        </w:rPr>
        <w:t>Termination by Mutual Agreement.</w:t>
      </w:r>
      <w:r w:rsidRPr="0093061F">
        <w:t xml:space="preserve">  This Agreement may be terminated upon written agreement of both parties at a time specified by such agreement; provided that Participant may still recover Eligible Costs (Standby </w:t>
      </w:r>
      <w:r>
        <w:t>Costs</w:t>
      </w:r>
      <w:r w:rsidRPr="0093061F">
        <w:t>) and Incentive Factor payments already accrued prior to termination pursuant to this section.</w:t>
      </w:r>
    </w:p>
    <w:p w14:paraId="196D4BBD" w14:textId="77777777" w:rsidR="002E7ABF" w:rsidRPr="0093061F" w:rsidRDefault="002E7ABF" w:rsidP="002E7ABF">
      <w:pPr>
        <w:spacing w:before="120" w:after="120"/>
        <w:ind w:left="720" w:hanging="720"/>
        <w:jc w:val="both"/>
      </w:pPr>
      <w:r w:rsidRPr="0093061F">
        <w:t>E.</w:t>
      </w:r>
      <w:r w:rsidRPr="0093061F">
        <w:tab/>
      </w:r>
      <w:r w:rsidRPr="0093061F">
        <w:rPr>
          <w:u w:val="single"/>
        </w:rPr>
        <w:t>Effect of Termination and Survival of Terms.</w:t>
      </w:r>
      <w:r w:rsidRPr="0093061F">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10FF4A62" w14:textId="77777777" w:rsidR="002E7ABF" w:rsidRPr="0093061F" w:rsidRDefault="002E7ABF" w:rsidP="002E7ABF">
      <w:pPr>
        <w:keepNext/>
        <w:spacing w:before="120" w:after="120"/>
        <w:jc w:val="both"/>
        <w:outlineLvl w:val="0"/>
        <w:rPr>
          <w:u w:val="single"/>
        </w:rPr>
      </w:pPr>
      <w:r w:rsidRPr="0093061F">
        <w:rPr>
          <w:u w:val="single"/>
        </w:rPr>
        <w:t>Section 4.  Representations, Warranties, and Covenants.</w:t>
      </w:r>
    </w:p>
    <w:p w14:paraId="5195021C" w14:textId="02ABCAF0" w:rsidR="00263DD3" w:rsidRPr="001451D2" w:rsidRDefault="00263DD3" w:rsidP="00263DD3">
      <w:pPr>
        <w:keepNext/>
        <w:spacing w:before="120" w:after="120"/>
        <w:jc w:val="both"/>
        <w:outlineLvl w:val="0"/>
        <w:rPr>
          <w:ins w:id="869" w:author="ERCOT" w:date="2025-10-21T20:15:00Z" w16du:dateUtc="2025-10-22T01:15:00Z"/>
        </w:rPr>
      </w:pPr>
      <w:ins w:id="870" w:author="ERCOT" w:date="2025-10-21T20:15:00Z" w16du:dateUtc="2025-10-22T01:15:00Z">
        <w:r w:rsidRPr="002677F7">
          <w:t>Section 4</w:t>
        </w:r>
      </w:ins>
      <w:ins w:id="871" w:author="ERCOT" w:date="2025-11-21T11:10:00Z" w16du:dateUtc="2025-11-21T17:10:00Z">
        <w:r w:rsidR="00454EEE">
          <w:t>, Representations Warranties and Covenants,</w:t>
        </w:r>
      </w:ins>
      <w:ins w:id="872" w:author="ERCOT" w:date="2025-10-21T20:15:00Z" w16du:dateUtc="2025-10-22T01:15:00Z">
        <w:r w:rsidRPr="002677F7">
          <w:t xml:space="preserve"> found in the Standard Form Agreement is hereby incorporated by reference into this Agreement and shall apply to the terms of this Agreement.</w:t>
        </w:r>
        <w:r>
          <w:t xml:space="preserve"> </w:t>
        </w:r>
      </w:ins>
    </w:p>
    <w:p w14:paraId="2CD55856" w14:textId="0376BFD6" w:rsidR="002E7ABF" w:rsidRPr="0093061F" w:rsidDel="00263DD3" w:rsidRDefault="002E7ABF" w:rsidP="002E7ABF">
      <w:pPr>
        <w:spacing w:before="120" w:after="120"/>
        <w:jc w:val="both"/>
        <w:outlineLvl w:val="1"/>
        <w:rPr>
          <w:del w:id="873" w:author="ERCOT" w:date="2025-10-21T20:16:00Z" w16du:dateUtc="2025-10-22T01:16:00Z"/>
          <w:u w:val="single"/>
        </w:rPr>
      </w:pPr>
      <w:del w:id="874" w:author="ERCOT" w:date="2025-10-21T20:16:00Z" w16du:dateUtc="2025-10-22T01:16:00Z">
        <w:r w:rsidRPr="0093061F" w:rsidDel="00263DD3">
          <w:delText>A.</w:delText>
        </w:r>
        <w:r w:rsidRPr="0093061F" w:rsidDel="00263DD3">
          <w:tab/>
        </w:r>
        <w:r w:rsidRPr="0093061F" w:rsidDel="00263DD3">
          <w:rPr>
            <w:u w:val="single"/>
          </w:rPr>
          <w:delText xml:space="preserve">Participant represents, warrants, and covenants that: </w:delText>
        </w:r>
      </w:del>
    </w:p>
    <w:p w14:paraId="0FAAA0B4" w14:textId="7DAA2F1C" w:rsidR="002E7ABF" w:rsidRPr="0093061F" w:rsidDel="00263DD3" w:rsidRDefault="002E7ABF" w:rsidP="002E7ABF">
      <w:pPr>
        <w:spacing w:before="120" w:after="120"/>
        <w:ind w:left="1440" w:hanging="720"/>
        <w:jc w:val="both"/>
        <w:outlineLvl w:val="1"/>
        <w:rPr>
          <w:del w:id="875" w:author="ERCOT" w:date="2025-10-21T20:16:00Z" w16du:dateUtc="2025-10-22T01:16:00Z"/>
        </w:rPr>
      </w:pPr>
      <w:del w:id="876" w:author="ERCOT" w:date="2025-10-21T20:16:00Z" w16du:dateUtc="2025-10-22T01:16:00Z">
        <w:r w:rsidRPr="0093061F" w:rsidDel="00263DD3">
          <w:delText>(1)</w:delText>
        </w:r>
        <w:r w:rsidRPr="0093061F" w:rsidDel="00263DD3">
          <w:tab/>
          <w:delText>Participant is duly organized, validly existing, and in good standing under the laws of the jurisdiction under which it is organized, and is authorized to do business in Texas;</w:delText>
        </w:r>
      </w:del>
    </w:p>
    <w:p w14:paraId="1FE3DB7B" w14:textId="04DE321F" w:rsidR="002E7ABF" w:rsidRPr="0093061F" w:rsidDel="00263DD3" w:rsidRDefault="002E7ABF" w:rsidP="002E7ABF">
      <w:pPr>
        <w:spacing w:after="120"/>
        <w:ind w:left="1440" w:hanging="720"/>
        <w:jc w:val="both"/>
        <w:rPr>
          <w:del w:id="877" w:author="ERCOT" w:date="2025-10-21T20:16:00Z" w16du:dateUtc="2025-10-22T01:16:00Z"/>
        </w:rPr>
      </w:pPr>
      <w:del w:id="878" w:author="ERCOT" w:date="2025-10-21T20:16:00Z" w16du:dateUtc="2025-10-22T01:16:00Z">
        <w:r w:rsidRPr="0093061F" w:rsidDel="00263DD3">
          <w:delText>(2)</w:delText>
        </w:r>
        <w:r w:rsidRPr="0093061F" w:rsidDel="00263DD3">
          <w:tab/>
          <w:delText>Participant has full power and authority to enter into this Agreement and perform all of Participant’s obligations, representations, warranties, and covenants under this Agreement;</w:delText>
        </w:r>
      </w:del>
    </w:p>
    <w:p w14:paraId="0367B91B" w14:textId="5B3586EF" w:rsidR="002E7ABF" w:rsidRPr="0093061F" w:rsidDel="00263DD3" w:rsidRDefault="002E7ABF" w:rsidP="002E7ABF">
      <w:pPr>
        <w:spacing w:after="120"/>
        <w:ind w:left="1440" w:hanging="720"/>
        <w:jc w:val="both"/>
        <w:rPr>
          <w:del w:id="879" w:author="ERCOT" w:date="2025-10-21T20:16:00Z" w16du:dateUtc="2025-10-22T01:16:00Z"/>
        </w:rPr>
      </w:pPr>
      <w:del w:id="880" w:author="ERCOT" w:date="2025-10-21T20:16:00Z" w16du:dateUtc="2025-10-22T01:16:00Z">
        <w:r w:rsidRPr="0093061F" w:rsidDel="00263DD3">
          <w:delText>(3)</w:delText>
        </w:r>
        <w:r w:rsidRPr="0093061F" w:rsidDel="00263DD3">
          <w:tab/>
          <w:delText xml:space="preserve">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 </w:delText>
        </w:r>
      </w:del>
    </w:p>
    <w:p w14:paraId="3D34F5DC" w14:textId="2F865717" w:rsidR="002E7ABF" w:rsidRPr="0093061F" w:rsidDel="00263DD3" w:rsidRDefault="002E7ABF" w:rsidP="002E7ABF">
      <w:pPr>
        <w:spacing w:after="120"/>
        <w:ind w:left="1440" w:hanging="720"/>
        <w:jc w:val="both"/>
        <w:rPr>
          <w:del w:id="881" w:author="ERCOT" w:date="2025-10-21T20:16:00Z" w16du:dateUtc="2025-10-22T01:16:00Z"/>
        </w:rPr>
      </w:pPr>
      <w:del w:id="882" w:author="ERCOT" w:date="2025-10-21T20:16:00Z" w16du:dateUtc="2025-10-22T01:16:00Z">
        <w:r w:rsidRPr="0093061F" w:rsidDel="00263DD3">
          <w:delText>(4)</w:delText>
        </w:r>
        <w:r w:rsidRPr="0093061F" w:rsidDel="00263DD3">
          <w:tab/>
          <w:delText>The execution, delivery, and performance of this Agreement by Participant have been duly authorized by all requisite action of its governing body;</w:delText>
        </w:r>
      </w:del>
    </w:p>
    <w:p w14:paraId="33C8C37A" w14:textId="42D4FCA6" w:rsidR="002E7ABF" w:rsidRPr="0093061F" w:rsidDel="00263DD3" w:rsidRDefault="002E7ABF" w:rsidP="002E7ABF">
      <w:pPr>
        <w:spacing w:after="120"/>
        <w:ind w:left="1440" w:hanging="720"/>
        <w:jc w:val="both"/>
        <w:rPr>
          <w:del w:id="883" w:author="ERCOT" w:date="2025-10-21T20:16:00Z" w16du:dateUtc="2025-10-22T01:16:00Z"/>
        </w:rPr>
      </w:pPr>
      <w:del w:id="884" w:author="ERCOT" w:date="2025-10-21T20:16:00Z" w16du:dateUtc="2025-10-22T01:16:00Z">
        <w:r w:rsidRPr="0093061F" w:rsidDel="00263DD3">
          <w:delText>(5)</w:delText>
        </w:r>
        <w:r w:rsidRPr="0093061F" w:rsidDel="00263DD3">
          <w:tab/>
          <w:delText xml:space="preserve">Except as set out in an exhibit (if any) to this Agreement, ERCOT has not, within the 24 months preceding the Effective Date, terminated for Default any Prior </w:delText>
        </w:r>
        <w:r w:rsidRPr="0093061F" w:rsidDel="00263DD3">
          <w:lastRenderedPageBreak/>
          <w:delText xml:space="preserve">Agreement with Participant, any company of which Participant is a successor in interest, or any Affiliate of Participant; </w:delText>
        </w:r>
      </w:del>
    </w:p>
    <w:p w14:paraId="37FFEEE5" w14:textId="7FED32A9" w:rsidR="002E7ABF" w:rsidRPr="0093061F" w:rsidDel="00263DD3" w:rsidRDefault="002E7ABF" w:rsidP="002E7ABF">
      <w:pPr>
        <w:tabs>
          <w:tab w:val="num" w:pos="780"/>
        </w:tabs>
        <w:spacing w:after="120"/>
        <w:ind w:left="1440" w:hanging="720"/>
        <w:jc w:val="both"/>
        <w:rPr>
          <w:del w:id="885" w:author="ERCOT" w:date="2025-10-21T20:16:00Z" w16du:dateUtc="2025-10-22T01:16:00Z"/>
        </w:rPr>
      </w:pPr>
      <w:del w:id="886" w:author="ERCOT" w:date="2025-10-21T20:16:00Z" w16du:dateUtc="2025-10-22T01:16:00Z">
        <w:r w:rsidRPr="0093061F" w:rsidDel="00263DD3">
          <w:delText>(6)</w:delText>
        </w:r>
        <w:r w:rsidRPr="0093061F" w:rsidDel="00263DD3">
          <w:tab/>
          <w:delTex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  </w:delText>
        </w:r>
      </w:del>
    </w:p>
    <w:p w14:paraId="707C9D48" w14:textId="49BD6CBD"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7" w:author="ERCOT" w:date="2025-10-21T20:16:00Z" w16du:dateUtc="2025-10-22T01:16:00Z"/>
        </w:rPr>
      </w:pPr>
      <w:del w:id="888" w:author="ERCOT" w:date="2025-10-21T20:16:00Z" w16du:dateUtc="2025-10-22T01:16:00Z">
        <w:r w:rsidRPr="0093061F" w:rsidDel="00263DD3">
          <w:delText>(7)</w:delText>
        </w:r>
        <w:r w:rsidRPr="0093061F" w:rsidDel="00263DD3">
          <w:tab/>
          <w:delTex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delText>
        </w:r>
      </w:del>
    </w:p>
    <w:p w14:paraId="77AAC80B" w14:textId="03016582"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9" w:author="ERCOT" w:date="2025-10-21T20:16:00Z" w16du:dateUtc="2025-10-22T01:16:00Z"/>
        </w:rPr>
      </w:pPr>
      <w:del w:id="890" w:author="ERCOT" w:date="2025-10-21T20:16:00Z" w16du:dateUtc="2025-10-22T01:16:00Z">
        <w:r w:rsidRPr="0093061F" w:rsidDel="00263DD3">
          <w:delText>(8)</w:delText>
        </w:r>
        <w:r w:rsidRPr="0093061F" w:rsidDel="00263DD3">
          <w:tab/>
          <w:delText xml:space="preserve">Participant is not in violation of any laws, ordinances, or governmental rules, regulations or order of any Governmental Authority or arbitration board materially affecting performance of this Agreement and to which it is subject; </w:delText>
        </w:r>
      </w:del>
    </w:p>
    <w:p w14:paraId="6DC9359F" w14:textId="679FCD58"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91" w:author="ERCOT" w:date="2025-10-21T20:16:00Z" w16du:dateUtc="2025-10-22T01:16:00Z"/>
        </w:rPr>
      </w:pPr>
      <w:del w:id="892" w:author="ERCOT" w:date="2025-10-21T20:16:00Z" w16du:dateUtc="2025-10-22T01:16:00Z">
        <w:r w:rsidRPr="0093061F" w:rsidDel="00263DD3">
          <w:delText>(9)</w:delText>
        </w:r>
        <w:r w:rsidRPr="0093061F" w:rsidDel="00263DD3">
          <w:tab/>
          <w:delText xml:space="preserve">Participant is not Bankrupt, does not contemplate becoming Bankrupt nor, to its knowledge, will become Bankrupt;  </w:delText>
        </w:r>
      </w:del>
    </w:p>
    <w:p w14:paraId="5B1AF6B1" w14:textId="78958DBF" w:rsidR="002E7ABF" w:rsidRPr="0093061F" w:rsidDel="00263DD3" w:rsidRDefault="002E7ABF" w:rsidP="002E7ABF">
      <w:pPr>
        <w:spacing w:after="120"/>
        <w:ind w:left="1440" w:hanging="720"/>
        <w:rPr>
          <w:del w:id="893" w:author="ERCOT" w:date="2025-10-21T20:16:00Z" w16du:dateUtc="2025-10-22T01:16:00Z"/>
          <w:szCs w:val="16"/>
        </w:rPr>
      </w:pPr>
      <w:del w:id="894" w:author="ERCOT" w:date="2025-10-21T20:16:00Z" w16du:dateUtc="2025-10-22T01:16:00Z">
        <w:r w:rsidRPr="0093061F" w:rsidDel="00263DD3">
          <w:rPr>
            <w:szCs w:val="16"/>
          </w:rPr>
          <w:delText>(10)</w:delText>
        </w:r>
        <w:r w:rsidRPr="0093061F" w:rsidDel="00263DD3">
          <w:rPr>
            <w:szCs w:val="16"/>
          </w:rPr>
          <w:tab/>
          <w:delText xml:space="preserve">Participant acknowledges that it has received and is familiar with the ERCOT Protocols; and  </w:delText>
        </w:r>
      </w:del>
    </w:p>
    <w:p w14:paraId="3476CDBA" w14:textId="1C6BD4FF" w:rsidR="002E7ABF" w:rsidRPr="0093061F" w:rsidDel="00263DD3" w:rsidRDefault="002E7ABF" w:rsidP="002E7ABF">
      <w:pPr>
        <w:spacing w:after="120"/>
        <w:ind w:left="1440" w:hanging="720"/>
        <w:rPr>
          <w:del w:id="895" w:author="ERCOT" w:date="2025-10-21T20:16:00Z" w16du:dateUtc="2025-10-22T01:16:00Z"/>
          <w:szCs w:val="16"/>
        </w:rPr>
      </w:pPr>
      <w:del w:id="896" w:author="ERCOT" w:date="2025-10-21T20:16:00Z" w16du:dateUtc="2025-10-22T01:16:00Z">
        <w:r w:rsidRPr="0093061F" w:rsidDel="00263DD3">
          <w:rPr>
            <w:szCs w:val="16"/>
          </w:rPr>
          <w:delText>(11)</w:delText>
        </w:r>
        <w:r w:rsidRPr="0093061F" w:rsidDel="00263DD3">
          <w:rPr>
            <w:szCs w:val="16"/>
          </w:rPr>
          <w:tab/>
          <w:delTex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delText>
        </w:r>
      </w:del>
    </w:p>
    <w:p w14:paraId="4CBF21DA" w14:textId="23E11B8E" w:rsidR="002E7ABF" w:rsidRPr="0093061F" w:rsidDel="00263DD3" w:rsidRDefault="002E7ABF" w:rsidP="002E7AB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720" w:hanging="720"/>
        <w:jc w:val="both"/>
        <w:rPr>
          <w:del w:id="897" w:author="ERCOT" w:date="2025-10-21T20:16:00Z" w16du:dateUtc="2025-10-22T01:16:00Z"/>
          <w:u w:val="single"/>
        </w:rPr>
      </w:pPr>
      <w:del w:id="898" w:author="ERCOT" w:date="2025-10-21T20:16:00Z" w16du:dateUtc="2025-10-22T01:16:00Z">
        <w:r w:rsidRPr="0093061F" w:rsidDel="00263DD3">
          <w:delText>B.</w:delText>
        </w:r>
        <w:r w:rsidRPr="0093061F" w:rsidDel="00263DD3">
          <w:tab/>
        </w:r>
        <w:r w:rsidRPr="0093061F" w:rsidDel="00263DD3">
          <w:rPr>
            <w:u w:val="single"/>
          </w:rPr>
          <w:delText>ERCOT represents, warrants, and covenants that:</w:delText>
        </w:r>
      </w:del>
    </w:p>
    <w:p w14:paraId="5B827465" w14:textId="0DEACEDC"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99" w:author="ERCOT" w:date="2025-10-21T20:16:00Z" w16du:dateUtc="2025-10-22T01:16:00Z"/>
        </w:rPr>
      </w:pPr>
      <w:del w:id="900" w:author="ERCOT" w:date="2025-10-21T20:16:00Z" w16du:dateUtc="2025-10-22T01:16:00Z">
        <w:r w:rsidRPr="0093061F" w:rsidDel="00263DD3">
          <w:delText>(1)</w:delText>
        </w:r>
        <w:r w:rsidRPr="0093061F" w:rsidDel="00263DD3">
          <w:tab/>
          <w:delText>ERCOT is the Independent Organization certified under PURA §39.151 for the ERCOT Region;</w:delText>
        </w:r>
      </w:del>
    </w:p>
    <w:p w14:paraId="36B83C7B" w14:textId="040E9136" w:rsidR="002E7ABF" w:rsidRPr="0093061F" w:rsidDel="00263DD3" w:rsidRDefault="002E7ABF" w:rsidP="002E7ABF">
      <w:pPr>
        <w:spacing w:after="120"/>
        <w:ind w:left="1440" w:hanging="720"/>
        <w:jc w:val="both"/>
        <w:outlineLvl w:val="1"/>
        <w:rPr>
          <w:del w:id="901" w:author="ERCOT" w:date="2025-10-21T20:16:00Z" w16du:dateUtc="2025-10-22T01:16:00Z"/>
        </w:rPr>
      </w:pPr>
      <w:del w:id="902" w:author="ERCOT" w:date="2025-10-21T20:16:00Z" w16du:dateUtc="2025-10-22T01:16:00Z">
        <w:r w:rsidRPr="0093061F" w:rsidDel="00263DD3">
          <w:delText>(2)</w:delText>
        </w:r>
        <w:r w:rsidRPr="0093061F" w:rsidDel="00263DD3">
          <w:tab/>
          <w:delText>ERCOT is duly organized, validly existing, and in good standing under the laws of Texas, and is authorized to do business in Texas;</w:delText>
        </w:r>
      </w:del>
    </w:p>
    <w:p w14:paraId="54F502D7" w14:textId="3DE57C70" w:rsidR="002E7ABF" w:rsidRPr="0093061F" w:rsidDel="00263DD3" w:rsidRDefault="002E7ABF" w:rsidP="002E7ABF">
      <w:pPr>
        <w:spacing w:after="120"/>
        <w:ind w:left="1440" w:hanging="720"/>
        <w:jc w:val="both"/>
        <w:rPr>
          <w:del w:id="903" w:author="ERCOT" w:date="2025-10-21T20:16:00Z" w16du:dateUtc="2025-10-22T01:16:00Z"/>
        </w:rPr>
      </w:pPr>
      <w:del w:id="904" w:author="ERCOT" w:date="2025-10-21T20:16:00Z" w16du:dateUtc="2025-10-22T01:16:00Z">
        <w:r w:rsidRPr="0093061F" w:rsidDel="00263DD3">
          <w:delText>(3)</w:delText>
        </w:r>
        <w:r w:rsidRPr="0093061F" w:rsidDel="00263DD3">
          <w:tab/>
          <w:delText>ERCOT has full power and authority to enter into this Agreement and perform all of ERCOT’s obligations, representations, warranties, and covenants under this Agreement;</w:delText>
        </w:r>
      </w:del>
    </w:p>
    <w:p w14:paraId="567AC8DF" w14:textId="27E3BAE4" w:rsidR="002E7ABF" w:rsidRPr="0093061F" w:rsidDel="00263DD3" w:rsidRDefault="002E7ABF" w:rsidP="002E7ABF">
      <w:pPr>
        <w:spacing w:after="120"/>
        <w:ind w:left="1440" w:hanging="720"/>
        <w:jc w:val="both"/>
        <w:rPr>
          <w:del w:id="905" w:author="ERCOT" w:date="2025-10-21T20:16:00Z" w16du:dateUtc="2025-10-22T01:16:00Z"/>
        </w:rPr>
      </w:pPr>
      <w:del w:id="906" w:author="ERCOT" w:date="2025-10-21T20:16:00Z" w16du:dateUtc="2025-10-22T01:16:00Z">
        <w:r w:rsidRPr="0093061F" w:rsidDel="00263DD3">
          <w:delText>(4)</w:delText>
        </w:r>
        <w:r w:rsidRPr="0093061F" w:rsidDel="00263DD3">
          <w:tab/>
          <w:delTex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delText>
        </w:r>
      </w:del>
    </w:p>
    <w:p w14:paraId="3F78F9E3" w14:textId="66858D60" w:rsidR="002E7ABF" w:rsidRPr="0093061F" w:rsidDel="00263DD3" w:rsidRDefault="002E7ABF" w:rsidP="002E7ABF">
      <w:pPr>
        <w:spacing w:after="120"/>
        <w:ind w:left="1440" w:hanging="720"/>
        <w:jc w:val="both"/>
        <w:rPr>
          <w:del w:id="907" w:author="ERCOT" w:date="2025-10-21T20:16:00Z" w16du:dateUtc="2025-10-22T01:16:00Z"/>
        </w:rPr>
      </w:pPr>
      <w:del w:id="908" w:author="ERCOT" w:date="2025-10-21T20:16:00Z" w16du:dateUtc="2025-10-22T01:16:00Z">
        <w:r w:rsidRPr="0093061F" w:rsidDel="00263DD3">
          <w:delText>(5)</w:delText>
        </w:r>
        <w:r w:rsidRPr="0093061F" w:rsidDel="00263DD3">
          <w:tab/>
          <w:delText>The execution, delivery, and performance of this Agreement by ERCOT have been duly authorized by all requisite action of its governing body;</w:delText>
        </w:r>
      </w:del>
    </w:p>
    <w:p w14:paraId="1F17625E" w14:textId="2C8D7FD5"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09" w:author="ERCOT" w:date="2025-10-21T20:16:00Z" w16du:dateUtc="2025-10-22T01:16:00Z"/>
        </w:rPr>
      </w:pPr>
      <w:del w:id="910" w:author="ERCOT" w:date="2025-10-21T20:16:00Z" w16du:dateUtc="2025-10-22T01:16:00Z">
        <w:r w:rsidRPr="0093061F" w:rsidDel="00263DD3">
          <w:lastRenderedPageBreak/>
          <w:delText>(6)</w:delText>
        </w:r>
        <w:r w:rsidRPr="0093061F" w:rsidDel="00263DD3">
          <w:tab/>
          <w:delTex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delText>
        </w:r>
      </w:del>
    </w:p>
    <w:p w14:paraId="5F256F03" w14:textId="4B6DCDB1"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11" w:author="ERCOT" w:date="2025-10-21T20:16:00Z" w16du:dateUtc="2025-10-22T01:16:00Z"/>
        </w:rPr>
      </w:pPr>
      <w:del w:id="912" w:author="ERCOT" w:date="2025-10-21T20:16:00Z" w16du:dateUtc="2025-10-22T01:16:00Z">
        <w:r w:rsidRPr="0093061F" w:rsidDel="00263DD3">
          <w:delText>(7)</w:delText>
        </w:r>
        <w:r w:rsidRPr="0093061F" w:rsidDel="00263DD3">
          <w:tab/>
          <w:delText>ERCOT is not in violation of any laws, ordinances, or governmental rules, regulations or order of any Governmental Authority or arbitration board materially affecting performance of this Agreement and to which it is subject;</w:delText>
        </w:r>
      </w:del>
    </w:p>
    <w:p w14:paraId="3A20AF24" w14:textId="4E78EBCC"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13" w:author="ERCOT" w:date="2025-10-21T20:16:00Z" w16du:dateUtc="2025-10-22T01:16:00Z"/>
        </w:rPr>
      </w:pPr>
      <w:del w:id="914" w:author="ERCOT" w:date="2025-10-21T20:16:00Z" w16du:dateUtc="2025-10-22T01:16:00Z">
        <w:r w:rsidRPr="0093061F" w:rsidDel="00263DD3">
          <w:delText>(8)</w:delText>
        </w:r>
        <w:r w:rsidRPr="0093061F" w:rsidDel="00263DD3">
          <w:tab/>
          <w:delText xml:space="preserve">ERCOT is not Bankrupt, does not contemplate becoming Bankrupt nor, to its knowledge, will become Bankrupt; and </w:delText>
        </w:r>
      </w:del>
    </w:p>
    <w:p w14:paraId="12EBC4E2" w14:textId="0FFACB8D" w:rsidR="002E7ABF" w:rsidRPr="0093061F" w:rsidDel="00263DD3" w:rsidRDefault="002E7ABF" w:rsidP="002E7ABF">
      <w:pPr>
        <w:spacing w:after="120"/>
        <w:ind w:left="1440" w:hanging="720"/>
        <w:jc w:val="both"/>
        <w:rPr>
          <w:del w:id="915" w:author="ERCOT" w:date="2025-10-21T20:16:00Z" w16du:dateUtc="2025-10-22T01:16:00Z"/>
        </w:rPr>
      </w:pPr>
      <w:del w:id="916" w:author="ERCOT" w:date="2025-10-21T20:16:00Z" w16du:dateUtc="2025-10-22T01:16:00Z">
        <w:r w:rsidRPr="0093061F" w:rsidDel="00263DD3">
          <w:delText>(9)</w:delText>
        </w:r>
        <w:r w:rsidRPr="0093061F" w:rsidDel="00263DD3">
          <w:tab/>
          <w:delTex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delText>
        </w:r>
      </w:del>
    </w:p>
    <w:p w14:paraId="79ECCC8B" w14:textId="77777777" w:rsidR="002E7ABF" w:rsidRPr="0093061F" w:rsidRDefault="002E7ABF" w:rsidP="002E7ABF">
      <w:pPr>
        <w:spacing w:before="120" w:after="120"/>
        <w:ind w:left="720" w:hanging="720"/>
        <w:jc w:val="both"/>
        <w:rPr>
          <w:u w:val="single"/>
        </w:rPr>
      </w:pPr>
      <w:r w:rsidRPr="0093061F">
        <w:rPr>
          <w:u w:val="single"/>
        </w:rPr>
        <w:t>Section 5.  Participant Obligations.</w:t>
      </w:r>
    </w:p>
    <w:p w14:paraId="0C6FE46A" w14:textId="010B2428" w:rsidR="002E7ABF" w:rsidRPr="0093061F" w:rsidRDefault="002E7ABF" w:rsidP="002E7ABF">
      <w:pPr>
        <w:spacing w:after="120"/>
        <w:ind w:left="720" w:hanging="720"/>
        <w:jc w:val="both"/>
        <w:outlineLvl w:val="1"/>
      </w:pPr>
      <w:r w:rsidRPr="0093061F">
        <w:t>A.</w:t>
      </w:r>
      <w:r w:rsidRPr="0093061F">
        <w:tab/>
        <w:t>Participant shall comply with, and be bound by, all ERCOT Protocols</w:t>
      </w:r>
      <w:ins w:id="917" w:author="ERCOT" w:date="2025-10-21T20:18:00Z" w16du:dateUtc="2025-10-22T01:18:00Z">
        <w:r w:rsidR="005A3B56">
          <w:t xml:space="preserve"> a</w:t>
        </w:r>
      </w:ins>
      <w:ins w:id="918" w:author="ERCOT" w:date="2025-10-21T21:17:00Z" w16du:dateUtc="2025-10-22T02:17:00Z">
        <w:r w:rsidR="00FE5C80">
          <w:t>n</w:t>
        </w:r>
      </w:ins>
      <w:ins w:id="919" w:author="ERCOT" w:date="2025-10-21T20:18:00Z" w16du:dateUtc="2025-10-22T01:18:00Z">
        <w:r w:rsidR="005A3B56">
          <w:t>d Other Binding Documents</w:t>
        </w:r>
      </w:ins>
      <w:r w:rsidRPr="0093061F">
        <w:t xml:space="preserve"> as they pertain to provision of Reliability Must-Run Service by a Resource Entity.</w:t>
      </w:r>
    </w:p>
    <w:p w14:paraId="3B9A69FC" w14:textId="77777777" w:rsidR="002E7ABF" w:rsidRDefault="002E7ABF" w:rsidP="002E7ABF">
      <w:pPr>
        <w:widowControl w:val="0"/>
        <w:spacing w:after="120"/>
        <w:ind w:left="720" w:hanging="720"/>
        <w:jc w:val="both"/>
      </w:pPr>
      <w:r w:rsidRPr="00AF0BBA">
        <w:t>B.</w:t>
      </w:r>
      <w:r w:rsidRPr="00AF0BBA">
        <w:tab/>
        <w:t>All budget and actual cost information submitted to ERCOT in accordance with the Protocols, including costs for work that is expected to be performed by an Affiliate of the Resource Entity, must include only those costs that are necessary and reflective of fair-market value.</w:t>
      </w:r>
    </w:p>
    <w:p w14:paraId="2DE0BA38" w14:textId="77777777" w:rsidR="002E7ABF" w:rsidRPr="0093061F" w:rsidRDefault="002E7ABF" w:rsidP="002E7ABF">
      <w:pPr>
        <w:widowControl w:val="0"/>
        <w:spacing w:after="120"/>
        <w:ind w:left="720" w:hanging="720"/>
        <w:jc w:val="both"/>
      </w:pPr>
      <w:r>
        <w:t>C</w:t>
      </w:r>
      <w:r w:rsidRPr="0093061F">
        <w:t>.</w:t>
      </w:r>
      <w:r w:rsidRPr="0093061F">
        <w:tab/>
        <w:t>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w:t>
      </w:r>
    </w:p>
    <w:p w14:paraId="2154CFBC" w14:textId="77777777" w:rsidR="002E7ABF" w:rsidRPr="0093061F" w:rsidRDefault="002E7ABF" w:rsidP="002E7ABF">
      <w:pPr>
        <w:keepNext/>
        <w:spacing w:before="120" w:after="120"/>
        <w:jc w:val="both"/>
        <w:outlineLvl w:val="0"/>
        <w:rPr>
          <w:u w:val="single"/>
        </w:rPr>
      </w:pPr>
      <w:r w:rsidRPr="0093061F">
        <w:rPr>
          <w:u w:val="single"/>
        </w:rPr>
        <w:t>Section 6.  ERCOT Obligations.</w:t>
      </w:r>
    </w:p>
    <w:p w14:paraId="4DB22D86" w14:textId="492C9A9B" w:rsidR="002E7ABF" w:rsidRPr="0093061F" w:rsidRDefault="002E7ABF" w:rsidP="005A3B56">
      <w:pPr>
        <w:spacing w:after="240"/>
        <w:ind w:left="720" w:hanging="720"/>
        <w:jc w:val="both"/>
      </w:pPr>
      <w:r w:rsidRPr="0093061F">
        <w:t>A.</w:t>
      </w:r>
      <w:r w:rsidRPr="0093061F">
        <w:tab/>
        <w:t>ERCOT shall comply with, and be bound by,</w:t>
      </w:r>
      <w:r w:rsidRPr="00C92A18">
        <w:t xml:space="preserve"> </w:t>
      </w:r>
      <w:r w:rsidRPr="0093061F">
        <w:t>all ERCOT Protocols</w:t>
      </w:r>
      <w:ins w:id="920" w:author="ERCOT" w:date="2025-10-21T20:18:00Z" w16du:dateUtc="2025-10-22T01:18:00Z">
        <w:r w:rsidR="005A3B56">
          <w:t xml:space="preserve"> and Other Binding</w:t>
        </w:r>
      </w:ins>
      <w:ins w:id="921" w:author="ERCOT" w:date="2025-10-21T20:19:00Z" w16du:dateUtc="2025-10-22T01:19:00Z">
        <w:r w:rsidR="005A3B56">
          <w:t xml:space="preserve"> Documents</w:t>
        </w:r>
      </w:ins>
      <w:r w:rsidRPr="0093061F">
        <w:t xml:space="preserve">. </w:t>
      </w:r>
    </w:p>
    <w:p w14:paraId="4789396F" w14:textId="77777777" w:rsidR="002E7ABF" w:rsidRPr="0093061F" w:rsidRDefault="002E7ABF" w:rsidP="002E7ABF">
      <w:pPr>
        <w:spacing w:after="240"/>
        <w:ind w:left="720" w:hanging="720"/>
        <w:jc w:val="both"/>
      </w:pPr>
      <w:r w:rsidRPr="0093061F">
        <w:t>B.</w:t>
      </w:r>
      <w:r w:rsidRPr="0093061F">
        <w:tab/>
        <w:t>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similar to that described in Section 5(B) from any Market Participant, ERCOT shall provide notice of same to Participant.</w:t>
      </w:r>
    </w:p>
    <w:p w14:paraId="766D234C" w14:textId="77777777" w:rsidR="002E7ABF" w:rsidRPr="0093061F" w:rsidRDefault="002E7ABF" w:rsidP="002E7ABF">
      <w:pPr>
        <w:keepNext/>
        <w:spacing w:before="120" w:after="120"/>
        <w:ind w:left="720" w:hanging="720"/>
        <w:jc w:val="both"/>
        <w:rPr>
          <w:snapToGrid w:val="0"/>
        </w:rPr>
      </w:pPr>
      <w:r w:rsidRPr="0093061F">
        <w:rPr>
          <w:snapToGrid w:val="0"/>
          <w:u w:val="single"/>
        </w:rPr>
        <w:lastRenderedPageBreak/>
        <w:t>Section 7.  Capacity Tests for RMR Units.</w:t>
      </w:r>
    </w:p>
    <w:p w14:paraId="53F021DB" w14:textId="77777777" w:rsidR="002E7ABF" w:rsidRPr="0093061F" w:rsidRDefault="002E7ABF" w:rsidP="002E7ABF">
      <w:pPr>
        <w:spacing w:after="120"/>
        <w:jc w:val="both"/>
        <w:rPr>
          <w:snapToGrid w:val="0"/>
          <w:u w:val="single"/>
        </w:rPr>
      </w:pPr>
      <w:r w:rsidRPr="0093061F">
        <w:rPr>
          <w:snapToGrid w:val="0"/>
        </w:rPr>
        <w:t>A.</w:t>
      </w:r>
      <w:r w:rsidRPr="0093061F">
        <w:rPr>
          <w:snapToGrid w:val="0"/>
        </w:rPr>
        <w:tab/>
      </w:r>
      <w:r w:rsidRPr="0093061F">
        <w:rPr>
          <w:snapToGrid w:val="0"/>
          <w:u w:val="single"/>
        </w:rPr>
        <w:t>Capacity Tests.</w:t>
      </w:r>
    </w:p>
    <w:p w14:paraId="3E4FA327" w14:textId="77777777" w:rsidR="002E7ABF" w:rsidRPr="0093061F" w:rsidRDefault="002E7ABF" w:rsidP="002E7ABF">
      <w:pPr>
        <w:spacing w:after="240"/>
        <w:ind w:left="1440" w:hanging="720"/>
        <w:jc w:val="both"/>
        <w:rPr>
          <w:snapToGrid w:val="0"/>
        </w:rPr>
      </w:pPr>
      <w:r w:rsidRPr="0093061F">
        <w:rPr>
          <w:snapToGrid w:val="0"/>
        </w:rPr>
        <w:t>(1)</w:t>
      </w:r>
      <w:r w:rsidRPr="0093061F">
        <w:rPr>
          <w:snapToGrid w:val="0"/>
        </w:rPr>
        <w:tab/>
        <w:t xml:space="preserve">A “Capacity Test” is a one-hour performance test of the RMR Unit by Participant.  The capacity as shown by a Capacity Test is called “Tested Capacity” and is determined by the applicable net meter readings during the Capacity Test. </w:t>
      </w:r>
    </w:p>
    <w:p w14:paraId="1032EBC8" w14:textId="77777777" w:rsidR="002E7ABF" w:rsidRPr="0093061F" w:rsidRDefault="002E7ABF" w:rsidP="002E7ABF">
      <w:pPr>
        <w:spacing w:after="120"/>
        <w:ind w:left="1440" w:hanging="720"/>
        <w:jc w:val="both"/>
        <w:rPr>
          <w:snapToGrid w:val="0"/>
        </w:rPr>
      </w:pPr>
      <w:r w:rsidRPr="0093061F">
        <w:rPr>
          <w:snapToGrid w:val="0"/>
        </w:rPr>
        <w:t>(2)</w:t>
      </w:r>
      <w:r w:rsidRPr="0093061F">
        <w:rPr>
          <w:snapToGrid w:val="0"/>
        </w:rPr>
        <w:tab/>
        <w:t>ERCOT may require that a Capacity Test be run at ERCOT’s discretion at any time when the RMR Unit is on line, but ERCOT may not require more than four Capacity Tests in a contract Term.  ERCOT must give Participant at least two (2) hours advance notice, after the RMR Unit is on line, of a Capacity Test required by ERCOT, unless Participant agrees to less than two (2) hours.  Participant may perform as many Capacity Tests as it desires, but Participant may not perform a Capacity Test without the prior approval of ERCOT, which approval ERCOT may not unreasonably withhold or delay.  The Parties will reasonably cooperate to coordinate a Capacity Test.  ERCOT has the right to reasonable advance notice of, and to have personnel present during, a Capacity Test.</w:t>
      </w:r>
    </w:p>
    <w:p w14:paraId="0C8C1E9E" w14:textId="77777777" w:rsidR="002E7ABF" w:rsidRPr="0093061F" w:rsidRDefault="002E7ABF" w:rsidP="002E7ABF">
      <w:pPr>
        <w:spacing w:before="120" w:after="120"/>
        <w:ind w:left="720" w:hanging="720"/>
        <w:jc w:val="both"/>
        <w:rPr>
          <w:snapToGrid w:val="0"/>
        </w:rPr>
      </w:pPr>
      <w:r w:rsidRPr="0093061F">
        <w:rPr>
          <w:snapToGrid w:val="0"/>
        </w:rPr>
        <w:t>B.</w:t>
      </w:r>
      <w:r w:rsidRPr="0093061F">
        <w:rPr>
          <w:snapToGrid w:val="0"/>
        </w:rPr>
        <w:tab/>
      </w:r>
      <w:r w:rsidRPr="0093061F">
        <w:rPr>
          <w:snapToGrid w:val="0"/>
          <w:u w:val="single"/>
        </w:rPr>
        <w:t>Test Report.</w:t>
      </w:r>
      <w:r w:rsidRPr="0093061F">
        <w:rPr>
          <w:snapToGrid w:val="0"/>
        </w:rPr>
        <w:t xml:space="preserve">  ERCOT shall give the Capacity Test results in writing (the “Capacity Test Report”) to Participant within twenty-four (24) hours after the test is run. </w:t>
      </w:r>
    </w:p>
    <w:p w14:paraId="767F4765" w14:textId="77777777" w:rsidR="002E7ABF" w:rsidRPr="0093061F" w:rsidRDefault="002E7ABF" w:rsidP="002E7ABF">
      <w:pPr>
        <w:spacing w:before="120" w:after="120"/>
        <w:jc w:val="both"/>
        <w:rPr>
          <w:snapToGrid w:val="0"/>
          <w:u w:val="single"/>
        </w:rPr>
      </w:pPr>
      <w:r w:rsidRPr="0093061F">
        <w:rPr>
          <w:snapToGrid w:val="0"/>
        </w:rPr>
        <w:t>C.</w:t>
      </w:r>
      <w:r w:rsidRPr="0093061F">
        <w:rPr>
          <w:snapToGrid w:val="0"/>
        </w:rPr>
        <w:tab/>
      </w:r>
      <w:r w:rsidRPr="0093061F">
        <w:rPr>
          <w:snapToGrid w:val="0"/>
          <w:u w:val="single"/>
        </w:rPr>
        <w:t>Effect of Test.</w:t>
      </w:r>
    </w:p>
    <w:p w14:paraId="0BE2F025" w14:textId="77777777" w:rsidR="002E7ABF" w:rsidRPr="0093061F" w:rsidRDefault="002E7ABF" w:rsidP="002E7ABF">
      <w:pPr>
        <w:spacing w:after="120"/>
        <w:ind w:left="1440" w:hanging="720"/>
        <w:jc w:val="both"/>
        <w:rPr>
          <w:snapToGrid w:val="0"/>
        </w:rPr>
      </w:pPr>
      <w:r w:rsidRPr="0093061F">
        <w:rPr>
          <w:snapToGrid w:val="0"/>
        </w:rPr>
        <w:t xml:space="preserve">(1)  </w:t>
      </w:r>
      <w:r w:rsidRPr="0093061F">
        <w:rPr>
          <w:snapToGrid w:val="0"/>
        </w:rPr>
        <w:tab/>
        <w:t>A determination of Tested Capacity is effective as of the beginning of the hour in which the Capacity Test is started.  For all hours in which Tested Capacity is less than the RMR Capacity specified in Section 1(E)(1) above, then the Incentive Factor Percentage may be reduced as specified in the ERCOT Protocols applicable to RMR Service in effect on the Effective Date.</w:t>
      </w:r>
    </w:p>
    <w:p w14:paraId="1C237810" w14:textId="77777777" w:rsidR="002E7ABF" w:rsidRPr="0093061F" w:rsidRDefault="002E7ABF" w:rsidP="002E7ABF">
      <w:pPr>
        <w:keepNext/>
        <w:tabs>
          <w:tab w:val="left" w:pos="2640"/>
        </w:tabs>
        <w:spacing w:before="120" w:after="120"/>
        <w:ind w:left="720" w:hanging="720"/>
        <w:jc w:val="both"/>
        <w:rPr>
          <w:snapToGrid w:val="0"/>
          <w:u w:val="single"/>
        </w:rPr>
      </w:pPr>
      <w:r w:rsidRPr="0093061F">
        <w:rPr>
          <w:snapToGrid w:val="0"/>
          <w:u w:val="single"/>
        </w:rPr>
        <w:t>Section 8.  Operation.</w:t>
      </w:r>
    </w:p>
    <w:p w14:paraId="17C1AF45" w14:textId="77777777" w:rsidR="002E7ABF" w:rsidRPr="0093061F" w:rsidRDefault="002E7ABF" w:rsidP="002E7ABF">
      <w:pPr>
        <w:spacing w:after="120"/>
        <w:ind w:left="720" w:hanging="720"/>
        <w:jc w:val="both"/>
        <w:rPr>
          <w:snapToGrid w:val="0"/>
        </w:rPr>
      </w:pPr>
      <w:r w:rsidRPr="0093061F">
        <w:rPr>
          <w:snapToGrid w:val="0"/>
        </w:rPr>
        <w:t>A.</w:t>
      </w:r>
      <w:r w:rsidRPr="0093061F">
        <w:rPr>
          <w:snapToGrid w:val="0"/>
        </w:rPr>
        <w:tab/>
      </w:r>
      <w:r w:rsidRPr="0093061F">
        <w:rPr>
          <w:snapToGrid w:val="0"/>
          <w:u w:val="single"/>
        </w:rPr>
        <w:t>RMR Unit Maintenance.</w:t>
      </w:r>
      <w:r w:rsidRPr="0093061F">
        <w:rPr>
          <w:snapToGrid w:val="0"/>
        </w:rPr>
        <w:t xml:space="preserve">  Before the start of each contract Term, Participant shall furnish ERCOT with its proposed schedule for Planned Outages for inspection, repair, maintenance, and overhaul of the RMR Unit for the contract Term.  Participant will promptly advise ERCOT of any later changes to the schedule</w:t>
      </w:r>
      <w:r w:rsidRPr="00AF0BBA">
        <w:rPr>
          <w:snapToGrid w:val="0"/>
        </w:rPr>
        <w:t xml:space="preserve"> or estimated cost</w:t>
      </w:r>
      <w:r w:rsidRPr="0093061F">
        <w:rPr>
          <w:snapToGrid w:val="0"/>
        </w:rPr>
        <w:t>.  The specific times for Planned Outages of the RMR Unit must be approved or rejected by ERCOT within thirty (30) days after submission by a Participant.  Requested outages may be rejected only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w:t>
      </w:r>
    </w:p>
    <w:p w14:paraId="7C6D990B" w14:textId="77777777" w:rsidR="002E7ABF" w:rsidRPr="0093061F" w:rsidRDefault="002E7ABF" w:rsidP="002E7ABF">
      <w:pPr>
        <w:spacing w:before="120" w:after="120"/>
        <w:jc w:val="both"/>
        <w:rPr>
          <w:snapToGrid w:val="0"/>
          <w:u w:val="single"/>
        </w:rPr>
      </w:pPr>
      <w:r w:rsidRPr="0093061F">
        <w:rPr>
          <w:snapToGrid w:val="0"/>
        </w:rPr>
        <w:t>B.</w:t>
      </w:r>
      <w:r w:rsidRPr="0093061F">
        <w:rPr>
          <w:snapToGrid w:val="0"/>
        </w:rPr>
        <w:tab/>
      </w:r>
      <w:r w:rsidRPr="0093061F">
        <w:rPr>
          <w:snapToGrid w:val="0"/>
          <w:u w:val="single"/>
        </w:rPr>
        <w:t>Planning Data.</w:t>
      </w:r>
    </w:p>
    <w:p w14:paraId="139536EE" w14:textId="77777777" w:rsidR="002E7ABF" w:rsidRPr="0093061F" w:rsidRDefault="002E7ABF" w:rsidP="002E7ABF">
      <w:pPr>
        <w:spacing w:after="120"/>
        <w:ind w:left="1440" w:hanging="720"/>
        <w:jc w:val="both"/>
        <w:rPr>
          <w:snapToGrid w:val="0"/>
          <w:u w:val="single"/>
        </w:rPr>
      </w:pPr>
      <w:r w:rsidRPr="0093061F">
        <w:rPr>
          <w:snapToGrid w:val="0"/>
        </w:rPr>
        <w:t xml:space="preserve">(1)  </w:t>
      </w:r>
      <w:r w:rsidRPr="0093061F">
        <w:rPr>
          <w:snapToGrid w:val="0"/>
        </w:rPr>
        <w:tab/>
        <w:t>Participant shall timely report to ERCOT those items and conditions necessary for ERCOT’s internal planning and compliance with ERCOT’s guidelines in effect from time to time. The information supplied must include, without limitation, the following:</w:t>
      </w:r>
    </w:p>
    <w:p w14:paraId="5E690CB8" w14:textId="77777777" w:rsidR="002E7ABF" w:rsidRPr="0093061F" w:rsidRDefault="002E7ABF" w:rsidP="002E7ABF">
      <w:pPr>
        <w:spacing w:after="240"/>
        <w:ind w:left="2160" w:hanging="720"/>
        <w:jc w:val="both"/>
        <w:rPr>
          <w:snapToGrid w:val="0"/>
        </w:rPr>
      </w:pPr>
      <w:r w:rsidRPr="0093061F">
        <w:rPr>
          <w:snapToGrid w:val="0"/>
        </w:rPr>
        <w:lastRenderedPageBreak/>
        <w:t>(a)</w:t>
      </w:r>
      <w:r w:rsidRPr="0093061F">
        <w:rPr>
          <w:snapToGrid w:val="0"/>
        </w:rPr>
        <w:tab/>
      </w:r>
      <w:r>
        <w:rPr>
          <w:snapToGrid w:val="0"/>
        </w:rPr>
        <w:t>Current Operating Plan (</w:t>
      </w:r>
      <w:r w:rsidRPr="00AF0BBA">
        <w:rPr>
          <w:snapToGrid w:val="0"/>
        </w:rPr>
        <w:t>COP</w:t>
      </w:r>
      <w:r>
        <w:rPr>
          <w:snapToGrid w:val="0"/>
        </w:rPr>
        <w:t>)</w:t>
      </w:r>
      <w:r w:rsidRPr="0093061F">
        <w:rPr>
          <w:snapToGrid w:val="0"/>
        </w:rPr>
        <w:t xml:space="preserve"> for each hour of the next Operating Day submitted by 0600 </w:t>
      </w:r>
      <w:r>
        <w:rPr>
          <w:snapToGrid w:val="0"/>
        </w:rPr>
        <w:t>in the Day-Ahead</w:t>
      </w:r>
      <w:r w:rsidRPr="0093061F">
        <w:rPr>
          <w:snapToGrid w:val="0"/>
        </w:rPr>
        <w:t xml:space="preserve">; </w:t>
      </w:r>
    </w:p>
    <w:p w14:paraId="7F19DAE3" w14:textId="77777777" w:rsidR="002E7ABF" w:rsidRPr="0093061F" w:rsidRDefault="002E7ABF" w:rsidP="002E7ABF">
      <w:pPr>
        <w:spacing w:after="240"/>
        <w:ind w:left="2160" w:hanging="720"/>
        <w:jc w:val="both"/>
        <w:rPr>
          <w:snapToGrid w:val="0"/>
        </w:rPr>
      </w:pPr>
      <w:r w:rsidRPr="0093061F">
        <w:rPr>
          <w:snapToGrid w:val="0"/>
        </w:rPr>
        <w:t>(b)</w:t>
      </w:r>
      <w:r w:rsidRPr="0093061F">
        <w:rPr>
          <w:snapToGrid w:val="0"/>
        </w:rPr>
        <w:tab/>
        <w:t xml:space="preserve">Revised </w:t>
      </w:r>
      <w:r>
        <w:rPr>
          <w:snapToGrid w:val="0"/>
        </w:rPr>
        <w:t>COP</w:t>
      </w:r>
      <w:r w:rsidRPr="0093061F">
        <w:rPr>
          <w:snapToGrid w:val="0"/>
        </w:rPr>
        <w:t xml:space="preserve"> reflecting changes in the hourly availability of the RMR Unit as soon as reasonably practical, but in no event later than 60 minutes after the event that caused the change; and</w:t>
      </w:r>
    </w:p>
    <w:p w14:paraId="1DEF33D3" w14:textId="77777777" w:rsidR="002E7ABF" w:rsidRPr="0093061F" w:rsidRDefault="002E7ABF" w:rsidP="002E7ABF">
      <w:pPr>
        <w:spacing w:after="240"/>
        <w:ind w:left="2160" w:hanging="720"/>
        <w:jc w:val="both"/>
        <w:rPr>
          <w:snapToGrid w:val="0"/>
        </w:rPr>
      </w:pPr>
      <w:r w:rsidRPr="0093061F">
        <w:rPr>
          <w:snapToGrid w:val="0"/>
        </w:rPr>
        <w:t>(c)</w:t>
      </w:r>
      <w:r w:rsidRPr="0093061F">
        <w:rPr>
          <w:snapToGrid w:val="0"/>
        </w:rPr>
        <w:tab/>
        <w:t>Status of the RMR Uni</w:t>
      </w:r>
      <w:r>
        <w:rPr>
          <w:snapToGrid w:val="0"/>
        </w:rPr>
        <w:t>t with respect to environmental l</w:t>
      </w:r>
      <w:r w:rsidRPr="0093061F">
        <w:rPr>
          <w:snapToGrid w:val="0"/>
        </w:rPr>
        <w:t xml:space="preserve">imitations, if any.  If any of the specified </w:t>
      </w:r>
      <w:r>
        <w:rPr>
          <w:snapToGrid w:val="0"/>
        </w:rPr>
        <w:t>e</w:t>
      </w:r>
      <w:r w:rsidRPr="0093061F">
        <w:rPr>
          <w:snapToGrid w:val="0"/>
        </w:rPr>
        <w:t xml:space="preserve">nvironmental </w:t>
      </w:r>
      <w:r>
        <w:rPr>
          <w:snapToGrid w:val="0"/>
        </w:rPr>
        <w:t>l</w:t>
      </w:r>
      <w:r w:rsidRPr="0093061F">
        <w:rPr>
          <w:snapToGrid w:val="0"/>
        </w:rPr>
        <w:t>imitations will be exceeded by ERCOT’s planned or actual use of the RMR Unit Participant shall provide ERCOT with as much advance written notice as is reasonably possible.</w:t>
      </w:r>
    </w:p>
    <w:p w14:paraId="7CA3D4C7" w14:textId="77777777" w:rsidR="002E7ABF" w:rsidRPr="0093061F" w:rsidRDefault="002E7ABF" w:rsidP="002E7ABF">
      <w:pPr>
        <w:spacing w:after="120"/>
        <w:ind w:left="1440" w:hanging="720"/>
        <w:jc w:val="both"/>
        <w:rPr>
          <w:snapToGrid w:val="0"/>
        </w:rPr>
      </w:pPr>
      <w:r w:rsidRPr="0093061F">
        <w:rPr>
          <w:snapToGrid w:val="0"/>
        </w:rPr>
        <w:t>(2)</w:t>
      </w:r>
      <w:r w:rsidRPr="0093061F">
        <w:rPr>
          <w:snapToGrid w:val="0"/>
        </w:rPr>
        <w:tab/>
        <w:t xml:space="preserve">ERCOT and Participant shall timely coordinate with each other on the status of the RMR Unit with respect to Operational Limitations.  </w:t>
      </w:r>
    </w:p>
    <w:p w14:paraId="3426E029" w14:textId="77777777" w:rsidR="002E7ABF" w:rsidRPr="0093061F" w:rsidRDefault="002E7ABF" w:rsidP="002E7ABF">
      <w:pPr>
        <w:spacing w:before="120" w:after="120"/>
        <w:jc w:val="both"/>
        <w:rPr>
          <w:snapToGrid w:val="0"/>
          <w:u w:val="single"/>
        </w:rPr>
      </w:pPr>
      <w:r w:rsidRPr="0093061F">
        <w:rPr>
          <w:snapToGrid w:val="0"/>
        </w:rPr>
        <w:t>C.</w:t>
      </w:r>
      <w:r w:rsidRPr="0093061F">
        <w:rPr>
          <w:snapToGrid w:val="0"/>
        </w:rPr>
        <w:tab/>
      </w:r>
      <w:r w:rsidRPr="0093061F">
        <w:rPr>
          <w:snapToGrid w:val="0"/>
          <w:u w:val="single"/>
        </w:rPr>
        <w:t>Delivery.</w:t>
      </w:r>
    </w:p>
    <w:p w14:paraId="52726720" w14:textId="77777777" w:rsidR="002E7ABF" w:rsidRPr="0093061F" w:rsidRDefault="002E7ABF" w:rsidP="002E7ABF">
      <w:pPr>
        <w:spacing w:after="240"/>
        <w:ind w:left="1440" w:hanging="720"/>
        <w:jc w:val="both"/>
        <w:rPr>
          <w:snapToGrid w:val="0"/>
        </w:rPr>
      </w:pPr>
      <w:r w:rsidRPr="0093061F">
        <w:rPr>
          <w:snapToGrid w:val="0"/>
        </w:rPr>
        <w:t>(1)</w:t>
      </w:r>
      <w:r w:rsidRPr="0093061F">
        <w:rPr>
          <w:snapToGrid w:val="0"/>
        </w:rPr>
        <w:tab/>
      </w:r>
      <w:r w:rsidRPr="00AF0BBA">
        <w:rPr>
          <w:snapToGrid w:val="0"/>
        </w:rPr>
        <w:t>ERCOT shall notify Participant, through a RUC instruction, of the hours, that the RMR Unit is to operate.</w:t>
      </w:r>
      <w:r>
        <w:rPr>
          <w:snapToGrid w:val="0"/>
        </w:rPr>
        <w:t xml:space="preserve"> </w:t>
      </w:r>
      <w:r w:rsidRPr="00AF0BBA">
        <w:rPr>
          <w:snapToGrid w:val="0"/>
        </w:rPr>
        <w:t>ERCOT may not notify Participant to operate at levels above those stated in the COP.</w:t>
      </w:r>
    </w:p>
    <w:p w14:paraId="09EB157D" w14:textId="77777777" w:rsidR="002E7ABF" w:rsidRPr="00AF0BBA" w:rsidRDefault="002E7ABF" w:rsidP="002E7ABF">
      <w:pPr>
        <w:spacing w:after="120"/>
        <w:ind w:left="1440" w:hanging="720"/>
        <w:jc w:val="both"/>
      </w:pPr>
      <w:r w:rsidRPr="00AF0BBA">
        <w:rPr>
          <w:snapToGrid w:val="0"/>
        </w:rPr>
        <w:t>(2)</w:t>
      </w:r>
      <w:r w:rsidRPr="00AF0BBA">
        <w:rPr>
          <w:snapToGrid w:val="0"/>
        </w:rPr>
        <w:tab/>
        <w:t>Participant shall produce and deliver electrical energy from the RMR Unit to the Delivery Point as dispatched by Security Constrained Economic Dispatch (SCED).</w:t>
      </w:r>
    </w:p>
    <w:p w14:paraId="1AA40E3D" w14:textId="77777777" w:rsidR="002E7ABF" w:rsidRPr="0093061F" w:rsidRDefault="002E7ABF" w:rsidP="002E7ABF">
      <w:pPr>
        <w:spacing w:before="120" w:after="120"/>
      </w:pPr>
      <w:r w:rsidRPr="0093061F">
        <w:rPr>
          <w:u w:val="single"/>
        </w:rPr>
        <w:t>Section 9.  Payment.</w:t>
      </w:r>
      <w:r w:rsidRPr="0093061F">
        <w:t xml:space="preserve"> </w:t>
      </w:r>
    </w:p>
    <w:p w14:paraId="22C30BFC" w14:textId="77777777" w:rsidR="002E7ABF" w:rsidRPr="0093061F" w:rsidRDefault="002E7ABF" w:rsidP="002E7ABF">
      <w:pPr>
        <w:spacing w:after="120"/>
        <w:ind w:left="720" w:hanging="720"/>
        <w:jc w:val="both"/>
        <w:rPr>
          <w:snapToGrid w:val="0"/>
        </w:rPr>
      </w:pPr>
      <w:r w:rsidRPr="0093061F">
        <w:rPr>
          <w:snapToGrid w:val="0"/>
        </w:rPr>
        <w:t>A.</w:t>
      </w:r>
      <w:r w:rsidRPr="0093061F">
        <w:rPr>
          <w:snapToGrid w:val="0"/>
        </w:rPr>
        <w:tab/>
      </w:r>
      <w:r w:rsidRPr="0093061F">
        <w:rPr>
          <w:snapToGrid w:val="0"/>
          <w:u w:val="single"/>
        </w:rPr>
        <w:t>Payments for an RMR Unit.</w:t>
      </w:r>
      <w:r w:rsidRPr="0093061F">
        <w:rPr>
          <w:snapToGrid w:val="0"/>
        </w:rPr>
        <w:t xml:space="preserve"> ERCOT shall pay Participant for the RMR Service provided under this Agreement as specified in the ERCOT Protocols applicable to RMR Service, as those ERCOT Protocols are in effect on the Effective Date.</w:t>
      </w:r>
    </w:p>
    <w:p w14:paraId="2FAF8383" w14:textId="77777777" w:rsidR="002E7ABF" w:rsidRPr="0093061F" w:rsidRDefault="002E7ABF" w:rsidP="002E7ABF">
      <w:pPr>
        <w:spacing w:before="120" w:after="120"/>
        <w:jc w:val="both"/>
        <w:rPr>
          <w:u w:val="single"/>
        </w:rPr>
      </w:pPr>
      <w:r w:rsidRPr="0093061F">
        <w:t xml:space="preserve">B.  </w:t>
      </w:r>
      <w:r w:rsidRPr="0093061F">
        <w:tab/>
      </w:r>
      <w:r w:rsidRPr="0093061F">
        <w:rPr>
          <w:u w:val="single"/>
        </w:rPr>
        <w:t xml:space="preserve">Unexcused Misconduct Events. </w:t>
      </w:r>
    </w:p>
    <w:p w14:paraId="7B54FE92" w14:textId="77777777" w:rsidR="002E7ABF" w:rsidRPr="00AF0BBA" w:rsidRDefault="002E7ABF" w:rsidP="002E7ABF">
      <w:pPr>
        <w:tabs>
          <w:tab w:val="num" w:pos="1440"/>
        </w:tabs>
        <w:spacing w:after="120"/>
        <w:ind w:left="1440" w:hanging="720"/>
        <w:jc w:val="both"/>
        <w:rPr>
          <w:snapToGrid w:val="0"/>
        </w:rPr>
      </w:pPr>
      <w:r w:rsidRPr="00AF0BBA">
        <w:rPr>
          <w:snapToGrid w:val="0"/>
        </w:rPr>
        <w:t>(1)</w:t>
      </w:r>
      <w:r w:rsidRPr="00AF0BBA">
        <w:rPr>
          <w:snapToGrid w:val="0"/>
        </w:rPr>
        <w:tab/>
        <w:t>For an RMR Unit, a “Misconduct Event” means any hour or hours during which Participant is shown available in the COP, but fails to come On-Line for the hour or hours being RUC committed.  Contiguous RUC deployments shall represent a single event in determining a “Misconduct Event”.</w:t>
      </w:r>
    </w:p>
    <w:p w14:paraId="06B719E8" w14:textId="77777777" w:rsidR="002E7ABF" w:rsidRPr="00AF0BBA" w:rsidRDefault="002E7ABF" w:rsidP="002E7ABF">
      <w:pPr>
        <w:tabs>
          <w:tab w:val="num" w:pos="1440"/>
        </w:tabs>
        <w:spacing w:after="120"/>
        <w:ind w:left="1440" w:hanging="720"/>
        <w:jc w:val="both"/>
        <w:rPr>
          <w:snapToGrid w:val="0"/>
        </w:rPr>
      </w:pPr>
      <w:r w:rsidRPr="00AF0BBA">
        <w:rPr>
          <w:snapToGrid w:val="0"/>
        </w:rPr>
        <w:t>(</w:t>
      </w:r>
      <w:r>
        <w:rPr>
          <w:snapToGrid w:val="0"/>
        </w:rPr>
        <w:t>2</w:t>
      </w:r>
      <w:r w:rsidRPr="00AF0BBA">
        <w:rPr>
          <w:snapToGrid w:val="0"/>
        </w:rPr>
        <w:t>)</w:t>
      </w:r>
      <w:r w:rsidRPr="00AF0BBA">
        <w:rPr>
          <w:snapToGrid w:val="0"/>
        </w:rPr>
        <w:tab/>
        <w:t>Each day that a Misconduct Event continues after Participant receives written notice from ERCOT of the Misconduct Event is a separate Misconduct Event.  Misconduct Events are measured on a daily basis.</w:t>
      </w:r>
    </w:p>
    <w:p w14:paraId="39699E4A" w14:textId="77777777" w:rsidR="002E7ABF" w:rsidRPr="00AF0BBA" w:rsidRDefault="002E7ABF" w:rsidP="002E7ABF">
      <w:pPr>
        <w:spacing w:after="120"/>
        <w:ind w:left="1440" w:hanging="720"/>
        <w:jc w:val="both"/>
        <w:rPr>
          <w:snapToGrid w:val="0"/>
        </w:rPr>
      </w:pPr>
      <w:r w:rsidRPr="00AF0BBA">
        <w:rPr>
          <w:snapToGrid w:val="0"/>
        </w:rPr>
        <w:t>(</w:t>
      </w:r>
      <w:r>
        <w:rPr>
          <w:snapToGrid w:val="0"/>
        </w:rPr>
        <w:t>3</w:t>
      </w:r>
      <w:r w:rsidRPr="00AF0BBA">
        <w:rPr>
          <w:snapToGrid w:val="0"/>
        </w:rPr>
        <w:t>)</w:t>
      </w:r>
      <w:r w:rsidRPr="00AF0BBA">
        <w:rPr>
          <w:snapToGrid w:val="0"/>
        </w:rPr>
        <w:tab/>
        <w:t xml:space="preserve">Participant is excused from the RMR Charge for Unexcused Misconduct for any Misconduct Event that is (a) not due to intentionally incomplete, inaccurate, or dishonest reporting to ERCOT by Participant of the availability of the Unit, or (b) caused by a failure of the ERCOT Transmission Grid. </w:t>
      </w:r>
    </w:p>
    <w:p w14:paraId="23EA61E3" w14:textId="77777777" w:rsidR="002E7ABF" w:rsidRPr="00AF0BBA" w:rsidRDefault="002E7ABF" w:rsidP="002E7ABF">
      <w:pPr>
        <w:spacing w:after="120"/>
        <w:ind w:left="1440" w:hanging="720"/>
        <w:jc w:val="both"/>
        <w:rPr>
          <w:snapToGrid w:val="0"/>
        </w:rPr>
      </w:pPr>
      <w:r w:rsidRPr="00AF0BBA">
        <w:rPr>
          <w:snapToGrid w:val="0"/>
        </w:rPr>
        <w:t>(</w:t>
      </w:r>
      <w:r>
        <w:rPr>
          <w:snapToGrid w:val="0"/>
        </w:rPr>
        <w:t>4</w:t>
      </w:r>
      <w:r w:rsidRPr="00AF0BBA">
        <w:rPr>
          <w:snapToGrid w:val="0"/>
        </w:rPr>
        <w:t>)</w:t>
      </w:r>
      <w:r w:rsidRPr="00AF0BBA">
        <w:rPr>
          <w:snapToGrid w:val="0"/>
        </w:rPr>
        <w:tab/>
        <w:t>If a Misconduct Event is not excused, then to reflect this lower-than-expected quality of firmness, the Participant is subject to the RMR Charge for Unexcused Misconduct as specified in the ERCOT Protocols in effect on the Effective Date.</w:t>
      </w:r>
    </w:p>
    <w:p w14:paraId="71BA159B" w14:textId="77777777" w:rsidR="002E7ABF" w:rsidRPr="0093061F" w:rsidRDefault="002E7ABF" w:rsidP="002E7ABF">
      <w:pPr>
        <w:spacing w:after="120"/>
        <w:ind w:left="1440" w:hanging="720"/>
        <w:jc w:val="both"/>
        <w:rPr>
          <w:snapToGrid w:val="0"/>
        </w:rPr>
      </w:pPr>
      <w:r w:rsidRPr="0093061F">
        <w:rPr>
          <w:snapToGrid w:val="0"/>
        </w:rPr>
        <w:t>(</w:t>
      </w:r>
      <w:r>
        <w:rPr>
          <w:snapToGrid w:val="0"/>
        </w:rPr>
        <w:t>5</w:t>
      </w:r>
      <w:r w:rsidRPr="0093061F">
        <w:rPr>
          <w:snapToGrid w:val="0"/>
        </w:rPr>
        <w:t>)</w:t>
      </w:r>
      <w:r w:rsidRPr="0093061F">
        <w:rPr>
          <w:snapToGrid w:val="0"/>
        </w:rPr>
        <w:tab/>
        <w:t xml:space="preserve">ERCOT shall inform Participant in writing of its determination if a Misconduct Event is unexcused. </w:t>
      </w:r>
    </w:p>
    <w:p w14:paraId="0ADBDAD7" w14:textId="77777777" w:rsidR="002E7ABF" w:rsidRPr="0093061F" w:rsidRDefault="002E7ABF" w:rsidP="002E7ABF">
      <w:pPr>
        <w:widowControl w:val="0"/>
        <w:spacing w:after="120"/>
        <w:ind w:left="1440" w:hanging="720"/>
        <w:rPr>
          <w:u w:val="single"/>
        </w:rPr>
      </w:pPr>
      <w:r w:rsidRPr="0093061F">
        <w:lastRenderedPageBreak/>
        <w:t>(</w:t>
      </w:r>
      <w:r>
        <w:t>6</w:t>
      </w:r>
      <w:r w:rsidRPr="0093061F">
        <w:t>)</w:t>
      </w:r>
      <w:r w:rsidRPr="0093061F">
        <w:tab/>
        <w:t xml:space="preserve">ERCOT may offset any amounts due by Participant to ERCOT under this Section against any amounts due by ERCOT to Participant under this Agreement.  </w:t>
      </w:r>
    </w:p>
    <w:p w14:paraId="2F672394" w14:textId="2DC5C00C" w:rsidR="002E7ABF" w:rsidRPr="0093061F" w:rsidRDefault="002E7ABF" w:rsidP="002E7ABF">
      <w:pPr>
        <w:spacing w:before="120" w:after="120"/>
        <w:jc w:val="both"/>
        <w:rPr>
          <w:u w:val="single"/>
        </w:rPr>
      </w:pPr>
      <w:r w:rsidRPr="0093061F">
        <w:rPr>
          <w:u w:val="single"/>
        </w:rPr>
        <w:t>Section 10.  Default</w:t>
      </w:r>
      <w:ins w:id="922" w:author="ERCOT" w:date="2025-10-21T20:19:00Z" w16du:dateUtc="2025-10-22T01:19:00Z">
        <w:r w:rsidR="005A3B56">
          <w:rPr>
            <w:u w:val="single"/>
          </w:rPr>
          <w:t xml:space="preserve"> and Force Majeure</w:t>
        </w:r>
      </w:ins>
      <w:r w:rsidRPr="0093061F">
        <w:rPr>
          <w:u w:val="single"/>
        </w:rPr>
        <w:t xml:space="preserve">. </w:t>
      </w:r>
    </w:p>
    <w:p w14:paraId="2EA5EEC3" w14:textId="55416B7F" w:rsidR="005A3B56" w:rsidRDefault="005A3B56"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ins w:id="923" w:author="ERCOT" w:date="2025-10-21T20:20:00Z" w16du:dateUtc="2025-10-22T01:20:00Z"/>
          <w:u w:val="single"/>
        </w:rPr>
      </w:pPr>
      <w:ins w:id="924" w:author="ERCOT" w:date="2025-10-21T20:20:00Z" w16du:dateUtc="2025-10-22T01:20:00Z">
        <w:r w:rsidRPr="00454EEE">
          <w:t>Section 7</w:t>
        </w:r>
      </w:ins>
      <w:ins w:id="925" w:author="ERCOT" w:date="2025-11-21T11:11:00Z" w16du:dateUtc="2025-11-21T17:11:00Z">
        <w:r w:rsidR="00283C19">
          <w:t>, Default and Force Majeure</w:t>
        </w:r>
        <w:r w:rsidR="002A060D">
          <w:t>,</w:t>
        </w:r>
      </w:ins>
      <w:ins w:id="926" w:author="ERCOT" w:date="2025-10-21T20:20:00Z" w16du:dateUtc="2025-10-22T01:20:00Z">
        <w:r w:rsidRPr="00454EEE">
          <w:t xml:space="preserve"> of the Standard Form Agreement is hereby incorporated by reference into this Agreement and shall apply to the</w:t>
        </w:r>
        <w:r>
          <w:t xml:space="preserve"> terms of this Agreement. In addition to the Default provisions incorporated by reference from the Standard Form Agreement, the following provisions apply for purposes of Default.  </w:t>
        </w:r>
        <w:r w:rsidRPr="009B458A">
          <w:t>A Default or Material Breach of this Agreement by a Party shall not relieve either Party of the obligation to comply with the ERCOT Protocols and Other Binding Documents.</w:t>
        </w:r>
        <w:r>
          <w:rPr>
            <w:u w:val="single"/>
          </w:rPr>
          <w:t xml:space="preserve"> </w:t>
        </w:r>
      </w:ins>
    </w:p>
    <w:p w14:paraId="22CCA475" w14:textId="4C19ACAD"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del w:id="927" w:author="ERCOT" w:date="2025-10-21T20:21:00Z" w16du:dateUtc="2025-10-22T01:21:00Z"/>
        </w:rPr>
      </w:pPr>
      <w:del w:id="928" w:author="ERCOT" w:date="2025-10-21T20:21:00Z" w16du:dateUtc="2025-10-22T01:21:00Z">
        <w:r w:rsidRPr="0093061F" w:rsidDel="005A3B56">
          <w:delText>A.</w:delText>
        </w:r>
        <w:r w:rsidRPr="0093061F" w:rsidDel="005A3B56">
          <w:tab/>
        </w:r>
        <w:r w:rsidRPr="0093061F" w:rsidDel="005A3B56">
          <w:rPr>
            <w:u w:val="single"/>
          </w:rPr>
          <w:delText>Event of Default.</w:delText>
        </w:r>
        <w:r w:rsidRPr="0093061F" w:rsidDel="005A3B56">
          <w:delText xml:space="preserve"> </w:delText>
        </w:r>
      </w:del>
    </w:p>
    <w:p w14:paraId="1FCDDF1E" w14:textId="338DA9B5" w:rsidR="002E7ABF" w:rsidRPr="0093061F" w:rsidDel="005A3B56" w:rsidRDefault="002E7ABF" w:rsidP="002E7ABF">
      <w:pPr>
        <w:widowControl w:val="0"/>
        <w:spacing w:after="240"/>
        <w:ind w:left="1440" w:hanging="720"/>
        <w:jc w:val="both"/>
        <w:rPr>
          <w:del w:id="929" w:author="ERCOT" w:date="2025-10-21T20:21:00Z" w16du:dateUtc="2025-10-22T01:21:00Z"/>
          <w:snapToGrid w:val="0"/>
          <w:spacing w:val="-3"/>
        </w:rPr>
      </w:pPr>
      <w:del w:id="930" w:author="ERCOT" w:date="2025-10-21T20:21:00Z" w16du:dateUtc="2025-10-22T01:21:00Z">
        <w:r w:rsidRPr="0093061F" w:rsidDel="005A3B56">
          <w:rPr>
            <w:snapToGrid w:val="0"/>
            <w:spacing w:val="-3"/>
          </w:rPr>
          <w:delText>(1)</w:delText>
        </w:r>
        <w:r w:rsidRPr="0093061F" w:rsidDel="005A3B56">
          <w:rPr>
            <w:snapToGrid w:val="0"/>
            <w:spacing w:val="-3"/>
          </w:rPr>
          <w:tab/>
          <w:delText xml:space="preserve">Failure </w:delText>
        </w:r>
        <w:r w:rsidRPr="0093061F" w:rsidDel="005A3B56">
          <w:rPr>
            <w:snapToGrid w:val="0"/>
          </w:rPr>
          <w:delText xml:space="preserve">by Participant </w:delText>
        </w:r>
        <w:r w:rsidRPr="0093061F" w:rsidDel="005A3B56">
          <w:rPr>
            <w:snapToGrid w:val="0"/>
            <w:spacing w:val="-3"/>
          </w:rPr>
          <w:delText xml:space="preserve">to </w:delText>
        </w:r>
        <w:r w:rsidRPr="0093061F" w:rsidDel="005A3B56">
          <w:rPr>
            <w:snapToGrid w:val="0"/>
          </w:rPr>
          <w:delText>(i) pay when due, any</w:delText>
        </w:r>
        <w:r w:rsidRPr="0093061F" w:rsidDel="005A3B56">
          <w:rPr>
            <w:snapToGrid w:val="0"/>
            <w:spacing w:val="-3"/>
          </w:rPr>
          <w:delText xml:space="preserve"> payment or  Financial Security obligation owed to ERCOT or its designee, if applicable, under any agreement with ERCOT (“Payment Breach”), or (ii) designate/maintain an association with a QSE (if required by the ERCOT Protocols) </w:delText>
        </w:r>
        <w:r w:rsidRPr="0093061F" w:rsidDel="005A3B56">
          <w:rPr>
            <w:snapToGrid w:val="0"/>
          </w:rPr>
          <w:delText xml:space="preserve">(“QSE Affiliation Breach”), </w:delText>
        </w:r>
        <w:r w:rsidRPr="0093061F" w:rsidDel="005A3B56">
          <w:rPr>
            <w:snapToGrid w:val="0"/>
            <w:spacing w:val="-3"/>
          </w:rPr>
          <w:delText xml:space="preserve"> shall constitute a material breach and event of default (“Default”) unless cured within one (1) Bank Business Day after ERCOT delivers written notice of the breach to Participant.  Provided further that if such a material breach, regardless of whether such breach is cured within the allotted time after notice of the material breach, occurs more than three (3) times within a rolling 12-month period, the fourth such breach shall constitute a Default.</w:delText>
        </w:r>
      </w:del>
    </w:p>
    <w:p w14:paraId="37F547BC" w14:textId="1CBFD37F" w:rsidR="002E7ABF" w:rsidRPr="0093061F" w:rsidDel="005A3B56" w:rsidRDefault="002E7ABF" w:rsidP="002E7ABF">
      <w:pPr>
        <w:widowControl w:val="0"/>
        <w:spacing w:after="240"/>
        <w:ind w:left="1440" w:hanging="720"/>
        <w:jc w:val="both"/>
        <w:rPr>
          <w:del w:id="931" w:author="ERCOT" w:date="2025-10-21T20:21:00Z" w16du:dateUtc="2025-10-22T01:21:00Z"/>
          <w:snapToGrid w:val="0"/>
        </w:rPr>
      </w:pPr>
      <w:del w:id="932" w:author="ERCOT" w:date="2025-10-21T20:21:00Z" w16du:dateUtc="2025-10-22T01:21:00Z">
        <w:r w:rsidRPr="0093061F" w:rsidDel="005A3B56">
          <w:rPr>
            <w:snapToGrid w:val="0"/>
            <w:spacing w:val="-3"/>
          </w:rPr>
          <w:delText>(2)</w:delText>
        </w:r>
        <w:r w:rsidRPr="0093061F" w:rsidDel="005A3B56">
          <w:rPr>
            <w:snapToGrid w:val="0"/>
            <w:spacing w:val="-3"/>
          </w:rPr>
          <w:tab/>
          <w:delText xml:space="preserve">A material breach other than </w:delText>
        </w:r>
        <w:r w:rsidRPr="0093061F" w:rsidDel="005A3B56">
          <w:rPr>
            <w:snapToGrid w:val="0"/>
          </w:rPr>
          <w:delText xml:space="preserve">a </w:delText>
        </w:r>
        <w:r w:rsidRPr="0093061F" w:rsidDel="005A3B56">
          <w:rPr>
            <w:snapToGrid w:val="0"/>
            <w:spacing w:val="-3"/>
          </w:rPr>
          <w:delText xml:space="preserve">Payment Breach or a QSE Affiliation Breach includes </w:delText>
        </w:r>
        <w:r w:rsidRPr="0093061F" w:rsidDel="005A3B56">
          <w:rPr>
            <w:snapToGrid w:val="0"/>
          </w:rPr>
          <w:delText xml:space="preserve">any material failure by Participant to comply with the ERCOT Protocols.  A material breach under this subsection shall constitute an event of Default by Participant </w:delText>
        </w:r>
        <w:r w:rsidRPr="0093061F" w:rsidDel="005A3B56">
          <w:rPr>
            <w:snapToGrid w:val="0"/>
            <w:spacing w:val="-3"/>
          </w:rPr>
          <w:delText>unless cured within fourteen (14) Business Days after delivery by ERCOT of written notice of the material breach to Participant</w:delText>
        </w:r>
        <w:r w:rsidRPr="0093061F" w:rsidDel="005A3B56">
          <w:rPr>
            <w:snapToGrid w:val="0"/>
          </w:rPr>
          <w:delText xml:space="preserve">.  </w:delText>
        </w:r>
      </w:del>
    </w:p>
    <w:p w14:paraId="57CDB5DC" w14:textId="436558DA" w:rsidR="002E7ABF" w:rsidRPr="0093061F" w:rsidDel="005A3B56" w:rsidRDefault="002E7ABF" w:rsidP="002E7ABF">
      <w:pPr>
        <w:widowControl w:val="0"/>
        <w:spacing w:after="240"/>
        <w:ind w:left="1440"/>
        <w:jc w:val="both"/>
        <w:rPr>
          <w:del w:id="933" w:author="ERCOT" w:date="2025-10-21T20:21:00Z" w16du:dateUtc="2025-10-22T01:21:00Z"/>
          <w:snapToGrid w:val="0"/>
        </w:rPr>
      </w:pPr>
      <w:del w:id="934" w:author="ERCOT" w:date="2025-10-21T20:21:00Z" w16du:dateUtc="2025-10-22T01:21:00Z">
        <w:r w:rsidRPr="0093061F" w:rsidDel="005A3B56">
          <w:rPr>
            <w:snapToGrid w:val="0"/>
          </w:rPr>
          <w:delText xml:space="preserve">Participant must begin work or other efforts within three (3) Business Days to cure such material breach after delivery of the breach notice by ERCOT, and must prosecute such work or other efforts with reasonable diligence until the breach is cured.   </w:delText>
        </w:r>
        <w:r w:rsidRPr="0093061F" w:rsidDel="005A3B56">
          <w:rPr>
            <w:snapToGrid w:val="0"/>
            <w:spacing w:val="-3"/>
          </w:rPr>
          <w:delText>Provided further that if a material breach, regardless of whether such breach is cured within the allotted time after notice of the material breach, occurs more than three (3) times within a 12-month period, the fourth such breach shall constitute a Default.</w:delText>
        </w:r>
      </w:del>
    </w:p>
    <w:p w14:paraId="09C6AC77" w14:textId="220E7B3D" w:rsidR="002E7ABF" w:rsidRPr="0093061F" w:rsidDel="005A3B56" w:rsidRDefault="002E7ABF" w:rsidP="002E7ABF">
      <w:pPr>
        <w:spacing w:before="120" w:after="120"/>
        <w:ind w:left="1440"/>
        <w:jc w:val="both"/>
        <w:rPr>
          <w:del w:id="935" w:author="ERCOT" w:date="2025-10-21T20:21:00Z" w16du:dateUtc="2025-10-22T01:21:00Z"/>
        </w:rPr>
      </w:pPr>
      <w:del w:id="936" w:author="ERCOT" w:date="2025-10-21T20:21:00Z" w16du:dateUtc="2025-10-22T01:21:00Z">
        <w:r w:rsidRPr="0093061F" w:rsidDel="005A3B56">
          <w:delText>A material breach under this subsection shall not result in a Default if the breach cannot reasonably be cured within fourteen (14) Business Days, and Participant:</w:delText>
        </w:r>
      </w:del>
    </w:p>
    <w:p w14:paraId="25D30828" w14:textId="65A17090" w:rsidR="002E7ABF" w:rsidRPr="0093061F" w:rsidDel="005A3B56" w:rsidRDefault="002E7ABF" w:rsidP="002E7ABF">
      <w:pPr>
        <w:tabs>
          <w:tab w:val="num" w:pos="360"/>
        </w:tabs>
        <w:spacing w:after="120"/>
        <w:ind w:left="2160" w:hanging="720"/>
        <w:rPr>
          <w:del w:id="937" w:author="ERCOT" w:date="2025-10-21T20:21:00Z" w16du:dateUtc="2025-10-22T01:21:00Z"/>
        </w:rPr>
      </w:pPr>
      <w:del w:id="938" w:author="ERCOT" w:date="2025-10-21T20:21:00Z" w16du:dateUtc="2025-10-22T01:21:00Z">
        <w:r w:rsidDel="005A3B56">
          <w:delText>(a)</w:delText>
        </w:r>
        <w:r w:rsidDel="005A3B56">
          <w:tab/>
        </w:r>
        <w:r w:rsidRPr="0093061F" w:rsidDel="005A3B56">
          <w:delText xml:space="preserve">Promptly provides ERCOT with written notice of the reasons why the breach cannot reasonably be cured within fourteen (14) Business Days; </w:delText>
        </w:r>
      </w:del>
    </w:p>
    <w:p w14:paraId="2BEC9F7A" w14:textId="2102D131" w:rsidR="002E7ABF" w:rsidRPr="0093061F" w:rsidDel="005A3B56" w:rsidRDefault="002E7ABF" w:rsidP="002E7ABF">
      <w:pPr>
        <w:tabs>
          <w:tab w:val="num" w:pos="360"/>
        </w:tabs>
        <w:spacing w:after="120"/>
        <w:ind w:left="2160" w:hanging="720"/>
        <w:rPr>
          <w:del w:id="939" w:author="ERCOT" w:date="2025-10-21T20:21:00Z" w16du:dateUtc="2025-10-22T01:21:00Z"/>
        </w:rPr>
      </w:pPr>
      <w:del w:id="940" w:author="ERCOT" w:date="2025-10-21T20:21:00Z" w16du:dateUtc="2025-10-22T01:21:00Z">
        <w:r w:rsidDel="005A3B56">
          <w:delText>(b)</w:delText>
        </w:r>
        <w:r w:rsidDel="005A3B56">
          <w:tab/>
        </w:r>
        <w:r w:rsidRPr="0093061F" w:rsidDel="005A3B56">
          <w:delText>Begins to work or other efforts to cure the breach within three (3) Business Days after ERCOT’s delivery of the notice to Participant; and</w:delText>
        </w:r>
      </w:del>
    </w:p>
    <w:p w14:paraId="2FAEE6F5" w14:textId="5C926A49" w:rsidR="002E7ABF" w:rsidRPr="0093061F" w:rsidDel="005A3B56" w:rsidRDefault="002E7ABF" w:rsidP="002E7ABF">
      <w:pPr>
        <w:tabs>
          <w:tab w:val="num" w:pos="360"/>
        </w:tabs>
        <w:spacing w:after="120"/>
        <w:ind w:left="2160" w:hanging="720"/>
        <w:rPr>
          <w:del w:id="941" w:author="ERCOT" w:date="2025-10-21T20:21:00Z" w16du:dateUtc="2025-10-22T01:21:00Z"/>
        </w:rPr>
      </w:pPr>
      <w:del w:id="942" w:author="ERCOT" w:date="2025-10-21T20:21:00Z" w16du:dateUtc="2025-10-22T01:21:00Z">
        <w:r w:rsidDel="005A3B56">
          <w:delText>(c)</w:delText>
        </w:r>
        <w:r w:rsidDel="005A3B56">
          <w:tab/>
        </w:r>
        <w:r w:rsidRPr="0093061F" w:rsidDel="005A3B56">
          <w:delText>Prosecutes the curative work or efforts with reasonable diligence until the curative work or efforts are completed.</w:delText>
        </w:r>
      </w:del>
    </w:p>
    <w:p w14:paraId="63DF2476" w14:textId="038AD9FC" w:rsidR="002E7ABF" w:rsidRPr="0093061F" w:rsidRDefault="002E7ABF" w:rsidP="002E7ABF">
      <w:pPr>
        <w:spacing w:after="120"/>
        <w:ind w:left="1440" w:hanging="720"/>
        <w:jc w:val="both"/>
      </w:pPr>
      <w:r w:rsidRPr="0093061F">
        <w:lastRenderedPageBreak/>
        <w:t>(</w:t>
      </w:r>
      <w:ins w:id="943" w:author="ERCOT" w:date="2025-10-21T20:21:00Z" w16du:dateUtc="2025-10-22T01:21:00Z">
        <w:r w:rsidR="005A3B56">
          <w:t>1</w:t>
        </w:r>
      </w:ins>
      <w:del w:id="944" w:author="ERCOT" w:date="2025-10-21T20:21:00Z" w16du:dateUtc="2025-10-22T01:21:00Z">
        <w:r w:rsidRPr="0093061F" w:rsidDel="005A3B56">
          <w:delText>3</w:delText>
        </w:r>
      </w:del>
      <w:r w:rsidRPr="0093061F">
        <w:t xml:space="preserve">) </w:t>
      </w:r>
      <w:r w:rsidRPr="0093061F">
        <w:tab/>
        <w:t>The occurrence and continuation of any of the following events shall constitute an automatic Default by Participant</w:t>
      </w:r>
      <w:ins w:id="945" w:author="ERCOT" w:date="2025-10-21T20:21:00Z" w16du:dateUtc="2025-10-22T01:21:00Z">
        <w:r w:rsidR="005A3B56">
          <w:t xml:space="preserve"> under this Agreement</w:t>
        </w:r>
      </w:ins>
      <w:r w:rsidRPr="0093061F">
        <w:t>:</w:t>
      </w:r>
    </w:p>
    <w:p w14:paraId="0286AC72" w14:textId="77777777" w:rsidR="002E7ABF" w:rsidRPr="0093061F" w:rsidRDefault="002E7ABF" w:rsidP="002E7ABF">
      <w:pPr>
        <w:tabs>
          <w:tab w:val="num" w:pos="360"/>
        </w:tabs>
        <w:spacing w:after="120"/>
        <w:ind w:left="2160" w:hanging="720"/>
      </w:pPr>
      <w:r w:rsidRPr="0093061F">
        <w:t>(a)</w:t>
      </w:r>
      <w:r w:rsidRPr="0093061F">
        <w:tab/>
        <w:t>Participant becomes Bankrupt, except for the filing of a petition in involuntary bankruptcy, or similar involuntary proceedings, that is dismissed within 90 days thereafter;</w:t>
      </w:r>
    </w:p>
    <w:p w14:paraId="03924245" w14:textId="77777777" w:rsidR="002E7ABF" w:rsidRPr="0093061F" w:rsidRDefault="002E7ABF" w:rsidP="002E7ABF">
      <w:pPr>
        <w:spacing w:after="120"/>
        <w:ind w:left="2160" w:hanging="720"/>
      </w:pPr>
      <w:r w:rsidRPr="0093061F">
        <w:t>(b)</w:t>
      </w:r>
      <w:r w:rsidRPr="0093061F">
        <w:tab/>
        <w:t>The RMR Unit’s operation is abandoned without intent to return it to operation during the Term;</w:t>
      </w:r>
    </w:p>
    <w:p w14:paraId="1D051508" w14:textId="77777777" w:rsidR="002E7ABF" w:rsidRPr="0093061F" w:rsidRDefault="002E7ABF" w:rsidP="002E7ABF">
      <w:pPr>
        <w:spacing w:after="120"/>
        <w:ind w:left="2160" w:hanging="720"/>
      </w:pPr>
      <w:r w:rsidRPr="0093061F">
        <w:t>(c)</w:t>
      </w:r>
      <w:r w:rsidRPr="0093061F">
        <w:tab/>
      </w:r>
      <w:r w:rsidRPr="00B83354">
        <w:t>At any time, the Actual Availability is equal to or less than 50% of the Target Availability as specified in Table 1 Section 1 (E)(1) of this Agreement; or</w:t>
      </w:r>
    </w:p>
    <w:p w14:paraId="670494B5" w14:textId="77777777" w:rsidR="002E7ABF" w:rsidRPr="0093061F" w:rsidRDefault="002E7ABF" w:rsidP="002E7ABF">
      <w:pPr>
        <w:spacing w:after="120"/>
        <w:ind w:left="2160" w:hanging="720"/>
      </w:pPr>
      <w:r w:rsidRPr="0093061F">
        <w:t>(d)</w:t>
      </w:r>
      <w:r w:rsidRPr="0093061F">
        <w:tab/>
        <w:t xml:space="preserve">Three or more unexcused Misconduct Events occur during a contract Term.  </w:t>
      </w:r>
    </w:p>
    <w:p w14:paraId="35C9D948" w14:textId="17E04390" w:rsidR="002E7ABF" w:rsidRPr="0093061F" w:rsidDel="005A3B56" w:rsidRDefault="002E7ABF" w:rsidP="002E7ABF">
      <w:pPr>
        <w:widowControl w:val="0"/>
        <w:spacing w:after="120"/>
        <w:ind w:left="1440" w:hanging="720"/>
        <w:jc w:val="both"/>
        <w:rPr>
          <w:del w:id="946" w:author="ERCOT" w:date="2025-10-21T20:22:00Z" w16du:dateUtc="2025-10-22T01:22:00Z"/>
          <w:snapToGrid w:val="0"/>
        </w:rPr>
      </w:pPr>
      <w:del w:id="947" w:author="ERCOT" w:date="2025-10-21T20:22:00Z" w16du:dateUtc="2025-10-22T01:22:00Z">
        <w:r w:rsidRPr="0093061F" w:rsidDel="005A3B56">
          <w:rPr>
            <w:snapToGrid w:val="0"/>
          </w:rPr>
          <w:delText>(4)</w:delText>
        </w:r>
        <w:r w:rsidRPr="0093061F" w:rsidDel="005A3B56">
          <w:rPr>
            <w:snapToGrid w:val="0"/>
          </w:rPr>
          <w:tab/>
          <w:delText>Except as otherwise herein, a material breach of this Agreement by ERCOT, including any material failure by ERCOT to comply with the ERCOT Protocols,</w:delText>
        </w:r>
        <w:r w:rsidRPr="0093061F" w:rsidDel="005A3B56">
          <w:rPr>
            <w:snapToGrid w:val="0"/>
            <w:spacing w:val="-3"/>
          </w:rPr>
          <w:delText xml:space="preserve"> </w:delText>
        </w:r>
        <w:r w:rsidRPr="0093061F" w:rsidDel="005A3B56">
          <w:rPr>
            <w:snapToGrid w:val="0"/>
          </w:rPr>
          <w:delText xml:space="preserve">other than a </w:delText>
        </w:r>
        <w:r w:rsidRPr="0093061F" w:rsidDel="005A3B56">
          <w:rPr>
            <w:snapToGrid w:val="0"/>
            <w:spacing w:val="-3"/>
          </w:rPr>
          <w:delText>Payment Breach</w:delText>
        </w:r>
        <w:r w:rsidRPr="0093061F" w:rsidDel="005A3B56">
          <w:rPr>
            <w:snapToGrid w:val="0"/>
          </w:rPr>
          <w:delText xml:space="preserve">, </w:delText>
        </w:r>
        <w:r w:rsidRPr="0093061F" w:rsidDel="005A3B56">
          <w:rPr>
            <w:snapToGrid w:val="0"/>
            <w:spacing w:val="-3"/>
          </w:rPr>
          <w:delText>shall constitute a Default by ERCOT unless cured within fourteen (14) Business Days after delivery by Participant of written notice of the material breach to ERCOT</w:delText>
        </w:r>
        <w:r w:rsidRPr="0093061F" w:rsidDel="005A3B56">
          <w:rPr>
            <w:snapToGrid w:val="0"/>
          </w:rPr>
          <w:delText>.  ERCOT must begin work or other efforts within three (3) Business Days to cure such material breach after delivery by Participant of written notice of such material breach by ERCOT</w:delText>
        </w:r>
        <w:r w:rsidRPr="0093061F" w:rsidDel="005A3B56">
          <w:rPr>
            <w:snapToGrid w:val="0"/>
            <w:spacing w:val="-3"/>
          </w:rPr>
          <w:delText xml:space="preserve"> and must prosecute such work or other efforts with reasonable diligence until the breach is cured</w:delText>
        </w:r>
        <w:r w:rsidRPr="0093061F" w:rsidDel="005A3B56">
          <w:rPr>
            <w:snapToGrid w:val="0"/>
          </w:rPr>
          <w:delText xml:space="preserve">.  </w:delText>
        </w:r>
        <w:r w:rsidRPr="0093061F" w:rsidDel="005A3B56">
          <w:rPr>
            <w:snapToGrid w:val="0"/>
            <w:spacing w:val="-3"/>
          </w:rPr>
          <w:delText>Provided further that if a material breach, regardless of whether such breach is cured within the allotted time after notice of the material breach, occurs more than three (3) times within a 12-month period, the fourth such breach shall constitute a Default.</w:delText>
        </w:r>
      </w:del>
    </w:p>
    <w:p w14:paraId="1BA16225" w14:textId="118CB711" w:rsidR="002E7ABF" w:rsidRPr="0093061F" w:rsidDel="005A3B56" w:rsidRDefault="002E7ABF" w:rsidP="002E7ABF">
      <w:pPr>
        <w:tabs>
          <w:tab w:val="num" w:pos="1440"/>
        </w:tabs>
        <w:spacing w:after="120"/>
        <w:ind w:left="1440" w:hanging="720"/>
        <w:jc w:val="both"/>
        <w:rPr>
          <w:del w:id="948" w:author="ERCOT" w:date="2025-10-21T20:22:00Z" w16du:dateUtc="2025-10-22T01:22:00Z"/>
          <w:szCs w:val="16"/>
        </w:rPr>
      </w:pPr>
      <w:del w:id="949" w:author="ERCOT" w:date="2025-10-21T20:22:00Z" w16du:dateUtc="2025-10-22T01:22:00Z">
        <w:r w:rsidRPr="0093061F" w:rsidDel="005A3B56">
          <w:rPr>
            <w:szCs w:val="16"/>
          </w:rPr>
          <w:delText>(5)</w:delText>
        </w:r>
        <w:r w:rsidRPr="0093061F" w:rsidDel="005A3B56">
          <w:rPr>
            <w:szCs w:val="16"/>
          </w:rPr>
          <w:tab/>
          <w:delText xml:space="preserve">If, due to a Force Majeure Event, a Party is in breach with respect to any obligation hereunder, such breach shall not result in a Default by that Party.  </w:delText>
        </w:r>
      </w:del>
    </w:p>
    <w:p w14:paraId="193EE7C1" w14:textId="6A4C600C" w:rsidR="002E7ABF" w:rsidRPr="0093061F" w:rsidDel="005A3B56" w:rsidRDefault="002E7ABF" w:rsidP="002E7A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950" w:author="ERCOT" w:date="2025-10-21T20:22:00Z" w16du:dateUtc="2025-10-22T01:22:00Z"/>
          <w:u w:val="single"/>
        </w:rPr>
      </w:pPr>
      <w:del w:id="951" w:author="ERCOT" w:date="2025-10-21T20:22:00Z" w16du:dateUtc="2025-10-22T01:22:00Z">
        <w:r w:rsidRPr="0093061F" w:rsidDel="005A3B56">
          <w:delText>B.</w:delText>
        </w:r>
        <w:r w:rsidRPr="0093061F" w:rsidDel="005A3B56">
          <w:tab/>
        </w:r>
        <w:r w:rsidRPr="0093061F" w:rsidDel="005A3B56">
          <w:rPr>
            <w:u w:val="single"/>
          </w:rPr>
          <w:delText>Remedies for Default.</w:delText>
        </w:r>
      </w:del>
    </w:p>
    <w:p w14:paraId="1D4DA770" w14:textId="60C7DC04"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1440" w:hanging="720"/>
        <w:jc w:val="both"/>
        <w:rPr>
          <w:del w:id="952" w:author="ERCOT" w:date="2025-10-21T20:22:00Z" w16du:dateUtc="2025-10-22T01:22:00Z"/>
        </w:rPr>
      </w:pPr>
      <w:del w:id="953" w:author="ERCOT" w:date="2025-10-21T20:22:00Z" w16du:dateUtc="2025-10-22T01:22:00Z">
        <w:r w:rsidRPr="0093061F" w:rsidDel="005A3B56">
          <w:delText>(1)</w:delText>
        </w:r>
        <w:r w:rsidRPr="0093061F" w:rsidDel="005A3B56">
          <w:tab/>
        </w:r>
        <w:r w:rsidRPr="0093061F" w:rsidDel="005A3B56">
          <w:rPr>
            <w:u w:val="single"/>
          </w:rPr>
          <w:delText>ERCOT’s Remedies for Default</w:delText>
        </w:r>
        <w:r w:rsidRPr="0093061F" w:rsidDel="005A3B56">
          <w:delText xml:space="preserve">.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471D42BD" w14:textId="1D41E7F6" w:rsidR="002E7ABF" w:rsidRPr="0093061F" w:rsidDel="005A3B56" w:rsidRDefault="002E7ABF" w:rsidP="002E7ABF">
      <w:pPr>
        <w:suppressAutoHyphens/>
        <w:spacing w:before="120" w:after="120"/>
        <w:ind w:left="720"/>
        <w:rPr>
          <w:del w:id="954" w:author="ERCOT" w:date="2025-10-21T20:22:00Z" w16du:dateUtc="2025-10-22T01:22:00Z"/>
          <w:szCs w:val="16"/>
          <w:u w:val="single"/>
        </w:rPr>
      </w:pPr>
      <w:del w:id="955" w:author="ERCOT" w:date="2025-10-21T20:22:00Z" w16du:dateUtc="2025-10-22T01:22:00Z">
        <w:r w:rsidRPr="0093061F" w:rsidDel="005A3B56">
          <w:rPr>
            <w:szCs w:val="16"/>
          </w:rPr>
          <w:delText>(2)</w:delText>
        </w:r>
        <w:r w:rsidRPr="0093061F" w:rsidDel="005A3B56">
          <w:rPr>
            <w:szCs w:val="16"/>
          </w:rPr>
          <w:tab/>
        </w:r>
        <w:r w:rsidRPr="0093061F" w:rsidDel="005A3B56">
          <w:rPr>
            <w:szCs w:val="16"/>
            <w:u w:val="single"/>
          </w:rPr>
          <w:delText xml:space="preserve">Participant’s Remedies for Default. </w:delText>
        </w:r>
      </w:del>
    </w:p>
    <w:p w14:paraId="48961856" w14:textId="046C976C" w:rsidR="002E7ABF" w:rsidRPr="0093061F" w:rsidDel="005A3B56"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956" w:author="ERCOT" w:date="2025-10-21T20:22:00Z" w16du:dateUtc="2025-10-22T01:22:00Z"/>
        </w:rPr>
      </w:pPr>
      <w:del w:id="957" w:author="ERCOT" w:date="2025-10-21T20:22:00Z" w16du:dateUtc="2025-10-22T01:22:00Z">
        <w:r w:rsidRPr="0093061F" w:rsidDel="005A3B56">
          <w:delText>(a)</w:delText>
        </w:r>
        <w:r w:rsidRPr="0093061F" w:rsidDel="005A3B56">
          <w:tab/>
          <w:delText xml:space="preserve">Unless otherwise specified in this Agreement or in the ERCOT Protocols, and subject to the provisions of Section 12: Dispute Resolution of this Agreement, in the event of a Default by ERCOT, Participant’s remedies shall be limited to: </w:delText>
        </w:r>
      </w:del>
    </w:p>
    <w:p w14:paraId="4130869D" w14:textId="54F9AF8C"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8" w:author="ERCOT" w:date="2025-10-21T20:22:00Z" w16du:dateUtc="2025-10-22T01:22:00Z"/>
        </w:rPr>
      </w:pPr>
      <w:del w:id="959" w:author="ERCOT" w:date="2025-10-21T20:22:00Z" w16du:dateUtc="2025-10-22T01:22:00Z">
        <w:r w:rsidRPr="0093061F" w:rsidDel="005A3B56">
          <w:lastRenderedPageBreak/>
          <w:delText>(i)</w:delText>
        </w:r>
        <w:r w:rsidRPr="0093061F" w:rsidDel="005A3B56">
          <w:tab/>
          <w:delText xml:space="preserve">Immediate termination of this Agreement upon written notice to ERCOT; </w:delText>
        </w:r>
      </w:del>
    </w:p>
    <w:p w14:paraId="7DA91A09" w14:textId="09D0793C"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60" w:author="ERCOT" w:date="2025-10-21T20:22:00Z" w16du:dateUtc="2025-10-22T01:22:00Z"/>
        </w:rPr>
      </w:pPr>
      <w:del w:id="961" w:author="ERCOT" w:date="2025-10-21T20:22:00Z" w16du:dateUtc="2025-10-22T01:22:00Z">
        <w:r w:rsidRPr="0093061F" w:rsidDel="005A3B56">
          <w:delText>(ii)</w:delText>
        </w:r>
        <w:r w:rsidRPr="0093061F" w:rsidDel="005A3B56">
          <w:tab/>
          <w:delText xml:space="preserve">Monetary recovery in accordance with the Settlement procedures set forth in the ERCOT Protocols; and </w:delText>
        </w:r>
      </w:del>
    </w:p>
    <w:p w14:paraId="5B58C5C7" w14:textId="1DC7B170"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62" w:author="ERCOT" w:date="2025-10-21T20:22:00Z" w16du:dateUtc="2025-10-22T01:22:00Z"/>
        </w:rPr>
      </w:pPr>
      <w:del w:id="963" w:author="ERCOT" w:date="2025-10-21T20:22:00Z" w16du:dateUtc="2025-10-22T01:22:00Z">
        <w:r w:rsidRPr="0093061F" w:rsidDel="005A3B56">
          <w:delText>(iii)</w:delText>
        </w:r>
        <w:r w:rsidRPr="0093061F" w:rsidDel="005A3B56">
          <w:tab/>
          <w:delText>Specific performance.</w:delText>
        </w:r>
      </w:del>
    </w:p>
    <w:p w14:paraId="77A83C88" w14:textId="2416D92E"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964" w:author="ERCOT" w:date="2025-10-21T20:22:00Z" w16du:dateUtc="2025-10-22T01:22:00Z"/>
        </w:rPr>
      </w:pPr>
      <w:del w:id="965" w:author="ERCOT" w:date="2025-10-21T20:22:00Z" w16du:dateUtc="2025-10-22T01:22:00Z">
        <w:r w:rsidRPr="0093061F" w:rsidDel="005A3B56">
          <w:delText>(b)</w:delText>
        </w:r>
        <w:r w:rsidRPr="0093061F" w:rsidDel="005A3B56">
          <w:tab/>
          <w:delText xml:space="preserve">However, in the event of a material breach by ERCOT of any of its </w:delText>
        </w:r>
        <w:r w:rsidRPr="0093061F" w:rsidDel="005A3B56">
          <w:rPr>
            <w:spacing w:val="-3"/>
          </w:rPr>
          <w:delText xml:space="preserve">representations, warranties or covenants, described in Section 4(B), Participant’s sole remedy shall be </w:delText>
        </w:r>
        <w:r w:rsidRPr="0093061F" w:rsidDel="005A3B56">
          <w:delText>immediate termination of this Agreement upon written notice to ERCOT.</w:delText>
        </w:r>
      </w:del>
    </w:p>
    <w:p w14:paraId="0C271410" w14:textId="1B9691D4" w:rsidR="002E7ABF" w:rsidRPr="0093061F" w:rsidDel="005A3B56" w:rsidRDefault="002E7ABF" w:rsidP="002E7ABF">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1440" w:hanging="720"/>
        <w:jc w:val="both"/>
        <w:rPr>
          <w:del w:id="966" w:author="ERCOT" w:date="2025-10-21T20:22:00Z" w16du:dateUtc="2025-10-22T01:22:00Z"/>
        </w:rPr>
      </w:pPr>
      <w:del w:id="967" w:author="ERCOT" w:date="2025-10-21T20:22:00Z" w16du:dateUtc="2025-10-22T01:22:00Z">
        <w:r w:rsidRPr="0093061F" w:rsidDel="005A3B56">
          <w:delText>(3)</w:delText>
        </w:r>
        <w:r w:rsidRPr="0093061F" w:rsidDel="005A3B56">
          <w:tab/>
          <w:delText>A Default or breach of this Agreement by a Party shall not relieve either Party of the obligation to comply with the ERCOT Protocols.</w:delText>
        </w:r>
      </w:del>
    </w:p>
    <w:p w14:paraId="52395798" w14:textId="70C010D6" w:rsidR="002E7ABF" w:rsidRPr="0093061F" w:rsidDel="005A3B56" w:rsidRDefault="002E7ABF" w:rsidP="002E7ABF">
      <w:p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720" w:hanging="720"/>
        <w:jc w:val="both"/>
        <w:rPr>
          <w:del w:id="968" w:author="ERCOT" w:date="2025-10-21T20:22:00Z" w16du:dateUtc="2025-10-22T01:22:00Z"/>
        </w:rPr>
      </w:pPr>
      <w:del w:id="969" w:author="ERCOT" w:date="2025-10-21T20:22:00Z" w16du:dateUtc="2025-10-22T01:22:00Z">
        <w:r w:rsidRPr="0093061F" w:rsidDel="005A3B56">
          <w:delText>C.</w:delText>
        </w:r>
        <w:r w:rsidRPr="0093061F" w:rsidDel="005A3B56">
          <w:tab/>
        </w:r>
        <w:r w:rsidRPr="0093061F" w:rsidDel="005A3B56">
          <w:rPr>
            <w:u w:val="single"/>
          </w:rPr>
          <w:delText>Force Majeure.</w:delText>
        </w:r>
        <w:r w:rsidRPr="0093061F" w:rsidDel="005A3B56">
          <w:delText xml:space="preserve"> </w:delText>
        </w:r>
      </w:del>
    </w:p>
    <w:p w14:paraId="7CE23B61" w14:textId="6E50EB9F" w:rsidR="002E7ABF" w:rsidRPr="0093061F" w:rsidDel="005A3B56"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rPr>
          <w:del w:id="970" w:author="ERCOT" w:date="2025-10-21T20:22:00Z" w16du:dateUtc="2025-10-22T01:22:00Z"/>
        </w:rPr>
      </w:pPr>
      <w:del w:id="971" w:author="ERCOT" w:date="2025-10-21T20:22:00Z" w16du:dateUtc="2025-10-22T01:22:00Z">
        <w:r w:rsidRPr="0093061F" w:rsidDel="005A3B56">
          <w:delText>(1)</w:delText>
        </w:r>
        <w:r w:rsidRPr="0093061F" w:rsidDel="005A3B56">
          <w:tab/>
          <w:delTex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delText>
        </w:r>
      </w:del>
    </w:p>
    <w:p w14:paraId="0E0CFE4A" w14:textId="316C1D9C" w:rsidR="002E7ABF" w:rsidRPr="0093061F" w:rsidDel="005A3B56"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rPr>
          <w:del w:id="972" w:author="ERCOT" w:date="2025-10-21T20:22:00Z" w16du:dateUtc="2025-10-22T01:22:00Z"/>
        </w:rPr>
      </w:pPr>
      <w:del w:id="973" w:author="ERCOT" w:date="2025-10-21T20:22:00Z" w16du:dateUtc="2025-10-22T01:22:00Z">
        <w:r w:rsidRPr="0093061F" w:rsidDel="005A3B56">
          <w:delText>(2)</w:delText>
        </w:r>
        <w:r w:rsidRPr="0093061F" w:rsidDel="005A3B56">
          <w:tab/>
          <w:delText>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w:delText>
        </w:r>
      </w:del>
    </w:p>
    <w:p w14:paraId="23840EB6" w14:textId="1B47BC6B" w:rsidR="002E7ABF" w:rsidRPr="0093061F" w:rsidDel="005A3B56" w:rsidRDefault="002E7ABF" w:rsidP="002E7ABF">
      <w:pPr>
        <w:spacing w:before="120" w:after="120"/>
        <w:ind w:left="720" w:hanging="720"/>
        <w:jc w:val="both"/>
        <w:rPr>
          <w:del w:id="974" w:author="ERCOT" w:date="2025-10-21T20:22:00Z" w16du:dateUtc="2025-10-22T01:22:00Z"/>
        </w:rPr>
      </w:pPr>
      <w:del w:id="975" w:author="ERCOT" w:date="2025-10-21T20:22:00Z" w16du:dateUtc="2025-10-22T01:22:00Z">
        <w:r w:rsidRPr="0093061F" w:rsidDel="005A3B56">
          <w:delText>D.</w:delText>
        </w:r>
        <w:r w:rsidRPr="0093061F" w:rsidDel="005A3B56">
          <w:tab/>
        </w:r>
        <w:r w:rsidRPr="0093061F" w:rsidDel="005A3B56">
          <w:rPr>
            <w:u w:val="single"/>
          </w:rPr>
          <w:delText>Duty to Mitigate.</w:delText>
        </w:r>
        <w:r w:rsidRPr="0093061F" w:rsidDel="005A3B56">
          <w:delText xml:space="preserve">  Except as expressly provided otherwise herein, each Party shall use commercially reasonable efforts to mitigate any damages it may incur as a result of the other Party’s performance or non-performance of this Agreement.</w:delText>
        </w:r>
      </w:del>
    </w:p>
    <w:p w14:paraId="1C352DF1" w14:textId="77777777" w:rsidR="002E7ABF" w:rsidRPr="002A060D" w:rsidRDefault="002E7ABF" w:rsidP="002E7ABF">
      <w:pPr>
        <w:keepNext/>
        <w:spacing w:before="120" w:after="120"/>
        <w:ind w:left="720" w:hanging="720"/>
        <w:jc w:val="both"/>
        <w:rPr>
          <w:u w:val="single"/>
        </w:rPr>
      </w:pPr>
      <w:r w:rsidRPr="002A060D">
        <w:rPr>
          <w:u w:val="single"/>
        </w:rPr>
        <w:t>Section 11.  Limitation of Damages and Liability</w:t>
      </w:r>
      <w:del w:id="976" w:author="ERCOT" w:date="2025-11-26T10:38:00Z" w16du:dateUtc="2025-11-26T16:38:00Z">
        <w:r w:rsidRPr="002A060D" w:rsidDel="00A63036">
          <w:rPr>
            <w:u w:val="single"/>
          </w:rPr>
          <w:delText xml:space="preserve"> and Indemnification</w:delText>
        </w:r>
      </w:del>
      <w:r w:rsidRPr="002A060D">
        <w:rPr>
          <w:u w:val="single"/>
        </w:rPr>
        <w:t>.</w:t>
      </w:r>
    </w:p>
    <w:p w14:paraId="603C17B5" w14:textId="7E89DB0D" w:rsidR="005A3B56" w:rsidRPr="002A060D" w:rsidRDefault="005A3B56" w:rsidP="005A3B56">
      <w:pPr>
        <w:keepNext/>
        <w:spacing w:before="120" w:after="120"/>
        <w:jc w:val="both"/>
        <w:rPr>
          <w:ins w:id="977" w:author="ERCOT" w:date="2025-10-21T20:22:00Z" w16du:dateUtc="2025-10-22T01:22:00Z"/>
        </w:rPr>
      </w:pPr>
      <w:ins w:id="978" w:author="ERCOT" w:date="2025-10-21T20:22:00Z" w16du:dateUtc="2025-10-22T01:22:00Z">
        <w:r w:rsidRPr="002A060D">
          <w:t>Section 8</w:t>
        </w:r>
      </w:ins>
      <w:ins w:id="979" w:author="ERCOT" w:date="2025-11-21T11:13:00Z" w16du:dateUtc="2025-11-21T17:13:00Z">
        <w:r w:rsidR="007A2D7C">
          <w:t>, Limitation of Damages and Liability,</w:t>
        </w:r>
      </w:ins>
      <w:ins w:id="980" w:author="ERCOT" w:date="2025-10-21T20:22:00Z" w16du:dateUtc="2025-10-22T01:22:00Z">
        <w:r w:rsidRPr="002A060D">
          <w:t xml:space="preserve"> of the Standard Form Agreement is hereby incorporated by reference into this Agreement and shall apply to the terms of this Agreement. </w:t>
        </w:r>
      </w:ins>
    </w:p>
    <w:p w14:paraId="3F303784" w14:textId="2B2B9CC3" w:rsidR="002E7ABF" w:rsidRPr="0093061F" w:rsidDel="005A3B56" w:rsidRDefault="002E7ABF" w:rsidP="002E7ABF">
      <w:pPr>
        <w:spacing w:before="120" w:after="120"/>
        <w:ind w:left="720" w:hanging="720"/>
        <w:jc w:val="both"/>
        <w:rPr>
          <w:del w:id="981" w:author="ERCOT" w:date="2025-10-21T20:23:00Z" w16du:dateUtc="2025-10-22T01:23:00Z"/>
        </w:rPr>
      </w:pPr>
      <w:del w:id="982" w:author="ERCOT" w:date="2025-10-21T20:23:00Z" w16du:dateUtc="2025-10-22T01:23:00Z">
        <w:r w:rsidRPr="002A060D" w:rsidDel="005A3B56">
          <w:delText>A.</w:delText>
        </w:r>
        <w:r w:rsidRPr="002A060D" w:rsidDel="005A3B56">
          <w:tab/>
          <w:delText>EXCEPT AS EXPRESSLY LIMITED</w:delText>
        </w:r>
        <w:r w:rsidRPr="0093061F" w:rsidDel="005A3B56">
          <w:delText xml:space="preserve">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w:delText>
        </w:r>
        <w:r w:rsidRPr="0093061F" w:rsidDel="005A3B56">
          <w:rPr>
            <w:caps/>
          </w:rPr>
          <w:delText xml:space="preserve">Neither Party is liable to the other for any special, indirect, PUNITIVE, or consequential damages or injury </w:delText>
        </w:r>
        <w:r w:rsidRPr="0093061F" w:rsidDel="005A3B56">
          <w:rPr>
            <w:caps/>
          </w:rPr>
          <w:lastRenderedPageBreak/>
          <w:delText xml:space="preserve">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delText>
        </w:r>
      </w:del>
    </w:p>
    <w:p w14:paraId="37CE88F0" w14:textId="4329B995" w:rsidR="002E7ABF" w:rsidRPr="0093061F" w:rsidDel="005A3B56" w:rsidRDefault="002E7ABF" w:rsidP="002E7ABF">
      <w:pPr>
        <w:widowControl w:val="0"/>
        <w:spacing w:before="120" w:after="120"/>
        <w:ind w:left="720" w:hanging="720"/>
        <w:jc w:val="both"/>
        <w:rPr>
          <w:del w:id="983" w:author="ERCOT" w:date="2025-10-21T20:23:00Z" w16du:dateUtc="2025-10-22T01:23:00Z"/>
        </w:rPr>
      </w:pPr>
      <w:del w:id="984" w:author="ERCOT" w:date="2025-10-21T20:23:00Z" w16du:dateUtc="2025-10-22T01:23:00Z">
        <w:r w:rsidRPr="0093061F" w:rsidDel="005A3B56">
          <w:delText>B.</w:delText>
        </w:r>
        <w:r w:rsidRPr="0093061F" w:rsidDel="005A3B56">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09682BB1" w14:textId="32C173AE" w:rsidR="002E7ABF" w:rsidRPr="0093061F" w:rsidDel="005A3B56" w:rsidRDefault="002E7ABF" w:rsidP="002E7ABF">
      <w:pPr>
        <w:spacing w:before="120" w:after="120"/>
        <w:ind w:left="720" w:hanging="720"/>
        <w:jc w:val="both"/>
        <w:rPr>
          <w:del w:id="985" w:author="ERCOT" w:date="2025-10-21T20:23:00Z" w16du:dateUtc="2025-10-22T01:23:00Z"/>
        </w:rPr>
      </w:pPr>
      <w:del w:id="986" w:author="ERCOT" w:date="2025-10-21T20:23:00Z" w16du:dateUtc="2025-10-22T01:23:00Z">
        <w:r w:rsidRPr="0093061F" w:rsidDel="005A3B56">
          <w:delText>C.</w:delText>
        </w:r>
        <w:r w:rsidRPr="0093061F" w:rsidDel="005A3B56">
          <w:tab/>
          <w:delText xml:space="preserve">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 </w:delText>
        </w:r>
      </w:del>
    </w:p>
    <w:p w14:paraId="7C60EA3B" w14:textId="77777777" w:rsidR="002E7ABF" w:rsidRPr="00157494" w:rsidRDefault="002E7ABF" w:rsidP="002E7ABF">
      <w:pPr>
        <w:spacing w:before="120" w:after="120"/>
        <w:ind w:left="720" w:hanging="720"/>
        <w:jc w:val="both"/>
      </w:pPr>
      <w:r w:rsidRPr="00157494">
        <w:rPr>
          <w:u w:val="single"/>
        </w:rPr>
        <w:t>Section 12.  Dispute Resolution.</w:t>
      </w:r>
    </w:p>
    <w:p w14:paraId="6FE57A04" w14:textId="4118DA24" w:rsidR="001C158E" w:rsidRPr="00157494" w:rsidRDefault="001C158E" w:rsidP="001C158E">
      <w:pPr>
        <w:keepNext/>
        <w:spacing w:before="120" w:after="120"/>
        <w:jc w:val="both"/>
        <w:rPr>
          <w:ins w:id="987" w:author="ERCOT" w:date="2025-10-21T20:23:00Z" w16du:dateUtc="2025-10-22T01:23:00Z"/>
        </w:rPr>
      </w:pPr>
      <w:ins w:id="988" w:author="ERCOT" w:date="2025-10-21T20:23:00Z" w16du:dateUtc="2025-10-22T01:23:00Z">
        <w:r w:rsidRPr="00157494">
          <w:t xml:space="preserve">Section </w:t>
        </w:r>
      </w:ins>
      <w:ins w:id="989" w:author="ERCOT" w:date="2025-11-21T11:15:00Z" w16du:dateUtc="2025-11-21T17:15:00Z">
        <w:r w:rsidR="00157494" w:rsidRPr="00157494">
          <w:t>9, Dispute Resolution,</w:t>
        </w:r>
      </w:ins>
      <w:ins w:id="990" w:author="ERCOT" w:date="2025-10-21T20:23:00Z" w16du:dateUtc="2025-10-22T01:23:00Z">
        <w:r w:rsidRPr="00157494">
          <w:t xml:space="preserve"> of the Standard Form Agreement is hereby incorporated by reference into this Agreement and shall apply to the terms of this Agreement. </w:t>
        </w:r>
      </w:ins>
    </w:p>
    <w:p w14:paraId="2D06DDD5" w14:textId="6596D445" w:rsidR="002E7ABF" w:rsidRPr="0093061F" w:rsidDel="001C158E" w:rsidRDefault="002E7ABF" w:rsidP="002E7ABF">
      <w:pPr>
        <w:spacing w:after="240"/>
        <w:ind w:left="720" w:hanging="720"/>
        <w:jc w:val="both"/>
        <w:rPr>
          <w:del w:id="991" w:author="ERCOT" w:date="2025-10-21T20:25:00Z" w16du:dateUtc="2025-10-22T01:25:00Z"/>
        </w:rPr>
      </w:pPr>
      <w:del w:id="992" w:author="ERCOT" w:date="2025-10-21T20:25:00Z" w16du:dateUtc="2025-10-22T01:25:00Z">
        <w:r w:rsidRPr="00157494" w:rsidDel="001C158E">
          <w:delText>A.</w:delText>
        </w:r>
        <w:r w:rsidRPr="00157494" w:rsidDel="001C158E">
          <w:tab/>
          <w:delText>In the event of a dispute, including a dispute regarding a Default, under this Agreement, Parties to this Agreement</w:delText>
        </w:r>
        <w:r w:rsidRPr="0093061F" w:rsidDel="001C158E">
          <w:delText xml:space="preserve"> shall first attempt resolution of the dispute using the applicable dispute resolution procedures set forth in the ERCOT Protocols. </w:delText>
        </w:r>
      </w:del>
    </w:p>
    <w:p w14:paraId="7B790CB7" w14:textId="665A5413" w:rsidR="002E7ABF" w:rsidRPr="0093061F" w:rsidDel="001C158E" w:rsidRDefault="002E7ABF" w:rsidP="002E7ABF">
      <w:pPr>
        <w:spacing w:after="240"/>
        <w:ind w:left="720" w:hanging="720"/>
        <w:jc w:val="both"/>
        <w:rPr>
          <w:del w:id="993" w:author="ERCOT" w:date="2025-10-21T20:25:00Z" w16du:dateUtc="2025-10-22T01:25:00Z"/>
        </w:rPr>
      </w:pPr>
      <w:del w:id="994" w:author="ERCOT" w:date="2025-10-21T20:25:00Z" w16du:dateUtc="2025-10-22T01:25:00Z">
        <w:r w:rsidRPr="0093061F" w:rsidDel="001C158E">
          <w:delText>B.</w:delText>
        </w:r>
        <w:r w:rsidRPr="0093061F" w:rsidDel="001C158E">
          <w:tab/>
          <w:delText xml:space="preserve">In the event of a dispute, including a dispute regarding a Default, under this Agreement, each Party shall bear its own costs and fees, including, but not limited to attorneys’ fees, court costs, and its share of any mediation or arbitration fees. </w:delText>
        </w:r>
      </w:del>
    </w:p>
    <w:p w14:paraId="6DE9CE9A" w14:textId="77777777" w:rsidR="002E7ABF" w:rsidRPr="00157494" w:rsidRDefault="002E7ABF" w:rsidP="002E7ABF">
      <w:pPr>
        <w:spacing w:before="120" w:after="120"/>
        <w:jc w:val="both"/>
        <w:rPr>
          <w:u w:val="single"/>
        </w:rPr>
      </w:pPr>
      <w:r w:rsidRPr="00157494">
        <w:rPr>
          <w:u w:val="single"/>
        </w:rPr>
        <w:t xml:space="preserve">Section 13.  Miscellaneous. </w:t>
      </w:r>
    </w:p>
    <w:p w14:paraId="18899BD3" w14:textId="168DAC33" w:rsidR="001C158E" w:rsidRPr="00157494" w:rsidRDefault="001C158E" w:rsidP="001C158E">
      <w:pPr>
        <w:spacing w:before="120" w:after="120"/>
        <w:jc w:val="both"/>
        <w:rPr>
          <w:ins w:id="995" w:author="ERCOT" w:date="2025-10-21T20:25:00Z" w16du:dateUtc="2025-10-22T01:25:00Z"/>
        </w:rPr>
      </w:pPr>
      <w:ins w:id="996" w:author="ERCOT" w:date="2025-10-21T20:25:00Z" w16du:dateUtc="2025-10-22T01:25:00Z">
        <w:r w:rsidRPr="00157494">
          <w:t>Section 1</w:t>
        </w:r>
      </w:ins>
      <w:ins w:id="997" w:author="ERCOT" w:date="2025-11-21T11:15:00Z" w16du:dateUtc="2025-11-21T17:15:00Z">
        <w:r w:rsidR="00157494" w:rsidRPr="00157494">
          <w:t>0, Miscellane</w:t>
        </w:r>
      </w:ins>
      <w:ins w:id="998" w:author="ERCOT" w:date="2025-11-21T11:16:00Z" w16du:dateUtc="2025-11-21T17:16:00Z">
        <w:r w:rsidR="00157494" w:rsidRPr="00157494">
          <w:t>ous,</w:t>
        </w:r>
      </w:ins>
      <w:ins w:id="999" w:author="ERCOT" w:date="2025-10-21T20:25:00Z" w16du:dateUtc="2025-10-22T01:25:00Z">
        <w:r w:rsidRPr="00157494">
          <w:t xml:space="preserve"> of the Standard Form Agreement is hereby incorporated by reference into this Agreement and shall apply to the terms of this Agreement. </w:t>
        </w:r>
      </w:ins>
    </w:p>
    <w:p w14:paraId="3DA7C92E" w14:textId="29237CA6" w:rsidR="002E7ABF" w:rsidRPr="0093061F" w:rsidDel="001C158E" w:rsidRDefault="002E7ABF" w:rsidP="002E7ABF">
      <w:pPr>
        <w:ind w:left="720" w:hanging="720"/>
        <w:jc w:val="both"/>
        <w:rPr>
          <w:del w:id="1000" w:author="ERCOT" w:date="2025-10-21T20:26:00Z" w16du:dateUtc="2025-10-22T01:26:00Z"/>
        </w:rPr>
      </w:pPr>
      <w:del w:id="1001" w:author="ERCOT" w:date="2025-10-21T20:26:00Z" w16du:dateUtc="2025-10-22T01:26:00Z">
        <w:r w:rsidRPr="00157494" w:rsidDel="001C158E">
          <w:delText>A.</w:delText>
        </w:r>
        <w:r w:rsidRPr="00157494" w:rsidDel="001C158E">
          <w:tab/>
        </w:r>
        <w:r w:rsidRPr="00157494" w:rsidDel="001C158E">
          <w:rPr>
            <w:u w:val="single"/>
          </w:rPr>
          <w:delText>Choice of Law and Venue.</w:delText>
        </w:r>
        <w:r w:rsidRPr="00157494" w:rsidDel="001C158E">
          <w:delText xml:space="preserve">  Notwithstanding anything to the contrary in this Agreement, this Agreement shall be deemed entered</w:delText>
        </w:r>
        <w:r w:rsidRPr="0093061F" w:rsidDel="001C158E">
          <w:delText xml:space="preserve">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w:delText>
        </w:r>
        <w:r w:rsidRPr="0093061F" w:rsidDel="001C158E">
          <w:rPr>
            <w:i/>
          </w:rPr>
          <w:delText>forum non-conveniens</w:delText>
        </w:r>
        <w:r w:rsidRPr="0093061F" w:rsidDel="001C158E">
          <w:delText xml:space="preserve">, except defenses under Tex. Civ. Prac. &amp; Rem. Code §15.002(b). </w:delText>
        </w:r>
      </w:del>
    </w:p>
    <w:p w14:paraId="68DDBE74" w14:textId="7C222FD8" w:rsidR="002E7ABF" w:rsidRPr="0093061F" w:rsidDel="001C158E" w:rsidRDefault="002E7ABF" w:rsidP="002E7ABF">
      <w:pPr>
        <w:spacing w:before="120" w:after="120" w:line="240" w:lineRule="atLeast"/>
        <w:jc w:val="both"/>
        <w:rPr>
          <w:del w:id="1002" w:author="ERCOT" w:date="2025-10-21T20:26:00Z" w16du:dateUtc="2025-10-22T01:26:00Z"/>
        </w:rPr>
      </w:pPr>
      <w:del w:id="1003" w:author="ERCOT" w:date="2025-10-21T20:26:00Z" w16du:dateUtc="2025-10-22T01:26:00Z">
        <w:r w:rsidRPr="0093061F" w:rsidDel="001C158E">
          <w:delText>B.</w:delText>
        </w:r>
        <w:r w:rsidRPr="0093061F" w:rsidDel="001C158E">
          <w:tab/>
        </w:r>
        <w:r w:rsidRPr="0093061F" w:rsidDel="001C158E">
          <w:rPr>
            <w:u w:val="single"/>
          </w:rPr>
          <w:delText>Assignment.</w:delText>
        </w:r>
        <w:r w:rsidRPr="0093061F" w:rsidDel="001C158E">
          <w:delText xml:space="preserve"> </w:delText>
        </w:r>
      </w:del>
    </w:p>
    <w:p w14:paraId="1DE052B1" w14:textId="35248691" w:rsidR="002E7ABF" w:rsidRPr="0093061F" w:rsidDel="001C158E" w:rsidRDefault="002E7ABF" w:rsidP="002E7ABF">
      <w:pPr>
        <w:spacing w:after="120" w:line="240" w:lineRule="atLeast"/>
        <w:ind w:left="1440" w:hanging="720"/>
        <w:jc w:val="both"/>
        <w:rPr>
          <w:del w:id="1004" w:author="ERCOT" w:date="2025-10-21T20:26:00Z" w16du:dateUtc="2025-10-22T01:26:00Z"/>
        </w:rPr>
      </w:pPr>
      <w:del w:id="1005" w:author="ERCOT" w:date="2025-10-21T20:26:00Z" w16du:dateUtc="2025-10-22T01:26:00Z">
        <w:r w:rsidRPr="0093061F" w:rsidDel="001C158E">
          <w:delText>(1)</w:delText>
        </w:r>
        <w:r w:rsidRPr="0093061F" w:rsidDel="001C158E">
          <w:tab/>
          <w:delText xml:space="preserve">Notwithstanding anything herein to the contrary, a Party shall not assign or otherwise transfer all or any of its rights or obligations under this Agreement without the prior written consent of the other Party, which shall not be unreasonably </w:delText>
        </w:r>
        <w:r w:rsidRPr="0093061F" w:rsidDel="001C158E">
          <w:lastRenderedPageBreak/>
          <w:delText>withheld or delayed, except that a Party may assign or transfer its rights and obligations under this Agreement without the prior written consent of the other Party (</w:delText>
        </w:r>
        <w:r w:rsidRPr="0093061F" w:rsidDel="001C158E">
          <w:rPr>
            <w:snapToGrid w:val="0"/>
          </w:rPr>
          <w:delText>if neither the assigning Party or the assignee is then in Default of any Agreement with ERCOT</w:delText>
        </w:r>
        <w:r w:rsidRPr="0093061F" w:rsidDel="001C158E">
          <w:delText>):</w:delText>
        </w:r>
      </w:del>
    </w:p>
    <w:p w14:paraId="41D10F04" w14:textId="554B3B05"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6" w:author="ERCOT" w:date="2025-10-21T20:26:00Z" w16du:dateUtc="2025-10-22T01:26:00Z"/>
        </w:rPr>
      </w:pPr>
      <w:del w:id="1007" w:author="ERCOT" w:date="2025-10-21T20:26:00Z" w16du:dateUtc="2025-10-22T01:26:00Z">
        <w:r w:rsidRPr="00CE7E2A" w:rsidDel="001C158E">
          <w:delText>(a)</w:delText>
        </w:r>
        <w:r w:rsidRPr="00CE7E2A" w:rsidDel="001C158E">
          <w:tab/>
          <w:delText xml:space="preserve">Where any such assignment or transfer is to an Affiliate of the Party; or </w:delText>
        </w:r>
      </w:del>
    </w:p>
    <w:p w14:paraId="0C39E792" w14:textId="4224208F"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8" w:author="ERCOT" w:date="2025-10-21T20:26:00Z" w16du:dateUtc="2025-10-22T01:26:00Z"/>
        </w:rPr>
      </w:pPr>
      <w:del w:id="1009" w:author="ERCOT" w:date="2025-10-21T20:26:00Z" w16du:dateUtc="2025-10-22T01:26:00Z">
        <w:r w:rsidRPr="00CE7E2A" w:rsidDel="001C158E">
          <w:delText>(b)</w:delText>
        </w:r>
        <w:r w:rsidRPr="00CE7E2A" w:rsidDel="001C158E">
          <w:tab/>
          <w:delText>Where any such assignment or transfer is to a successor to or transferee of the direct or indirect ownership or operation of all or part of the Party, or its Facilities; or</w:delText>
        </w:r>
      </w:del>
    </w:p>
    <w:p w14:paraId="24757AB9" w14:textId="66349790"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10" w:author="ERCOT" w:date="2025-10-21T20:26:00Z" w16du:dateUtc="2025-10-22T01:26:00Z"/>
        </w:rPr>
      </w:pPr>
      <w:del w:id="1011" w:author="ERCOT" w:date="2025-10-21T20:26:00Z" w16du:dateUtc="2025-10-22T01:26:00Z">
        <w:r w:rsidRPr="00CE7E2A" w:rsidDel="001C158E">
          <w:delText>(c)</w:delText>
        </w:r>
        <w:r w:rsidRPr="00CE7E2A" w:rsidDel="001C158E">
          <w:tab/>
          <w:delTex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10(A), and an opportunity for the Financing Person to cure a material breach pursuant to Section 10(A) prior to it becoming a Default. </w:delText>
        </w:r>
      </w:del>
    </w:p>
    <w:p w14:paraId="49F1C4E7" w14:textId="0AA75691" w:rsidR="002E7ABF" w:rsidRPr="0093061F" w:rsidDel="001C158E" w:rsidRDefault="002E7ABF" w:rsidP="002E7ABF">
      <w:pPr>
        <w:spacing w:before="120" w:after="120"/>
        <w:ind w:left="1440" w:hanging="720"/>
        <w:rPr>
          <w:del w:id="1012" w:author="ERCOT" w:date="2025-10-21T20:26:00Z" w16du:dateUtc="2025-10-22T01:26:00Z"/>
          <w:szCs w:val="16"/>
        </w:rPr>
      </w:pPr>
      <w:del w:id="1013" w:author="ERCOT" w:date="2025-10-21T20:26:00Z" w16du:dateUtc="2025-10-22T01:26:00Z">
        <w:r w:rsidRPr="0093061F" w:rsidDel="001C158E">
          <w:rPr>
            <w:szCs w:val="16"/>
          </w:rPr>
          <w:delText>(2)</w:delText>
        </w:r>
        <w:r w:rsidRPr="0093061F" w:rsidDel="001C158E">
          <w:rPr>
            <w:szCs w:val="16"/>
          </w:rPr>
          <w:tab/>
          <w:delTex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delText>
        </w:r>
      </w:del>
    </w:p>
    <w:p w14:paraId="5B1BA683" w14:textId="777C5BC3" w:rsidR="002E7ABF" w:rsidRPr="0093061F" w:rsidDel="001C158E" w:rsidRDefault="002E7ABF" w:rsidP="002E7AB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720" w:hanging="720"/>
        <w:jc w:val="both"/>
        <w:rPr>
          <w:del w:id="1014" w:author="ERCOT" w:date="2025-10-21T20:26:00Z" w16du:dateUtc="2025-10-22T01:26:00Z"/>
        </w:rPr>
      </w:pPr>
      <w:del w:id="1015" w:author="ERCOT" w:date="2025-10-21T20:26:00Z" w16du:dateUtc="2025-10-22T01:26:00Z">
        <w:r w:rsidRPr="0093061F" w:rsidDel="001C158E">
          <w:delText>C.</w:delText>
        </w:r>
        <w:r w:rsidRPr="0093061F" w:rsidDel="001C158E">
          <w:tab/>
        </w:r>
        <w:r w:rsidRPr="0093061F" w:rsidDel="001C158E">
          <w:rPr>
            <w:u w:val="single"/>
          </w:rPr>
          <w:delText>No Third Party Beneficiary.</w:delText>
        </w:r>
        <w:r w:rsidRPr="0093061F" w:rsidDel="001C158E">
          <w:delText xml:space="preserve">  Except with respect to the rights of the Fina</w:delText>
        </w:r>
        <w:r w:rsidDel="001C158E">
          <w:delText>ncing Persons in Section 13(B)(1</w:delText>
        </w:r>
        <w:r w:rsidRPr="0093061F" w:rsidDel="001C158E">
          <w:delText xml:space="preserve">),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w:delText>
        </w:r>
        <w:r w:rsidDel="001C158E">
          <w:delText xml:space="preserve"> </w:delText>
        </w:r>
        <w:r w:rsidRPr="0093061F" w:rsidDel="001C158E">
          <w:delText>Nothing in this Agreement shall create a contractual relationship between one Party and the customers of the other Party, nor shall it create a duty of any kind to such customers.</w:delText>
        </w:r>
      </w:del>
    </w:p>
    <w:p w14:paraId="4ECFCC33" w14:textId="43B8DE9C" w:rsidR="002E7ABF" w:rsidRPr="0093061F" w:rsidDel="001C158E" w:rsidRDefault="002E7ABF" w:rsidP="002E7ABF">
      <w:pPr>
        <w:spacing w:before="120" w:after="120"/>
        <w:ind w:left="720" w:hanging="720"/>
        <w:jc w:val="both"/>
        <w:rPr>
          <w:del w:id="1016" w:author="ERCOT" w:date="2025-10-21T20:26:00Z" w16du:dateUtc="2025-10-22T01:26:00Z"/>
        </w:rPr>
      </w:pPr>
      <w:del w:id="1017" w:author="ERCOT" w:date="2025-10-21T20:26:00Z" w16du:dateUtc="2025-10-22T01:26:00Z">
        <w:r w:rsidRPr="0093061F" w:rsidDel="001C158E">
          <w:delText>D.</w:delText>
        </w:r>
        <w:r w:rsidRPr="0093061F" w:rsidDel="001C158E">
          <w:tab/>
        </w:r>
        <w:r w:rsidRPr="0093061F" w:rsidDel="001C158E">
          <w:rPr>
            <w:u w:val="single"/>
          </w:rPr>
          <w:delText>No Waiver.</w:delText>
        </w:r>
        <w:r w:rsidRPr="0093061F" w:rsidDel="001C158E">
          <w:delTex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w:delText>
        </w:r>
        <w:r w:rsidRPr="0093061F" w:rsidDel="001C158E">
          <w:lastRenderedPageBreak/>
          <w:delText>exercise of such right. Each Party shall be entitled to enforce the other Party’s covenants and promises contained herein, notwithstanding the existence of any claim or cause of action against the enforcing Party under this Agreement or otherwise.</w:delText>
        </w:r>
      </w:del>
    </w:p>
    <w:p w14:paraId="14D9ADDA" w14:textId="3DF36589" w:rsidR="002E7ABF" w:rsidRPr="0093061F" w:rsidDel="001C158E" w:rsidRDefault="002E7ABF" w:rsidP="002E7ABF">
      <w:pPr>
        <w:tabs>
          <w:tab w:val="left" w:pos="720"/>
        </w:tabs>
        <w:spacing w:before="120" w:after="120"/>
        <w:ind w:left="720" w:hanging="720"/>
        <w:jc w:val="both"/>
        <w:outlineLvl w:val="0"/>
        <w:rPr>
          <w:del w:id="1018" w:author="ERCOT" w:date="2025-10-21T20:26:00Z" w16du:dateUtc="2025-10-22T01:26:00Z"/>
        </w:rPr>
      </w:pPr>
      <w:del w:id="1019" w:author="ERCOT" w:date="2025-10-21T20:26:00Z" w16du:dateUtc="2025-10-22T01:26:00Z">
        <w:r w:rsidRPr="0093061F" w:rsidDel="001C158E">
          <w:delText>E.</w:delText>
        </w:r>
        <w:r w:rsidRPr="0093061F" w:rsidDel="001C158E">
          <w:tab/>
        </w:r>
        <w:r w:rsidRPr="0093061F" w:rsidDel="001C158E">
          <w:rPr>
            <w:u w:val="single"/>
          </w:rPr>
          <w:delText>Headings.</w:delText>
        </w:r>
        <w:r w:rsidRPr="0093061F" w:rsidDel="001C158E">
          <w:delText xml:space="preserve"> Titles and headings of paragraphs and sections within this Agreement are provided merely for convenience and shall not be used or relied upon in construing this Agreement or the Parties’ intentions with respect thereto.</w:delText>
        </w:r>
      </w:del>
    </w:p>
    <w:p w14:paraId="7DEF3831" w14:textId="74B14A78" w:rsidR="002E7ABF" w:rsidRPr="0093061F" w:rsidDel="001C158E" w:rsidRDefault="002E7ABF" w:rsidP="002E7ABF">
      <w:pPr>
        <w:tabs>
          <w:tab w:val="left" w:pos="720"/>
        </w:tabs>
        <w:spacing w:before="120" w:after="120"/>
        <w:ind w:left="720" w:hanging="720"/>
        <w:jc w:val="both"/>
        <w:outlineLvl w:val="0"/>
        <w:rPr>
          <w:del w:id="1020" w:author="ERCOT" w:date="2025-10-21T20:26:00Z" w16du:dateUtc="2025-10-22T01:26:00Z"/>
        </w:rPr>
      </w:pPr>
      <w:del w:id="1021" w:author="ERCOT" w:date="2025-10-21T20:26:00Z" w16du:dateUtc="2025-10-22T01:26:00Z">
        <w:r w:rsidRPr="0093061F" w:rsidDel="001C158E">
          <w:delText>F.</w:delText>
        </w:r>
        <w:r w:rsidRPr="0093061F" w:rsidDel="001C158E">
          <w:tab/>
        </w:r>
        <w:r w:rsidRPr="0093061F" w:rsidDel="001C158E">
          <w:rPr>
            <w:u w:val="single"/>
          </w:rPr>
          <w:delText>Severability.</w:delText>
        </w:r>
        <w:r w:rsidRPr="0093061F" w:rsidDel="001C158E">
          <w:delTex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delText>
        </w:r>
      </w:del>
    </w:p>
    <w:p w14:paraId="5D4BB240" w14:textId="3EA3EC83" w:rsidR="002E7ABF" w:rsidRPr="0093061F" w:rsidDel="001C158E" w:rsidRDefault="002E7ABF" w:rsidP="002E7ABF">
      <w:pPr>
        <w:spacing w:before="120" w:after="120"/>
        <w:ind w:left="720" w:hanging="720"/>
        <w:jc w:val="both"/>
        <w:rPr>
          <w:del w:id="1022" w:author="ERCOT" w:date="2025-10-21T20:26:00Z" w16du:dateUtc="2025-10-22T01:26:00Z"/>
        </w:rPr>
      </w:pPr>
      <w:del w:id="1023" w:author="ERCOT" w:date="2025-10-21T20:26:00Z" w16du:dateUtc="2025-10-22T01:26:00Z">
        <w:r w:rsidRPr="0093061F" w:rsidDel="001C158E">
          <w:delText>G.</w:delText>
        </w:r>
        <w:r w:rsidRPr="0093061F" w:rsidDel="001C158E">
          <w:tab/>
        </w:r>
        <w:r w:rsidRPr="0093061F" w:rsidDel="001C158E">
          <w:rPr>
            <w:u w:val="single"/>
          </w:rPr>
          <w:delText>Entire Agreement.</w:delText>
        </w:r>
        <w:r w:rsidRPr="0093061F" w:rsidDel="001C158E">
          <w:delTex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delText>
        </w:r>
      </w:del>
    </w:p>
    <w:p w14:paraId="3C02243B" w14:textId="7D0C8BC3" w:rsidR="002E7ABF" w:rsidRPr="0093061F" w:rsidDel="001C158E" w:rsidRDefault="002E7ABF" w:rsidP="002E7ABF">
      <w:pPr>
        <w:spacing w:before="120" w:after="120"/>
        <w:ind w:left="720" w:hanging="720"/>
        <w:jc w:val="both"/>
        <w:rPr>
          <w:del w:id="1024" w:author="ERCOT" w:date="2025-10-21T20:26:00Z" w16du:dateUtc="2025-10-22T01:26:00Z"/>
        </w:rPr>
      </w:pPr>
      <w:del w:id="1025" w:author="ERCOT" w:date="2025-10-21T20:26:00Z" w16du:dateUtc="2025-10-22T01:26:00Z">
        <w:r w:rsidRPr="0093061F" w:rsidDel="001C158E">
          <w:delText>H.</w:delText>
        </w:r>
        <w:r w:rsidRPr="0093061F" w:rsidDel="001C158E">
          <w:tab/>
        </w:r>
        <w:r w:rsidRPr="0093061F" w:rsidDel="001C158E">
          <w:rPr>
            <w:u w:val="single"/>
          </w:rPr>
          <w:delText>Amendment.</w:delText>
        </w:r>
        <w:r w:rsidRPr="0093061F" w:rsidDel="001C158E">
          <w:delTex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delText>
        </w:r>
      </w:del>
    </w:p>
    <w:p w14:paraId="3934C340" w14:textId="4EBF0FD6" w:rsidR="002E7ABF" w:rsidRPr="0093061F" w:rsidDel="001C158E" w:rsidRDefault="002E7ABF" w:rsidP="002E7ABF">
      <w:pPr>
        <w:keepNext/>
        <w:spacing w:before="120" w:after="120"/>
        <w:ind w:left="720" w:hanging="720"/>
        <w:jc w:val="both"/>
        <w:outlineLvl w:val="0"/>
        <w:rPr>
          <w:del w:id="1026" w:author="ERCOT" w:date="2025-10-21T20:26:00Z" w16du:dateUtc="2025-10-22T01:26:00Z"/>
        </w:rPr>
      </w:pPr>
      <w:del w:id="1027" w:author="ERCOT" w:date="2025-10-21T20:26:00Z" w16du:dateUtc="2025-10-22T01:26:00Z">
        <w:r w:rsidRPr="0093061F" w:rsidDel="001C158E">
          <w:delText>I.</w:delText>
        </w:r>
        <w:r w:rsidRPr="0093061F" w:rsidDel="001C158E">
          <w:tab/>
        </w:r>
        <w:r w:rsidRPr="0093061F" w:rsidDel="001C158E">
          <w:rPr>
            <w:u w:val="single"/>
          </w:rPr>
          <w:delText>ERCOT’s Right to Audit Participant.</w:delText>
        </w:r>
        <w:r w:rsidRPr="0093061F" w:rsidDel="001C158E">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38334398" w14:textId="2B9ECFB1" w:rsidR="002E7ABF" w:rsidRPr="0093061F" w:rsidDel="001C158E" w:rsidRDefault="002E7ABF" w:rsidP="002E7ABF">
      <w:pPr>
        <w:spacing w:before="120" w:after="120"/>
        <w:ind w:left="720" w:hanging="720"/>
        <w:jc w:val="both"/>
        <w:rPr>
          <w:del w:id="1028" w:author="ERCOT" w:date="2025-10-21T20:26:00Z" w16du:dateUtc="2025-10-22T01:26:00Z"/>
        </w:rPr>
      </w:pPr>
      <w:del w:id="1029" w:author="ERCOT" w:date="2025-10-21T20:26:00Z" w16du:dateUtc="2025-10-22T01:26:00Z">
        <w:r w:rsidRPr="0093061F" w:rsidDel="001C158E">
          <w:delText>J.</w:delText>
        </w:r>
        <w:r w:rsidRPr="0093061F" w:rsidDel="001C158E">
          <w:tab/>
        </w:r>
        <w:r w:rsidRPr="0093061F" w:rsidDel="001C158E">
          <w:rPr>
            <w:u w:val="single"/>
          </w:rPr>
          <w:delText>Participant’s Right to Audit ERCOT.</w:delText>
        </w:r>
        <w:r w:rsidRPr="0093061F" w:rsidDel="001C158E">
          <w:delText xml:space="preserve">  Participant’s right to data and audit of ERCOT shall be as described in the ERCOT Protocols and shall not exceed the rights described in the ERCOT Protocols. </w:delText>
        </w:r>
      </w:del>
    </w:p>
    <w:p w14:paraId="21B4F3CA" w14:textId="62A7853B" w:rsidR="002E7ABF" w:rsidRPr="0093061F" w:rsidDel="001C158E" w:rsidRDefault="002E7ABF" w:rsidP="002E7ABF">
      <w:pPr>
        <w:spacing w:before="120" w:after="120"/>
        <w:ind w:left="720" w:hanging="720"/>
        <w:rPr>
          <w:del w:id="1030" w:author="ERCOT" w:date="2025-10-21T20:26:00Z" w16du:dateUtc="2025-10-22T01:26:00Z"/>
        </w:rPr>
      </w:pPr>
      <w:del w:id="1031" w:author="ERCOT" w:date="2025-10-21T20:26:00Z" w16du:dateUtc="2025-10-22T01:26:00Z">
        <w:r w:rsidRPr="0093061F" w:rsidDel="001C158E">
          <w:lastRenderedPageBreak/>
          <w:delText>K.</w:delText>
        </w:r>
        <w:r w:rsidRPr="0093061F" w:rsidDel="001C158E">
          <w:tab/>
        </w:r>
        <w:r w:rsidRPr="0093061F" w:rsidDel="001C158E">
          <w:rPr>
            <w:u w:val="single"/>
          </w:rPr>
          <w:delText>Further Assurances.</w:delText>
        </w:r>
        <w:r w:rsidRPr="0093061F" w:rsidDel="001C158E">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35F9507E" w14:textId="3A952538" w:rsidR="002E7ABF" w:rsidRPr="0093061F" w:rsidDel="001C158E" w:rsidRDefault="002E7ABF" w:rsidP="002E7ABF">
      <w:pPr>
        <w:keepNext/>
        <w:spacing w:before="120" w:after="120"/>
        <w:ind w:left="720" w:hanging="720"/>
        <w:jc w:val="both"/>
        <w:rPr>
          <w:del w:id="1032" w:author="ERCOT" w:date="2025-10-21T20:26:00Z" w16du:dateUtc="2025-10-22T01:26:00Z"/>
        </w:rPr>
      </w:pPr>
      <w:del w:id="1033" w:author="ERCOT" w:date="2025-10-21T20:26:00Z" w16du:dateUtc="2025-10-22T01:26:00Z">
        <w:r w:rsidRPr="0093061F" w:rsidDel="001C158E">
          <w:delText>L.</w:delText>
        </w:r>
        <w:r w:rsidRPr="0093061F" w:rsidDel="001C158E">
          <w:tab/>
        </w:r>
        <w:r w:rsidRPr="0093061F" w:rsidDel="001C158E">
          <w:rPr>
            <w:u w:val="single"/>
          </w:rPr>
          <w:delText>Conflicts.</w:delText>
        </w:r>
        <w:r w:rsidRPr="0093061F" w:rsidDel="001C158E">
          <w:delTex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delText>
        </w:r>
      </w:del>
    </w:p>
    <w:p w14:paraId="3891CFE2" w14:textId="36039080" w:rsidR="002E7ABF" w:rsidRPr="0093061F" w:rsidDel="001C158E" w:rsidRDefault="002E7ABF" w:rsidP="002E7ABF">
      <w:pPr>
        <w:spacing w:before="120" w:after="120"/>
        <w:ind w:left="720" w:hanging="720"/>
        <w:jc w:val="both"/>
        <w:rPr>
          <w:del w:id="1034" w:author="ERCOT" w:date="2025-10-21T20:26:00Z" w16du:dateUtc="2025-10-22T01:26:00Z"/>
        </w:rPr>
      </w:pPr>
      <w:del w:id="1035" w:author="ERCOT" w:date="2025-10-21T20:26:00Z" w16du:dateUtc="2025-10-22T01:26:00Z">
        <w:r w:rsidRPr="0093061F" w:rsidDel="001C158E">
          <w:delText>M.</w:delText>
        </w:r>
        <w:r w:rsidRPr="0093061F" w:rsidDel="001C158E">
          <w:tab/>
        </w:r>
        <w:r w:rsidRPr="0093061F" w:rsidDel="001C158E">
          <w:rPr>
            <w:u w:val="single"/>
          </w:rPr>
          <w:delText>No Partnership.</w:delText>
        </w:r>
        <w:r w:rsidRPr="0093061F" w:rsidDel="001C158E">
          <w:delTex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delText>
        </w:r>
      </w:del>
    </w:p>
    <w:p w14:paraId="4CE0F056" w14:textId="640436CE" w:rsidR="002E7ABF" w:rsidRPr="0093061F" w:rsidDel="001C158E" w:rsidRDefault="002E7ABF" w:rsidP="002E7ABF">
      <w:pPr>
        <w:spacing w:before="120" w:after="120"/>
        <w:ind w:left="720" w:hanging="720"/>
        <w:jc w:val="both"/>
        <w:rPr>
          <w:del w:id="1036" w:author="ERCOT" w:date="2025-10-21T20:26:00Z" w16du:dateUtc="2025-10-22T01:26:00Z"/>
        </w:rPr>
      </w:pPr>
      <w:del w:id="1037" w:author="ERCOT" w:date="2025-10-21T20:26:00Z" w16du:dateUtc="2025-10-22T01:26:00Z">
        <w:r w:rsidRPr="0093061F" w:rsidDel="001C158E">
          <w:delText>N.</w:delText>
        </w:r>
        <w:r w:rsidRPr="0093061F" w:rsidDel="001C158E">
          <w:tab/>
        </w:r>
        <w:r w:rsidRPr="0093061F" w:rsidDel="001C158E">
          <w:rPr>
            <w:u w:val="single"/>
          </w:rPr>
          <w:delText>Construction.</w:delText>
        </w:r>
        <w:r w:rsidRPr="0093061F" w:rsidDel="001C158E">
          <w:delText xml:space="preserve"> In this Agreement, the following rules of construction apply, unless expressly provided otherwise or unless the context clearly requires otherwise:</w:delText>
        </w:r>
      </w:del>
    </w:p>
    <w:p w14:paraId="6C70E7E9" w14:textId="10B76870" w:rsidR="002E7ABF" w:rsidRPr="0093061F" w:rsidDel="001C158E" w:rsidRDefault="002E7ABF" w:rsidP="002E7ABF">
      <w:pPr>
        <w:spacing w:before="100" w:beforeAutospacing="1" w:after="100" w:afterAutospacing="1"/>
        <w:ind w:left="1440" w:hanging="720"/>
        <w:jc w:val="both"/>
        <w:outlineLvl w:val="2"/>
        <w:rPr>
          <w:del w:id="1038" w:author="ERCOT" w:date="2025-10-21T20:26:00Z" w16du:dateUtc="2025-10-22T01:26:00Z"/>
        </w:rPr>
      </w:pPr>
      <w:del w:id="1039" w:author="ERCOT" w:date="2025-10-21T20:26:00Z" w16du:dateUtc="2025-10-22T01:26:00Z">
        <w:r w:rsidRPr="0093061F" w:rsidDel="001C158E">
          <w:delText>(1)</w:delText>
        </w:r>
        <w:r w:rsidRPr="0093061F" w:rsidDel="001C158E">
          <w:tab/>
          <w:delText>The singular includes the plural, and the plural includes the singular.</w:delText>
        </w:r>
      </w:del>
    </w:p>
    <w:p w14:paraId="427DB939" w14:textId="672E3DDE" w:rsidR="002E7ABF" w:rsidRPr="0093061F" w:rsidDel="001C158E" w:rsidRDefault="002E7ABF" w:rsidP="002E7ABF">
      <w:pPr>
        <w:spacing w:before="100" w:beforeAutospacing="1" w:after="100" w:afterAutospacing="1"/>
        <w:ind w:left="1440" w:hanging="720"/>
        <w:jc w:val="both"/>
        <w:rPr>
          <w:del w:id="1040" w:author="ERCOT" w:date="2025-10-21T20:26:00Z" w16du:dateUtc="2025-10-22T01:26:00Z"/>
        </w:rPr>
      </w:pPr>
      <w:del w:id="1041" w:author="ERCOT" w:date="2025-10-21T20:26:00Z" w16du:dateUtc="2025-10-22T01:26:00Z">
        <w:r w:rsidRPr="0093061F" w:rsidDel="001C158E">
          <w:delText>(2)</w:delText>
        </w:r>
        <w:r w:rsidRPr="0093061F" w:rsidDel="001C158E">
          <w:tab/>
          <w:delText>The present tense includes the future tense, and the future tense includes the present tense.</w:delText>
        </w:r>
      </w:del>
    </w:p>
    <w:p w14:paraId="6C37A8FB" w14:textId="74085BCA" w:rsidR="002E7ABF" w:rsidRPr="0093061F" w:rsidDel="001C158E" w:rsidRDefault="002E7ABF" w:rsidP="002E7ABF">
      <w:pPr>
        <w:spacing w:before="100" w:beforeAutospacing="1" w:after="100" w:afterAutospacing="1"/>
        <w:ind w:left="720"/>
        <w:jc w:val="both"/>
        <w:rPr>
          <w:del w:id="1042" w:author="ERCOT" w:date="2025-10-21T20:26:00Z" w16du:dateUtc="2025-10-22T01:26:00Z"/>
        </w:rPr>
      </w:pPr>
      <w:del w:id="1043" w:author="ERCOT" w:date="2025-10-21T20:26:00Z" w16du:dateUtc="2025-10-22T01:26:00Z">
        <w:r w:rsidRPr="0093061F" w:rsidDel="001C158E">
          <w:delText>(3)</w:delText>
        </w:r>
        <w:r w:rsidRPr="0093061F" w:rsidDel="001C158E">
          <w:tab/>
          <w:delText>Words importing any gender include the other gender.</w:delText>
        </w:r>
      </w:del>
    </w:p>
    <w:p w14:paraId="2E5A86E4" w14:textId="7FB65508" w:rsidR="002E7ABF" w:rsidRPr="0093061F" w:rsidDel="001C158E" w:rsidRDefault="002E7ABF" w:rsidP="002E7ABF">
      <w:pPr>
        <w:spacing w:before="100" w:beforeAutospacing="1" w:after="100" w:afterAutospacing="1"/>
        <w:ind w:left="720"/>
        <w:jc w:val="both"/>
        <w:rPr>
          <w:del w:id="1044" w:author="ERCOT" w:date="2025-10-21T20:26:00Z" w16du:dateUtc="2025-10-22T01:26:00Z"/>
        </w:rPr>
      </w:pPr>
      <w:del w:id="1045" w:author="ERCOT" w:date="2025-10-21T20:26:00Z" w16du:dateUtc="2025-10-22T01:26:00Z">
        <w:r w:rsidRPr="0093061F" w:rsidDel="001C158E">
          <w:delText>(4)</w:delText>
        </w:r>
        <w:r w:rsidRPr="0093061F" w:rsidDel="001C158E">
          <w:tab/>
          <w:delText>The word “shall” denotes a duty.</w:delText>
        </w:r>
      </w:del>
    </w:p>
    <w:p w14:paraId="61F5AD45" w14:textId="10E90F77" w:rsidR="002E7ABF" w:rsidRPr="0093061F" w:rsidDel="001C158E" w:rsidRDefault="002E7ABF" w:rsidP="002E7ABF">
      <w:pPr>
        <w:spacing w:before="100" w:beforeAutospacing="1" w:after="100" w:afterAutospacing="1"/>
        <w:ind w:left="720"/>
        <w:jc w:val="both"/>
        <w:rPr>
          <w:del w:id="1046" w:author="ERCOT" w:date="2025-10-21T20:26:00Z" w16du:dateUtc="2025-10-22T01:26:00Z"/>
        </w:rPr>
      </w:pPr>
      <w:del w:id="1047" w:author="ERCOT" w:date="2025-10-21T20:26:00Z" w16du:dateUtc="2025-10-22T01:26:00Z">
        <w:r w:rsidRPr="0093061F" w:rsidDel="001C158E">
          <w:delText>(5)</w:delText>
        </w:r>
        <w:r w:rsidRPr="0093061F" w:rsidDel="001C158E">
          <w:tab/>
          <w:delText>The word “must” denotes a condition precedent or subsequent.</w:delText>
        </w:r>
      </w:del>
    </w:p>
    <w:p w14:paraId="2905251B" w14:textId="58030FF0" w:rsidR="002E7ABF" w:rsidRPr="0093061F" w:rsidDel="001C158E" w:rsidRDefault="002E7ABF" w:rsidP="002E7ABF">
      <w:pPr>
        <w:spacing w:before="100" w:beforeAutospacing="1" w:after="100" w:afterAutospacing="1"/>
        <w:ind w:left="720"/>
        <w:jc w:val="both"/>
        <w:rPr>
          <w:del w:id="1048" w:author="ERCOT" w:date="2025-10-21T20:26:00Z" w16du:dateUtc="2025-10-22T01:26:00Z"/>
        </w:rPr>
      </w:pPr>
      <w:del w:id="1049" w:author="ERCOT" w:date="2025-10-21T20:26:00Z" w16du:dateUtc="2025-10-22T01:26:00Z">
        <w:r w:rsidRPr="0093061F" w:rsidDel="001C158E">
          <w:delText>(6)</w:delText>
        </w:r>
        <w:r w:rsidRPr="0093061F" w:rsidDel="001C158E">
          <w:tab/>
          <w:delText>The word “may” denotes a privilege or discretionary power.</w:delText>
        </w:r>
      </w:del>
    </w:p>
    <w:p w14:paraId="456D4C02" w14:textId="08873D83" w:rsidR="002E7ABF" w:rsidRPr="0093061F" w:rsidDel="001C158E" w:rsidRDefault="002E7ABF" w:rsidP="002E7ABF">
      <w:pPr>
        <w:spacing w:before="100" w:beforeAutospacing="1" w:after="100" w:afterAutospacing="1"/>
        <w:ind w:left="720"/>
        <w:jc w:val="both"/>
        <w:rPr>
          <w:del w:id="1050" w:author="ERCOT" w:date="2025-10-21T20:26:00Z" w16du:dateUtc="2025-10-22T01:26:00Z"/>
        </w:rPr>
      </w:pPr>
      <w:del w:id="1051" w:author="ERCOT" w:date="2025-10-21T20:26:00Z" w16du:dateUtc="2025-10-22T01:26:00Z">
        <w:r w:rsidRPr="0093061F" w:rsidDel="001C158E">
          <w:delText>(7)</w:delText>
        </w:r>
        <w:r w:rsidRPr="0093061F" w:rsidDel="001C158E">
          <w:tab/>
          <w:delText>The phrase “may not” denotes a prohibition.</w:delText>
        </w:r>
      </w:del>
    </w:p>
    <w:p w14:paraId="0D09C258" w14:textId="474F7D77" w:rsidR="002E7ABF" w:rsidRPr="0093061F" w:rsidDel="001C158E" w:rsidRDefault="002E7ABF" w:rsidP="002E7ABF">
      <w:pPr>
        <w:spacing w:before="100" w:beforeAutospacing="1" w:after="100" w:afterAutospacing="1"/>
        <w:ind w:left="1440" w:hanging="720"/>
        <w:jc w:val="both"/>
        <w:rPr>
          <w:del w:id="1052" w:author="ERCOT" w:date="2025-10-21T20:26:00Z" w16du:dateUtc="2025-10-22T01:26:00Z"/>
        </w:rPr>
      </w:pPr>
      <w:del w:id="1053" w:author="ERCOT" w:date="2025-10-21T20:26:00Z" w16du:dateUtc="2025-10-22T01:26:00Z">
        <w:r w:rsidRPr="0093061F" w:rsidDel="001C158E">
          <w:delText>(8)</w:delText>
        </w:r>
        <w:r w:rsidRPr="0093061F" w:rsidDel="001C158E">
          <w:tab/>
          <w:delText>References to statutes, tariffs, regulations or ERCOT Protocols include all provisions consolidating, amending, or replacing the statutes, tariffs, regulations or ERCOT Protocols referred to.</w:delText>
        </w:r>
      </w:del>
    </w:p>
    <w:p w14:paraId="4A7166BC" w14:textId="4F8D24E2" w:rsidR="002E7ABF" w:rsidRPr="0093061F" w:rsidDel="001C158E" w:rsidRDefault="002E7ABF" w:rsidP="002E7ABF">
      <w:pPr>
        <w:spacing w:before="100" w:beforeAutospacing="1" w:after="100" w:afterAutospacing="1"/>
        <w:ind w:left="1440" w:hanging="720"/>
        <w:jc w:val="both"/>
        <w:rPr>
          <w:del w:id="1054" w:author="ERCOT" w:date="2025-10-21T20:26:00Z" w16du:dateUtc="2025-10-22T01:26:00Z"/>
        </w:rPr>
      </w:pPr>
      <w:del w:id="1055" w:author="ERCOT" w:date="2025-10-21T20:26:00Z" w16du:dateUtc="2025-10-22T01:26:00Z">
        <w:r w:rsidRPr="0093061F" w:rsidDel="001C158E">
          <w:delText>(9)</w:delText>
        </w:r>
        <w:r w:rsidRPr="0093061F" w:rsidDel="001C158E">
          <w:tab/>
          <w:delText>References to “writing” include printing, typing, lithography, and other means of reproducing words in a tangible visible form.</w:delText>
        </w:r>
      </w:del>
    </w:p>
    <w:p w14:paraId="7B7F200C" w14:textId="74CCC618" w:rsidR="002E7ABF" w:rsidRPr="0093061F" w:rsidDel="001C158E" w:rsidRDefault="002E7ABF" w:rsidP="002E7ABF">
      <w:pPr>
        <w:spacing w:before="100" w:beforeAutospacing="1" w:after="100" w:afterAutospacing="1"/>
        <w:ind w:left="1440" w:hanging="720"/>
        <w:jc w:val="both"/>
        <w:rPr>
          <w:del w:id="1056" w:author="ERCOT" w:date="2025-10-21T20:26:00Z" w16du:dateUtc="2025-10-22T01:26:00Z"/>
        </w:rPr>
      </w:pPr>
      <w:del w:id="1057" w:author="ERCOT" w:date="2025-10-21T20:26:00Z" w16du:dateUtc="2025-10-22T01:26:00Z">
        <w:r w:rsidRPr="0093061F" w:rsidDel="001C158E">
          <w:lastRenderedPageBreak/>
          <w:delText>(10)</w:delText>
        </w:r>
        <w:r w:rsidRPr="0093061F" w:rsidDel="001C158E">
          <w:tab/>
          <w:delText>The words “including,” “includes,” and “include” are deemed to be followed by the words “without limitation.”</w:delText>
        </w:r>
      </w:del>
    </w:p>
    <w:p w14:paraId="56FD5FD3" w14:textId="6ED8784F" w:rsidR="002E7ABF" w:rsidRPr="0093061F" w:rsidDel="001C158E" w:rsidRDefault="002E7ABF" w:rsidP="002E7ABF">
      <w:pPr>
        <w:spacing w:before="100" w:beforeAutospacing="1" w:after="100" w:afterAutospacing="1"/>
        <w:ind w:left="1440" w:hanging="720"/>
        <w:jc w:val="both"/>
        <w:rPr>
          <w:del w:id="1058" w:author="ERCOT" w:date="2025-10-21T20:26:00Z" w16du:dateUtc="2025-10-22T01:26:00Z"/>
        </w:rPr>
      </w:pPr>
      <w:del w:id="1059" w:author="ERCOT" w:date="2025-10-21T20:26:00Z" w16du:dateUtc="2025-10-22T01:26:00Z">
        <w:r w:rsidRPr="0093061F" w:rsidDel="001C158E">
          <w:delText>(11)</w:delText>
        </w:r>
        <w:r w:rsidRPr="0093061F" w:rsidDel="001C158E">
          <w:tab/>
          <w:delText>Any reference to a day, week, month or year is to a calendar day, week, month, or year unless otherwise indicated.</w:delText>
        </w:r>
      </w:del>
    </w:p>
    <w:p w14:paraId="5151F80B" w14:textId="018C56A1" w:rsidR="002E7ABF" w:rsidRPr="0093061F" w:rsidDel="001C158E" w:rsidRDefault="002E7ABF" w:rsidP="002E7ABF">
      <w:pPr>
        <w:spacing w:before="100" w:beforeAutospacing="1" w:after="100" w:afterAutospacing="1"/>
        <w:ind w:left="1440" w:hanging="720"/>
        <w:jc w:val="both"/>
        <w:rPr>
          <w:del w:id="1060" w:author="ERCOT" w:date="2025-10-21T20:26:00Z" w16du:dateUtc="2025-10-22T01:26:00Z"/>
        </w:rPr>
      </w:pPr>
      <w:del w:id="1061" w:author="ERCOT" w:date="2025-10-21T20:26:00Z" w16du:dateUtc="2025-10-22T01:26:00Z">
        <w:r w:rsidRPr="0093061F" w:rsidDel="001C158E">
          <w:delText>(12)</w:delText>
        </w:r>
        <w:r w:rsidRPr="0093061F" w:rsidDel="001C158E">
          <w:tab/>
          <w:delText>References to articles, Sections (or subdivisions of Sections), exhibits, annexes, or schedules are to this Agreement, unless expressly stated otherwise.</w:delText>
        </w:r>
      </w:del>
    </w:p>
    <w:p w14:paraId="50A5A865" w14:textId="7FE40F90" w:rsidR="002E7ABF" w:rsidRPr="0093061F" w:rsidDel="001C158E" w:rsidRDefault="002E7ABF" w:rsidP="002E7ABF">
      <w:pPr>
        <w:spacing w:before="100" w:beforeAutospacing="1" w:after="100" w:afterAutospacing="1"/>
        <w:ind w:left="1440" w:hanging="720"/>
        <w:jc w:val="both"/>
        <w:rPr>
          <w:del w:id="1062" w:author="ERCOT" w:date="2025-10-21T20:26:00Z" w16du:dateUtc="2025-10-22T01:26:00Z"/>
        </w:rPr>
      </w:pPr>
      <w:del w:id="1063" w:author="ERCOT" w:date="2025-10-21T20:26:00Z" w16du:dateUtc="2025-10-22T01:26:00Z">
        <w:r w:rsidRPr="0093061F" w:rsidDel="001C158E">
          <w:delText>(13)</w:delText>
        </w:r>
        <w:r w:rsidRPr="0093061F" w:rsidDel="001C158E">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7E3A01D4" w14:textId="6B36068A" w:rsidR="002E7ABF" w:rsidRPr="0093061F" w:rsidDel="001C158E" w:rsidRDefault="002E7ABF" w:rsidP="002E7ABF">
      <w:pPr>
        <w:spacing w:before="120" w:after="120"/>
        <w:ind w:left="1440" w:hanging="720"/>
        <w:jc w:val="both"/>
        <w:rPr>
          <w:del w:id="1064" w:author="ERCOT" w:date="2025-10-21T20:26:00Z" w16du:dateUtc="2025-10-22T01:26:00Z"/>
        </w:rPr>
      </w:pPr>
      <w:del w:id="1065" w:author="ERCOT" w:date="2025-10-21T20:26:00Z" w16du:dateUtc="2025-10-22T01:26:00Z">
        <w:r w:rsidRPr="0093061F" w:rsidDel="001C158E">
          <w:delText>(14)</w:delText>
        </w:r>
        <w:r w:rsidRPr="0093061F" w:rsidDel="001C158E">
          <w:tab/>
          <w:delText>References to persons or entities include their respective successors and permitted assigns and, for governmental entities, entities succeeding to their respective functions and capacities.</w:delText>
        </w:r>
      </w:del>
    </w:p>
    <w:p w14:paraId="12652BBD" w14:textId="12A5D1D9" w:rsidR="002E7ABF" w:rsidRPr="0093061F" w:rsidDel="001C158E" w:rsidRDefault="002E7ABF" w:rsidP="002E7ABF">
      <w:pPr>
        <w:spacing w:before="120" w:after="120"/>
        <w:ind w:left="720"/>
        <w:jc w:val="both"/>
        <w:rPr>
          <w:del w:id="1066" w:author="ERCOT" w:date="2025-10-21T20:26:00Z" w16du:dateUtc="2025-10-22T01:26:00Z"/>
        </w:rPr>
      </w:pPr>
      <w:del w:id="1067" w:author="ERCOT" w:date="2025-10-21T20:26:00Z" w16du:dateUtc="2025-10-22T01:26:00Z">
        <w:r w:rsidRPr="0093061F" w:rsidDel="001C158E">
          <w:delText>(15)</w:delText>
        </w:r>
        <w:r w:rsidRPr="0093061F" w:rsidDel="001C158E">
          <w:tab/>
          <w:delText>References to time are to Central Prevailing Time.</w:delText>
        </w:r>
      </w:del>
    </w:p>
    <w:p w14:paraId="4E4B9FBE" w14:textId="0AFA46F0" w:rsidR="002E7ABF" w:rsidRPr="0093061F" w:rsidDel="001C158E" w:rsidRDefault="002E7ABF" w:rsidP="002E7ABF">
      <w:pPr>
        <w:spacing w:before="120" w:after="120"/>
        <w:ind w:left="720" w:hanging="720"/>
        <w:jc w:val="both"/>
        <w:rPr>
          <w:del w:id="1068" w:author="ERCOT" w:date="2025-10-21T20:26:00Z" w16du:dateUtc="2025-10-22T01:26:00Z"/>
        </w:rPr>
      </w:pPr>
      <w:del w:id="1069" w:author="ERCOT" w:date="2025-10-21T20:26:00Z" w16du:dateUtc="2025-10-22T01:26:00Z">
        <w:r w:rsidRPr="0093061F" w:rsidDel="001C158E">
          <w:delText>O.</w:delText>
        </w:r>
        <w:r w:rsidRPr="0093061F" w:rsidDel="001C158E">
          <w:tab/>
        </w:r>
        <w:r w:rsidRPr="0093061F" w:rsidDel="001C158E">
          <w:rPr>
            <w:u w:val="single"/>
          </w:rPr>
          <w:delText>Multiple Counterparts.</w:delText>
        </w:r>
        <w:r w:rsidRPr="0093061F" w:rsidDel="001C158E">
          <w:delText xml:space="preserve"> This Agreement may be executed in two or more counterparts, each of which is deemed an original but all constitute one and the same instrument.</w:delText>
        </w:r>
      </w:del>
    </w:p>
    <w:p w14:paraId="490D3EAF" w14:textId="77777777" w:rsidR="002E7ABF" w:rsidRDefault="002E7ABF" w:rsidP="002E7ABF">
      <w:pPr>
        <w:spacing w:before="240" w:after="240"/>
        <w:jc w:val="both"/>
        <w:outlineLvl w:val="0"/>
      </w:pPr>
    </w:p>
    <w:p w14:paraId="1C2AA2B5" w14:textId="77777777" w:rsidR="002E7ABF" w:rsidRPr="0093061F" w:rsidRDefault="002E7ABF" w:rsidP="002E7ABF">
      <w:pPr>
        <w:spacing w:before="240" w:after="240"/>
        <w:jc w:val="both"/>
        <w:outlineLvl w:val="0"/>
      </w:pPr>
      <w:r w:rsidRPr="0093061F">
        <w:t>SIGNED, ACCEPTED, AND AGREED TO by each undersigned signatory who, by signature hereto, represents and warrants that he or she has full power and authority to execute this Agreement.</w:t>
      </w:r>
    </w:p>
    <w:p w14:paraId="2AB0B925" w14:textId="77777777" w:rsidR="002E7ABF" w:rsidRPr="0093061F" w:rsidRDefault="002E7ABF" w:rsidP="002E7ABF">
      <w:pPr>
        <w:spacing w:before="240" w:after="240"/>
        <w:ind w:left="720" w:hanging="360"/>
        <w:jc w:val="both"/>
        <w:outlineLvl w:val="0"/>
      </w:pPr>
      <w:r w:rsidRPr="0093061F">
        <w:rPr>
          <w:b/>
          <w:i/>
        </w:rPr>
        <w:t>Electric Reliability Council of Texas, Inc.:</w:t>
      </w:r>
    </w:p>
    <w:p w14:paraId="58BB8D8B" w14:textId="77777777" w:rsidR="002E7ABF" w:rsidRPr="0093061F" w:rsidRDefault="002E7ABF" w:rsidP="002E7ABF">
      <w:pPr>
        <w:suppressAutoHyphens/>
        <w:spacing w:before="240" w:after="240"/>
        <w:jc w:val="both"/>
      </w:pPr>
      <w:r w:rsidRPr="0093061F">
        <w:t>By: ______________________________</w:t>
      </w:r>
    </w:p>
    <w:p w14:paraId="2E31E3D1" w14:textId="77777777" w:rsidR="002E7ABF" w:rsidRPr="0093061F" w:rsidRDefault="002E7ABF" w:rsidP="002E7ABF">
      <w:pPr>
        <w:suppressAutoHyphens/>
        <w:spacing w:before="240" w:after="240"/>
        <w:jc w:val="both"/>
      </w:pPr>
      <w:r w:rsidRPr="0093061F">
        <w:t>Name: ____________________________</w:t>
      </w:r>
    </w:p>
    <w:p w14:paraId="4AFD85FE" w14:textId="77777777" w:rsidR="002E7ABF" w:rsidRPr="0093061F" w:rsidRDefault="002E7ABF" w:rsidP="002E7ABF">
      <w:pPr>
        <w:suppressAutoHyphens/>
        <w:spacing w:before="240" w:after="240"/>
        <w:jc w:val="both"/>
      </w:pPr>
      <w:r w:rsidRPr="0093061F">
        <w:t>Title: _____________________________</w:t>
      </w:r>
    </w:p>
    <w:p w14:paraId="7B0A3C88" w14:textId="77777777" w:rsidR="002E7ABF" w:rsidRPr="0093061F" w:rsidRDefault="002E7ABF" w:rsidP="002E7ABF">
      <w:pPr>
        <w:suppressAutoHyphens/>
        <w:spacing w:before="240" w:after="240"/>
        <w:jc w:val="both"/>
      </w:pPr>
      <w:r w:rsidRPr="0093061F">
        <w:t>Date: _____________________________</w:t>
      </w:r>
    </w:p>
    <w:p w14:paraId="52C136C0" w14:textId="77777777" w:rsidR="002E7ABF" w:rsidRPr="0093061F" w:rsidRDefault="002E7ABF" w:rsidP="002E7ABF">
      <w:pPr>
        <w:keepLines/>
        <w:suppressAutoHyphens/>
        <w:spacing w:before="240" w:after="120"/>
        <w:jc w:val="both"/>
        <w:rPr>
          <w:b/>
          <w:i/>
        </w:rPr>
      </w:pPr>
      <w:r w:rsidRPr="0093061F">
        <w:rPr>
          <w:b/>
          <w:i/>
        </w:rPr>
        <w:t>Participant:</w:t>
      </w:r>
    </w:p>
    <w:p w14:paraId="595E3BA4" w14:textId="77777777" w:rsidR="002E7ABF" w:rsidRPr="0093061F" w:rsidRDefault="002E7ABF" w:rsidP="002E7ABF">
      <w:pPr>
        <w:suppressAutoHyphens/>
        <w:spacing w:before="240" w:after="240"/>
        <w:jc w:val="both"/>
      </w:pPr>
      <w:r w:rsidRPr="0093061F">
        <w:t>By: ______________________________</w:t>
      </w:r>
    </w:p>
    <w:p w14:paraId="0F22DEE5" w14:textId="77777777" w:rsidR="002E7ABF" w:rsidRPr="00F72B58" w:rsidRDefault="002E7ABF" w:rsidP="002E7ABF">
      <w:pPr>
        <w:keepNext/>
        <w:suppressAutoHyphens/>
        <w:jc w:val="both"/>
      </w:pPr>
      <w:r w:rsidRPr="00F72B58">
        <w:lastRenderedPageBreak/>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CDA246" w14:textId="77777777" w:rsidR="002E7ABF" w:rsidRPr="00F72B58" w:rsidRDefault="002E7ABF" w:rsidP="002E7ABF">
      <w:pPr>
        <w:keepNext/>
        <w:suppressAutoHyphens/>
        <w:jc w:val="both"/>
      </w:pPr>
    </w:p>
    <w:p w14:paraId="36D74247"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167861" w14:textId="77777777" w:rsidR="002E7ABF" w:rsidRPr="00F72B58" w:rsidRDefault="002E7ABF" w:rsidP="002E7ABF">
      <w:pPr>
        <w:keepNext/>
        <w:suppressAutoHyphens/>
        <w:jc w:val="both"/>
      </w:pPr>
    </w:p>
    <w:p w14:paraId="2815123B"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6937FA" w14:textId="77777777" w:rsidR="002E7ABF" w:rsidRPr="0093061F" w:rsidRDefault="002E7ABF" w:rsidP="002E7ABF">
      <w:pPr>
        <w:suppressAutoHyphens/>
        <w:spacing w:before="240" w:after="240"/>
        <w:jc w:val="both"/>
      </w:pPr>
    </w:p>
    <w:p w14:paraId="1E9543CB"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5691A5" w14:textId="77777777" w:rsidR="002E7ABF" w:rsidRPr="00F72B58" w:rsidRDefault="002E7ABF" w:rsidP="002E7ABF">
      <w:pPr>
        <w:keepNext/>
        <w:suppressAutoHyphens/>
        <w:jc w:val="both"/>
      </w:pPr>
    </w:p>
    <w:p w14:paraId="171E4B0C" w14:textId="77777777" w:rsidR="002E7ABF" w:rsidRPr="00F72B58" w:rsidRDefault="002E7ABF" w:rsidP="002E7ABF">
      <w:pPr>
        <w:keepNext/>
        <w:suppressAutoHyphens/>
        <w:jc w:val="both"/>
      </w:pPr>
    </w:p>
    <w:p w14:paraId="0031D89D" w14:textId="77777777" w:rsidR="002E7ABF" w:rsidRPr="00D84B67" w:rsidRDefault="002E7ABF" w:rsidP="002E7ABF">
      <w:pPr>
        <w:keepNext/>
        <w:suppressAutoHyphens/>
        <w:jc w:val="both"/>
      </w:pPr>
      <w:r w:rsidRPr="00F72B58">
        <w:t xml:space="preserve">Market Participant DUNS: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34FBCEE" w14:textId="77777777" w:rsidR="002E7ABF" w:rsidRDefault="002E7ABF" w:rsidP="002E7ABF">
      <w:pPr>
        <w:suppressAutoHyphens/>
        <w:jc w:val="both"/>
      </w:pPr>
    </w:p>
    <w:p w14:paraId="56DD6852" w14:textId="77777777" w:rsidR="002E7ABF" w:rsidRDefault="002E7ABF" w:rsidP="002E7ABF">
      <w:pPr>
        <w:suppressAutoHyphens/>
        <w:jc w:val="both"/>
        <w:sectPr w:rsidR="002E7ABF">
          <w:pgSz w:w="12240" w:h="15840" w:code="1"/>
          <w:pgMar w:top="1440" w:right="1440" w:bottom="1440" w:left="1440" w:header="720" w:footer="720" w:gutter="0"/>
          <w:cols w:space="720"/>
          <w:docGrid w:linePitch="360"/>
        </w:sectPr>
      </w:pPr>
    </w:p>
    <w:p w14:paraId="19E1EB3F" w14:textId="77777777" w:rsidR="002E7ABF" w:rsidRDefault="002E7ABF" w:rsidP="002E7ABF">
      <w:pPr>
        <w:spacing w:before="2400"/>
        <w:jc w:val="center"/>
        <w:rPr>
          <w:b/>
          <w:sz w:val="36"/>
          <w:szCs w:val="36"/>
        </w:rPr>
      </w:pPr>
      <w:r>
        <w:rPr>
          <w:b/>
          <w:sz w:val="36"/>
        </w:rPr>
        <w:lastRenderedPageBreak/>
        <w:t>ERCOT Nodal Protocols</w:t>
      </w:r>
    </w:p>
    <w:p w14:paraId="0B0A8C5B" w14:textId="77777777" w:rsidR="002E7ABF" w:rsidRDefault="002E7ABF" w:rsidP="002E7ABF">
      <w:pPr>
        <w:jc w:val="center"/>
        <w:rPr>
          <w:b/>
          <w:sz w:val="36"/>
        </w:rPr>
      </w:pPr>
    </w:p>
    <w:p w14:paraId="2EB748F0" w14:textId="77777777" w:rsidR="002E7ABF" w:rsidRDefault="002E7ABF" w:rsidP="002E7ABF">
      <w:pPr>
        <w:jc w:val="center"/>
        <w:rPr>
          <w:b/>
          <w:sz w:val="36"/>
        </w:rPr>
      </w:pPr>
      <w:r>
        <w:rPr>
          <w:b/>
          <w:sz w:val="36"/>
        </w:rPr>
        <w:t>Section 22</w:t>
      </w:r>
    </w:p>
    <w:p w14:paraId="4875FCC6" w14:textId="77777777" w:rsidR="002E7ABF" w:rsidRDefault="002E7ABF" w:rsidP="002E7ABF">
      <w:pPr>
        <w:jc w:val="center"/>
        <w:outlineLvl w:val="0"/>
        <w:rPr>
          <w:b/>
          <w:sz w:val="36"/>
          <w:szCs w:val="36"/>
        </w:rPr>
      </w:pPr>
    </w:p>
    <w:p w14:paraId="716F0CBF" w14:textId="77777777" w:rsidR="002E7ABF" w:rsidRDefault="002E7ABF" w:rsidP="002E7ABF">
      <w:pPr>
        <w:spacing w:after="240"/>
        <w:jc w:val="center"/>
        <w:rPr>
          <w:b/>
          <w:sz w:val="36"/>
          <w:szCs w:val="36"/>
        </w:rPr>
      </w:pPr>
      <w:r>
        <w:rPr>
          <w:b/>
          <w:sz w:val="36"/>
          <w:szCs w:val="36"/>
        </w:rPr>
        <w:t>Attachment D:  Standard Form Black Start Agreement</w:t>
      </w:r>
    </w:p>
    <w:p w14:paraId="4C48ECE7" w14:textId="77777777" w:rsidR="002E7ABF" w:rsidRDefault="002E7ABF" w:rsidP="002E7ABF">
      <w:pPr>
        <w:jc w:val="center"/>
        <w:outlineLvl w:val="0"/>
        <w:rPr>
          <w:b/>
        </w:rPr>
      </w:pPr>
    </w:p>
    <w:p w14:paraId="24B53AF4" w14:textId="77777777" w:rsidR="002E7ABF" w:rsidRDefault="002E7ABF" w:rsidP="002E7ABF">
      <w:pPr>
        <w:jc w:val="center"/>
        <w:outlineLvl w:val="0"/>
        <w:rPr>
          <w:b/>
        </w:rPr>
      </w:pPr>
    </w:p>
    <w:p w14:paraId="57A35EBB" w14:textId="52F5042E" w:rsidR="002E7ABF" w:rsidRDefault="002E7ABF" w:rsidP="002E7ABF">
      <w:pPr>
        <w:jc w:val="center"/>
        <w:outlineLvl w:val="0"/>
        <w:rPr>
          <w:b/>
        </w:rPr>
      </w:pPr>
      <w:del w:id="1070" w:author="ERCOT" w:date="2025-10-21T20:28:00Z" w16du:dateUtc="2025-10-22T01:28:00Z">
        <w:r w:rsidDel="00C92A18">
          <w:rPr>
            <w:b/>
          </w:rPr>
          <w:delText>March 1, 2023</w:delText>
        </w:r>
      </w:del>
      <w:ins w:id="1071" w:author="ERCOT" w:date="2025-10-21T20:28:00Z" w16du:dateUtc="2025-10-22T01:28:00Z">
        <w:r w:rsidR="00C92A18">
          <w:rPr>
            <w:b/>
          </w:rPr>
          <w:t>TBD</w:t>
        </w:r>
      </w:ins>
    </w:p>
    <w:p w14:paraId="31761FB3" w14:textId="77777777" w:rsidR="002E7ABF" w:rsidRDefault="002E7ABF" w:rsidP="002E7ABF">
      <w:pPr>
        <w:jc w:val="center"/>
        <w:outlineLvl w:val="0"/>
        <w:rPr>
          <w:b/>
        </w:rPr>
      </w:pPr>
    </w:p>
    <w:p w14:paraId="1BAAE1DB" w14:textId="77777777" w:rsidR="002E7ABF" w:rsidRDefault="002E7ABF" w:rsidP="002E7ABF">
      <w:pPr>
        <w:jc w:val="center"/>
        <w:rPr>
          <w:b/>
        </w:rPr>
      </w:pPr>
    </w:p>
    <w:p w14:paraId="05A76182" w14:textId="77777777" w:rsidR="002E7ABF" w:rsidRDefault="002E7ABF" w:rsidP="002E7ABF">
      <w:pPr>
        <w:jc w:val="center"/>
        <w:outlineLvl w:val="0"/>
        <w:rPr>
          <w:b/>
          <w:bCs/>
        </w:rPr>
      </w:pPr>
    </w:p>
    <w:p w14:paraId="01546EA1" w14:textId="77777777" w:rsidR="002E7ABF" w:rsidRDefault="002E7ABF" w:rsidP="002E7ABF">
      <w:pPr>
        <w:jc w:val="center"/>
        <w:outlineLvl w:val="0"/>
        <w:rPr>
          <w:b/>
          <w:bCs/>
        </w:rPr>
      </w:pPr>
    </w:p>
    <w:p w14:paraId="1F24C505" w14:textId="77777777" w:rsidR="002E7ABF" w:rsidRDefault="002E7ABF" w:rsidP="002E7ABF">
      <w:pPr>
        <w:pBdr>
          <w:top w:val="single" w:sz="4" w:space="1" w:color="auto"/>
        </w:pBdr>
        <w:rPr>
          <w:b/>
          <w:sz w:val="20"/>
        </w:rPr>
      </w:pPr>
    </w:p>
    <w:p w14:paraId="60A722F0" w14:textId="77777777" w:rsidR="002E7ABF" w:rsidRDefault="002E7ABF" w:rsidP="002E7ABF">
      <w:pPr>
        <w:pStyle w:val="BodyText"/>
        <w:sectPr w:rsidR="002E7ABF" w:rsidSect="002E7ABF">
          <w:headerReference w:type="even" r:id="rId22"/>
          <w:footerReference w:type="even" r:id="rId23"/>
          <w:headerReference w:type="first" r:id="rId24"/>
          <w:footerReference w:type="first" r:id="rId25"/>
          <w:pgSz w:w="12240" w:h="15840" w:code="1"/>
          <w:pgMar w:top="1440" w:right="1440" w:bottom="1440" w:left="1440" w:header="720" w:footer="720" w:gutter="0"/>
          <w:pgNumType w:chapStyle="1"/>
          <w:cols w:space="720"/>
        </w:sectPr>
      </w:pPr>
    </w:p>
    <w:p w14:paraId="06F43987" w14:textId="77777777" w:rsidR="002E7ABF" w:rsidRPr="00B929DC" w:rsidRDefault="002E7ABF" w:rsidP="002E7ABF">
      <w:pPr>
        <w:jc w:val="center"/>
      </w:pPr>
      <w:r w:rsidRPr="00B929DC">
        <w:lastRenderedPageBreak/>
        <w:t>Standard Form Black Start Agreement</w:t>
      </w:r>
    </w:p>
    <w:p w14:paraId="624FB43A" w14:textId="77777777" w:rsidR="002E7ABF" w:rsidRPr="00B929DC" w:rsidRDefault="002E7ABF" w:rsidP="002E7ABF">
      <w:pPr>
        <w:jc w:val="center"/>
      </w:pPr>
      <w:r w:rsidRPr="00B929DC">
        <w:t>Between</w:t>
      </w:r>
    </w:p>
    <w:p w14:paraId="26C1FA27"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p>
    <w:p w14:paraId="7AA65EEA" w14:textId="77777777" w:rsidR="002E7ABF" w:rsidRPr="00B929DC" w:rsidRDefault="002E7ABF" w:rsidP="002E7ABF">
      <w:pPr>
        <w:jc w:val="center"/>
      </w:pPr>
      <w:r w:rsidRPr="00B929DC">
        <w:t>and</w:t>
      </w:r>
    </w:p>
    <w:p w14:paraId="5B94326A" w14:textId="77777777" w:rsidR="002E7ABF" w:rsidRPr="00B929DC" w:rsidRDefault="002E7ABF" w:rsidP="002E7ABF">
      <w:pPr>
        <w:spacing w:after="240"/>
        <w:jc w:val="center"/>
      </w:pPr>
      <w:r w:rsidRPr="00B929DC">
        <w:t>Electric Reliability Council of Texas, Inc.</w:t>
      </w:r>
    </w:p>
    <w:p w14:paraId="5F5EECA4" w14:textId="2FDDE7CA" w:rsidR="002E7ABF" w:rsidRPr="00B929DC" w:rsidRDefault="002E7ABF" w:rsidP="002E7ABF">
      <w:pPr>
        <w:spacing w:after="240"/>
        <w:jc w:val="both"/>
      </w:pPr>
      <w:r w:rsidRPr="00B929DC">
        <w:tab/>
        <w:t xml:space="preserve">This </w:t>
      </w:r>
      <w:ins w:id="1072" w:author="ERCOT" w:date="2025-11-11T16:11:00Z" w16du:dateUtc="2025-11-11T22:11:00Z">
        <w:r w:rsidR="006D4F63">
          <w:t xml:space="preserve">Standard Form </w:t>
        </w:r>
      </w:ins>
      <w:r w:rsidRPr="00B929DC">
        <w:t xml:space="preserve">Black Start Agreement (“Agreement”), effective as of _________ of _____________, ___________ (“Effective Date”), is entered into by and between </w:t>
      </w:r>
      <w:r>
        <w:fldChar w:fldCharType="begin">
          <w:ffData>
            <w:name w:val="Text2"/>
            <w:enabled/>
            <w:calcOnExit w:val="0"/>
            <w:textInput>
              <w:default w:val="Insert Participant"/>
            </w:textInput>
          </w:ffData>
        </w:fldChar>
      </w:r>
      <w:r>
        <w:instrText xml:space="preserve"> FORMTEXT </w:instrText>
      </w:r>
      <w:r>
        <w:fldChar w:fldCharType="separate"/>
      </w:r>
      <w:r>
        <w:rPr>
          <w:noProof/>
        </w:rPr>
        <w:t>Insert Participant</w:t>
      </w:r>
      <w:r>
        <w:fldChar w:fldCharType="end"/>
      </w:r>
      <w:r w:rsidRPr="00F72B58">
        <w:t xml:space="preserve">, a </w:t>
      </w:r>
      <w:r>
        <w:fldChar w:fldCharType="begin">
          <w:ffData>
            <w:name w:val="Text3"/>
            <w:enabled/>
            <w:calcOnExit w:val="0"/>
            <w:textInput>
              <w:default w:val="[Insert State of Registration and Entity type]"/>
            </w:textInput>
          </w:ffData>
        </w:fldChar>
      </w:r>
      <w:r>
        <w:instrText xml:space="preserve"> FORMTEXT </w:instrText>
      </w:r>
      <w:r>
        <w:fldChar w:fldCharType="separate"/>
      </w:r>
      <w:r>
        <w:rPr>
          <w:noProof/>
        </w:rPr>
        <w:t>[Insert State of Registration and Entity type]</w:t>
      </w:r>
      <w:r>
        <w:fldChar w:fldCharType="end"/>
      </w:r>
      <w:r w:rsidRPr="00B929DC">
        <w:t xml:space="preserve"> (“Participant”) and Electric Reliability Council of Texas, Inc., a Texas non-profit corporation (“ERCOT”).</w:t>
      </w:r>
    </w:p>
    <w:p w14:paraId="57A92B24" w14:textId="77777777" w:rsidR="002E7ABF" w:rsidRPr="00B929DC" w:rsidRDefault="002E7ABF" w:rsidP="002E7ABF">
      <w:pPr>
        <w:spacing w:after="240"/>
        <w:jc w:val="center"/>
        <w:rPr>
          <w:u w:val="single"/>
        </w:rPr>
      </w:pPr>
      <w:r w:rsidRPr="00B929DC">
        <w:rPr>
          <w:u w:val="single"/>
        </w:rPr>
        <w:t>Recitals</w:t>
      </w:r>
    </w:p>
    <w:p w14:paraId="0FE8DC92" w14:textId="77777777" w:rsidR="002E7ABF" w:rsidRPr="00B929DC" w:rsidRDefault="002E7ABF" w:rsidP="002E7ABF">
      <w:pPr>
        <w:spacing w:after="240"/>
        <w:jc w:val="both"/>
      </w:pPr>
      <w:r w:rsidRPr="00B929DC">
        <w:t>WHEREAS:</w:t>
      </w:r>
    </w:p>
    <w:p w14:paraId="7362945E" w14:textId="77777777" w:rsidR="002E7ABF" w:rsidRPr="00B929DC" w:rsidRDefault="002E7ABF" w:rsidP="002E7ABF">
      <w:pPr>
        <w:spacing w:after="240"/>
        <w:ind w:left="720" w:hanging="720"/>
        <w:jc w:val="both"/>
        <w:rPr>
          <w:szCs w:val="20"/>
        </w:rPr>
      </w:pPr>
      <w:r w:rsidRPr="00B929DC">
        <w:rPr>
          <w:szCs w:val="20"/>
        </w:rPr>
        <w:t>A.</w:t>
      </w:r>
      <w:r w:rsidRPr="00B929DC">
        <w:rPr>
          <w:szCs w:val="20"/>
        </w:rPr>
        <w:tab/>
        <w:t>Participant is a Resource Entity as defined in the ERCOT Protocols, and Participant intends to provide Black Start Service (BSS);</w:t>
      </w:r>
    </w:p>
    <w:p w14:paraId="27E2D75B" w14:textId="0FABB7AF" w:rsidR="002E7ABF" w:rsidRPr="00B929DC" w:rsidRDefault="002E7ABF" w:rsidP="002E7ABF">
      <w:pPr>
        <w:spacing w:after="240"/>
        <w:ind w:left="720" w:hanging="720"/>
        <w:jc w:val="both"/>
        <w:rPr>
          <w:szCs w:val="20"/>
        </w:rPr>
      </w:pPr>
      <w:r w:rsidRPr="00B929DC">
        <w:rPr>
          <w:szCs w:val="20"/>
        </w:rPr>
        <w:t>B.</w:t>
      </w:r>
      <w:r w:rsidRPr="00B929DC">
        <w:rPr>
          <w:szCs w:val="20"/>
        </w:rPr>
        <w:tab/>
        <w:t xml:space="preserve">ERCOT is the Independent Organization certified under the Public Utility Regulatory Act, </w:t>
      </w:r>
      <w:r w:rsidRPr="00B929DC">
        <w:rPr>
          <w:smallCaps/>
          <w:szCs w:val="20"/>
        </w:rPr>
        <w:t>Tex. Util. Code Ann</w:t>
      </w:r>
      <w:r w:rsidRPr="00B929DC">
        <w:rPr>
          <w:szCs w:val="20"/>
        </w:rPr>
        <w:t>. § 39.151</w:t>
      </w:r>
      <w:del w:id="1073" w:author="ERCOT" w:date="2025-10-21T20:31:00Z" w16du:dateUtc="2025-10-22T01:31:00Z">
        <w:r w:rsidRPr="00B929DC" w:rsidDel="00C92A18">
          <w:rPr>
            <w:szCs w:val="20"/>
          </w:rPr>
          <w:delText xml:space="preserve"> (Vernon 1998 &amp; Supp. 2007)</w:delText>
        </w:r>
      </w:del>
      <w:r w:rsidRPr="00B929DC">
        <w:rPr>
          <w:szCs w:val="20"/>
        </w:rPr>
        <w:t xml:space="preserve"> (PURA) for the ERCOT Region; and</w:t>
      </w:r>
    </w:p>
    <w:p w14:paraId="446C859D" w14:textId="77777777" w:rsidR="002E7ABF" w:rsidRPr="00B929DC" w:rsidRDefault="002E7ABF" w:rsidP="002E7ABF">
      <w:pPr>
        <w:spacing w:after="240"/>
        <w:ind w:left="720" w:hanging="720"/>
        <w:jc w:val="both"/>
        <w:rPr>
          <w:szCs w:val="20"/>
        </w:rPr>
      </w:pPr>
      <w:r w:rsidRPr="00B929DC">
        <w:rPr>
          <w:szCs w:val="20"/>
        </w:rPr>
        <w:t>C.</w:t>
      </w:r>
      <w:r w:rsidRPr="00B929DC">
        <w:rPr>
          <w:szCs w:val="20"/>
        </w:rPr>
        <w:tab/>
        <w:t>The Parties enter into this Agreement in order to establish the terms and conditions by which ERCOT and Participant will discharge their respective duties and responsibilities under the ERCOT Protocols.</w:t>
      </w:r>
    </w:p>
    <w:p w14:paraId="124EC3C9" w14:textId="77777777" w:rsidR="002E7ABF" w:rsidRPr="00B929DC" w:rsidRDefault="002E7ABF" w:rsidP="002E7ABF">
      <w:pPr>
        <w:spacing w:after="240"/>
        <w:jc w:val="center"/>
        <w:rPr>
          <w:u w:val="single"/>
        </w:rPr>
      </w:pPr>
      <w:r w:rsidRPr="00B929DC">
        <w:rPr>
          <w:u w:val="single"/>
        </w:rPr>
        <w:t>Agreements</w:t>
      </w:r>
    </w:p>
    <w:p w14:paraId="72B9B123" w14:textId="77777777" w:rsidR="002E7ABF" w:rsidRPr="00B929DC" w:rsidRDefault="002E7ABF" w:rsidP="002E7ABF">
      <w:pPr>
        <w:spacing w:after="240"/>
        <w:jc w:val="both"/>
      </w:pPr>
      <w:r w:rsidRPr="00B929DC">
        <w:t>NOW, THEREFORE, in consideration of the mutual covenants and promises contained herein, ERCOT and Participant (the “Parties”) hereby agree as follows:</w:t>
      </w:r>
    </w:p>
    <w:p w14:paraId="58CD719E" w14:textId="77777777" w:rsidR="002E7ABF" w:rsidRPr="00B929DC" w:rsidRDefault="002E7ABF" w:rsidP="002E7ABF">
      <w:pPr>
        <w:spacing w:before="120" w:after="120"/>
        <w:jc w:val="both"/>
        <w:rPr>
          <w:u w:val="single"/>
        </w:rPr>
      </w:pPr>
      <w:r w:rsidRPr="00B929DC">
        <w:rPr>
          <w:u w:val="single"/>
        </w:rPr>
        <w:t>Section 1. Resource-Specific Terms.</w:t>
      </w:r>
    </w:p>
    <w:p w14:paraId="5C8C956F"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 xml:space="preserve">Start Date: ____________________. </w:t>
      </w:r>
    </w:p>
    <w:p w14:paraId="184DB7C4"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Black Start Resource.</w:t>
      </w:r>
    </w:p>
    <w:p w14:paraId="788F9804"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Description of Black Start Resource [including location, number of generators, metering scheme, etc.]:</w:t>
      </w:r>
    </w:p>
    <w:p w14:paraId="37C7CC09" w14:textId="77777777" w:rsidR="002E7ABF" w:rsidRPr="00B929DC" w:rsidRDefault="002E7ABF" w:rsidP="002E7ABF">
      <w:pPr>
        <w:spacing w:before="120" w:after="120"/>
        <w:ind w:left="1440"/>
        <w:jc w:val="both"/>
        <w:rPr>
          <w:szCs w:val="20"/>
        </w:rPr>
      </w:pPr>
      <w:r w:rsidRPr="00B929DC">
        <w:rPr>
          <w:szCs w:val="20"/>
        </w:rPr>
        <w:t>________________________________________________________________________________________________________________, as described in more detail on Exhibit 1.</w:t>
      </w:r>
    </w:p>
    <w:p w14:paraId="06EB5568"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Nameplate Capacity in MW: _____</w:t>
      </w:r>
    </w:p>
    <w:p w14:paraId="0D382BFC" w14:textId="77777777" w:rsidR="002E7ABF" w:rsidRPr="00B929DC" w:rsidRDefault="002E7ABF" w:rsidP="002E7ABF">
      <w:pPr>
        <w:spacing w:before="120" w:after="120"/>
        <w:ind w:left="1440" w:hanging="720"/>
        <w:jc w:val="both"/>
        <w:rPr>
          <w:szCs w:val="20"/>
        </w:rPr>
      </w:pPr>
      <w:r w:rsidRPr="00B929DC">
        <w:rPr>
          <w:szCs w:val="20"/>
        </w:rPr>
        <w:t>(3)</w:t>
      </w:r>
      <w:r w:rsidRPr="00B929DC">
        <w:rPr>
          <w:szCs w:val="20"/>
        </w:rPr>
        <w:tab/>
        <w:t>Delivery Point: ____________________________</w:t>
      </w:r>
    </w:p>
    <w:p w14:paraId="3EFC14AD" w14:textId="77777777" w:rsidR="002E7ABF" w:rsidRPr="00B929DC" w:rsidRDefault="002E7ABF" w:rsidP="002E7ABF">
      <w:pPr>
        <w:spacing w:before="120" w:after="120"/>
        <w:ind w:left="1440" w:hanging="720"/>
        <w:jc w:val="both"/>
        <w:rPr>
          <w:szCs w:val="20"/>
        </w:rPr>
      </w:pPr>
      <w:r w:rsidRPr="00B929DC">
        <w:rPr>
          <w:szCs w:val="20"/>
        </w:rPr>
        <w:t>(4)</w:t>
      </w:r>
      <w:r w:rsidRPr="00B929DC">
        <w:rPr>
          <w:szCs w:val="20"/>
        </w:rPr>
        <w:tab/>
        <w:t>Revenue Meter Location (use Resource IDs): __________________________</w:t>
      </w:r>
    </w:p>
    <w:p w14:paraId="67B1F82D" w14:textId="77777777" w:rsidR="002E7ABF" w:rsidRPr="00B929DC" w:rsidRDefault="002E7ABF" w:rsidP="002E7ABF">
      <w:pPr>
        <w:spacing w:before="120" w:after="120"/>
        <w:ind w:left="720" w:hanging="720"/>
        <w:jc w:val="both"/>
        <w:rPr>
          <w:szCs w:val="20"/>
        </w:rPr>
      </w:pPr>
      <w:r w:rsidRPr="00B929DC">
        <w:rPr>
          <w:szCs w:val="20"/>
        </w:rPr>
        <w:t>C.</w:t>
      </w:r>
      <w:r w:rsidRPr="00B929DC">
        <w:rPr>
          <w:szCs w:val="20"/>
        </w:rPr>
        <w:tab/>
        <w:t>Price:</w:t>
      </w:r>
    </w:p>
    <w:p w14:paraId="318AD38E" w14:textId="77777777" w:rsidR="002E7ABF" w:rsidRPr="00B929DC" w:rsidRDefault="002E7ABF" w:rsidP="002E7ABF">
      <w:pPr>
        <w:spacing w:before="120" w:after="120"/>
        <w:ind w:left="1440" w:hanging="720"/>
        <w:jc w:val="both"/>
        <w:rPr>
          <w:szCs w:val="20"/>
        </w:rPr>
      </w:pPr>
      <w:r w:rsidRPr="00B929DC">
        <w:rPr>
          <w:szCs w:val="20"/>
        </w:rPr>
        <w:t>Hourly Standby Price: $________ per hour</w:t>
      </w:r>
    </w:p>
    <w:p w14:paraId="37922AC1" w14:textId="77777777" w:rsidR="00C92A18" w:rsidRDefault="002E7ABF" w:rsidP="002E7ABF">
      <w:pPr>
        <w:spacing w:before="120" w:after="120"/>
        <w:ind w:left="720" w:hanging="720"/>
        <w:jc w:val="both"/>
        <w:rPr>
          <w:ins w:id="1074" w:author="ERCOT" w:date="2025-10-21T20:32:00Z" w16du:dateUtc="2025-10-22T01:32:00Z"/>
          <w:szCs w:val="20"/>
        </w:rPr>
      </w:pPr>
      <w:r w:rsidRPr="00B929DC">
        <w:rPr>
          <w:szCs w:val="20"/>
        </w:rPr>
        <w:lastRenderedPageBreak/>
        <w:t>D.</w:t>
      </w:r>
      <w:r w:rsidRPr="00B929DC">
        <w:rPr>
          <w:szCs w:val="20"/>
        </w:rPr>
        <w:tab/>
      </w:r>
      <w:r w:rsidRPr="00B929DC">
        <w:rPr>
          <w:szCs w:val="20"/>
          <w:u w:val="single"/>
        </w:rPr>
        <w:t>Notice.</w:t>
      </w:r>
      <w:r w:rsidRPr="00B929DC">
        <w:rPr>
          <w:szCs w:val="20"/>
        </w:rPr>
        <w:t xml:space="preserve"> </w:t>
      </w:r>
    </w:p>
    <w:p w14:paraId="3FB7F687" w14:textId="310FB8F4" w:rsidR="00C92A18" w:rsidRDefault="00C92A18" w:rsidP="00C92A18">
      <w:pPr>
        <w:pStyle w:val="BodyText"/>
        <w:ind w:left="720"/>
        <w:jc w:val="both"/>
        <w:rPr>
          <w:ins w:id="1075" w:author="ERCOT" w:date="2025-10-21T20:32:00Z" w16du:dateUtc="2025-10-22T01:32:00Z"/>
        </w:rPr>
      </w:pPr>
      <w:ins w:id="1076" w:author="ERCOT" w:date="2025-10-21T20:32:00Z" w16du:dateUtc="2025-10-22T01:32:00Z">
        <w:r>
          <w:t xml:space="preserve">Any </w:t>
        </w:r>
      </w:ins>
      <w:ins w:id="1077" w:author="ERCOT" w:date="2025-11-26T11:08:00Z" w16du:dateUtc="2025-11-26T17:08:00Z">
        <w:r w:rsidR="00AC6079">
          <w:t>N</w:t>
        </w:r>
      </w:ins>
      <w:ins w:id="1078" w:author="ERCOT" w:date="2025-10-21T20:32:00Z" w16du:dateUtc="2025-10-22T01:32:00Z">
        <w:r>
          <w:t xml:space="preserve">otice required to be given under this Agreement shall be provided in accordance with the </w:t>
        </w:r>
      </w:ins>
      <w:ins w:id="1079" w:author="ERCOT" w:date="2025-11-26T11:08:00Z" w16du:dateUtc="2025-11-26T17:08:00Z">
        <w:r w:rsidR="00AC6079">
          <w:t>N</w:t>
        </w:r>
      </w:ins>
      <w:ins w:id="1080" w:author="ERCOT" w:date="2025-10-21T20:32:00Z" w16du:dateUtc="2025-10-22T01:32:00Z">
        <w:r>
          <w:t>otice procedures contained in</w:t>
        </w:r>
      </w:ins>
      <w:ins w:id="1081" w:author="ERCOT" w:date="2025-11-20T18:19:00Z" w16du:dateUtc="2025-11-21T00:19:00Z">
        <w:r w:rsidR="009502CE">
          <w:t xml:space="preserve"> Protocol</w:t>
        </w:r>
        <w:r w:rsidR="00086AF0">
          <w:t xml:space="preserve"> Section 1, Overview,</w:t>
        </w:r>
      </w:ins>
      <w:ins w:id="1082" w:author="ERCOT" w:date="2025-11-20T18:20:00Z" w16du:dateUtc="2025-11-21T00:20:00Z">
        <w:r w:rsidR="00086AF0">
          <w:t xml:space="preserve"> </w:t>
        </w:r>
      </w:ins>
      <w:ins w:id="1083" w:author="ERCOT" w:date="2025-10-21T20:32:00Z" w16du:dateUtc="2025-10-22T01:32:00Z">
        <w:r>
          <w:t xml:space="preserve">except where another section of the Protocols authorizes </w:t>
        </w:r>
      </w:ins>
      <w:ins w:id="1084" w:author="ERCOT" w:date="2025-11-26T11:08:00Z" w16du:dateUtc="2025-11-26T17:08:00Z">
        <w:r w:rsidR="00AC6079">
          <w:t>N</w:t>
        </w:r>
      </w:ins>
      <w:ins w:id="1085" w:author="ERCOT" w:date="2025-10-21T20:32:00Z" w16du:dateUtc="2025-10-22T01:32:00Z">
        <w:r>
          <w:t>otice by a different procedure under specified circumstances.</w:t>
        </w:r>
      </w:ins>
    </w:p>
    <w:p w14:paraId="35E2B612" w14:textId="6168A9B9" w:rsidR="002E7ABF" w:rsidRPr="00B929DC" w:rsidDel="00C92A18" w:rsidRDefault="002E7ABF" w:rsidP="00C92A18">
      <w:pPr>
        <w:spacing w:before="120" w:after="120"/>
        <w:ind w:left="720"/>
        <w:jc w:val="both"/>
        <w:rPr>
          <w:del w:id="1086" w:author="ERCOT" w:date="2025-10-21T20:32:00Z" w16du:dateUtc="2025-10-22T01:32:00Z"/>
          <w:szCs w:val="20"/>
        </w:rPr>
      </w:pPr>
      <w:del w:id="1087" w:author="ERCOT" w:date="2025-10-21T20:32:00Z" w16du:dateUtc="2025-10-22T01:32:00Z">
        <w:r w:rsidRPr="00B929DC" w:rsidDel="00C92A18">
          <w:rPr>
            <w:szCs w:val="20"/>
          </w:rPr>
          <w:delText>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556F8EF4" w14:textId="77777777" w:rsidR="002E7ABF" w:rsidRPr="00B929DC" w:rsidRDefault="002E7ABF" w:rsidP="002E7ABF">
      <w:pPr>
        <w:spacing w:after="240"/>
        <w:ind w:left="720"/>
        <w:jc w:val="both"/>
        <w:rPr>
          <w:szCs w:val="20"/>
        </w:rPr>
      </w:pPr>
      <w:r w:rsidRPr="00B929DC">
        <w:rPr>
          <w:szCs w:val="20"/>
        </w:rPr>
        <w:t>If to ERCOT:</w:t>
      </w:r>
    </w:p>
    <w:p w14:paraId="33CC0C3F" w14:textId="77777777" w:rsidR="002E7ABF" w:rsidRPr="00B929DC" w:rsidRDefault="002E7ABF" w:rsidP="002E7ABF">
      <w:pPr>
        <w:tabs>
          <w:tab w:val="left" w:pos="2160"/>
        </w:tabs>
        <w:spacing w:after="240"/>
        <w:ind w:left="720"/>
        <w:contextualSpacing/>
        <w:jc w:val="both"/>
        <w:rPr>
          <w:iCs/>
          <w:szCs w:val="20"/>
        </w:rPr>
      </w:pPr>
      <w:r w:rsidRPr="00B929DC">
        <w:rPr>
          <w:iCs/>
          <w:szCs w:val="20"/>
        </w:rPr>
        <w:t>Electric Reliability Council of Texas, Inc.</w:t>
      </w:r>
    </w:p>
    <w:p w14:paraId="35FE8C0D" w14:textId="77777777" w:rsidR="002E7ABF" w:rsidRPr="00B929DC" w:rsidRDefault="002E7ABF" w:rsidP="002E7ABF">
      <w:pPr>
        <w:tabs>
          <w:tab w:val="left" w:pos="2160"/>
        </w:tabs>
        <w:spacing w:after="240"/>
        <w:ind w:firstLine="720"/>
        <w:contextualSpacing/>
        <w:jc w:val="both"/>
        <w:rPr>
          <w:iCs/>
          <w:szCs w:val="20"/>
        </w:rPr>
      </w:pPr>
      <w:r w:rsidRPr="000E2E98">
        <w:t>8000 Metropolis Drive (Building E), Suite 100</w:t>
      </w:r>
    </w:p>
    <w:p w14:paraId="014FAD49" w14:textId="77777777" w:rsidR="002E7ABF" w:rsidRPr="00B929DC" w:rsidRDefault="002E7ABF" w:rsidP="002E7ABF">
      <w:pPr>
        <w:tabs>
          <w:tab w:val="left" w:pos="2160"/>
        </w:tabs>
        <w:spacing w:after="240"/>
        <w:ind w:firstLine="720"/>
        <w:contextualSpacing/>
        <w:jc w:val="both"/>
        <w:rPr>
          <w:iCs/>
          <w:szCs w:val="20"/>
        </w:rPr>
      </w:pPr>
      <w:r w:rsidRPr="00B929DC">
        <w:rPr>
          <w:iCs/>
          <w:szCs w:val="20"/>
        </w:rPr>
        <w:t>Austin, Texas 78744</w:t>
      </w:r>
    </w:p>
    <w:p w14:paraId="68B785D6" w14:textId="77777777" w:rsidR="002E7ABF" w:rsidRDefault="002E7ABF" w:rsidP="002E7ABF">
      <w:pPr>
        <w:tabs>
          <w:tab w:val="left" w:pos="2160"/>
        </w:tabs>
        <w:spacing w:after="240"/>
        <w:ind w:firstLine="720"/>
        <w:contextualSpacing/>
        <w:jc w:val="both"/>
        <w:rPr>
          <w:ins w:id="1088" w:author="ERCOT" w:date="2025-10-21T20:33:00Z" w16du:dateUtc="2025-10-22T01:33:00Z"/>
          <w:iCs/>
          <w:szCs w:val="20"/>
        </w:rPr>
      </w:pPr>
      <w:r w:rsidRPr="00B929DC">
        <w:rPr>
          <w:iCs/>
          <w:szCs w:val="20"/>
        </w:rPr>
        <w:t>Tel No. (512) 225-7000</w:t>
      </w:r>
    </w:p>
    <w:p w14:paraId="6396450C" w14:textId="7C45784D" w:rsidR="002E7ABF" w:rsidRDefault="00C92A18" w:rsidP="00C92A18">
      <w:pPr>
        <w:tabs>
          <w:tab w:val="left" w:pos="2160"/>
        </w:tabs>
        <w:spacing w:after="240"/>
        <w:ind w:firstLine="720"/>
        <w:contextualSpacing/>
        <w:jc w:val="both"/>
        <w:rPr>
          <w:iCs/>
          <w:szCs w:val="20"/>
        </w:rPr>
      </w:pPr>
      <w:ins w:id="1089" w:author="ERCOT" w:date="2025-10-21T20:33:00Z" w16du:dateUtc="2025-10-22T01:33:00Z">
        <w:r>
          <w:rPr>
            <w:iCs/>
            <w:szCs w:val="20"/>
          </w:rPr>
          <w:t xml:space="preserve">E-mail:  </w:t>
        </w:r>
      </w:ins>
      <w:r>
        <w:rPr>
          <w:iCs/>
          <w:szCs w:val="20"/>
        </w:rPr>
        <w:fldChar w:fldCharType="begin"/>
      </w:r>
      <w:r>
        <w:rPr>
          <w:iCs/>
          <w:szCs w:val="20"/>
        </w:rPr>
        <w:instrText>HYPERLINK "mailto:MPRegistration@ercot.com"</w:instrText>
      </w:r>
      <w:r>
        <w:rPr>
          <w:iCs/>
          <w:szCs w:val="20"/>
        </w:rPr>
      </w:r>
      <w:r>
        <w:rPr>
          <w:iCs/>
          <w:szCs w:val="20"/>
        </w:rPr>
        <w:fldChar w:fldCharType="separate"/>
      </w:r>
      <w:ins w:id="1090" w:author="ERCOT" w:date="2025-10-21T20:33:00Z" w16du:dateUtc="2025-10-22T01:33:00Z">
        <w:r w:rsidRPr="00434962">
          <w:rPr>
            <w:rStyle w:val="Hyperlink"/>
            <w:iCs/>
            <w:szCs w:val="20"/>
          </w:rPr>
          <w:t>MPRegistration@ercot.com</w:t>
        </w:r>
      </w:ins>
      <w:r>
        <w:rPr>
          <w:iCs/>
          <w:szCs w:val="20"/>
        </w:rPr>
        <w:fldChar w:fldCharType="end"/>
      </w:r>
    </w:p>
    <w:p w14:paraId="20471CFB" w14:textId="77777777" w:rsidR="00C92A18" w:rsidRPr="00C92A18" w:rsidRDefault="00C92A18" w:rsidP="00C92A18">
      <w:pPr>
        <w:tabs>
          <w:tab w:val="left" w:pos="2160"/>
        </w:tabs>
        <w:spacing w:after="240"/>
        <w:ind w:firstLine="720"/>
        <w:contextualSpacing/>
        <w:jc w:val="both"/>
        <w:rPr>
          <w:iCs/>
          <w:szCs w:val="20"/>
        </w:rPr>
      </w:pPr>
    </w:p>
    <w:p w14:paraId="16E3CEA7" w14:textId="40A48522" w:rsidR="002E7ABF" w:rsidRPr="00B929DC" w:rsidRDefault="002E7ABF" w:rsidP="002E7ABF">
      <w:pPr>
        <w:spacing w:after="240"/>
        <w:ind w:left="720"/>
        <w:jc w:val="both"/>
        <w:rPr>
          <w:szCs w:val="20"/>
        </w:rPr>
      </w:pPr>
      <w:r w:rsidRPr="00B929DC">
        <w:rPr>
          <w:szCs w:val="20"/>
        </w:rPr>
        <w:t>If to Participant</w:t>
      </w:r>
      <w:ins w:id="1091" w:author="ERCOT" w:date="2025-10-21T20:33:00Z" w16du:dateUtc="2025-10-22T01:33:00Z">
        <w:r w:rsidR="00C92A18" w:rsidRPr="00C92A18">
          <w:t xml:space="preserve"> </w:t>
        </w:r>
        <w:r w:rsidR="00C92A18">
          <w:t xml:space="preserve">regarding a breach or Default under this Agreement, then </w:t>
        </w:r>
      </w:ins>
      <w:ins w:id="1092" w:author="ERCOT" w:date="2025-11-26T11:08:00Z" w16du:dateUtc="2025-11-26T17:08:00Z">
        <w:r w:rsidR="00AC6079">
          <w:t>N</w:t>
        </w:r>
      </w:ins>
      <w:ins w:id="1093" w:author="ERCOT" w:date="2025-10-21T20:33:00Z" w16du:dateUtc="2025-10-22T01:33:00Z">
        <w:r w:rsidR="00C92A18">
          <w:t>otice will be sent using Participant’s contact information as provided in its Standard Form Agreement</w:t>
        </w:r>
        <w:r w:rsidR="00C92A18">
          <w:rPr>
            <w:szCs w:val="20"/>
          </w:rPr>
          <w:t>.</w:t>
        </w:r>
      </w:ins>
      <w:del w:id="1094" w:author="ERCOT" w:date="2025-10-21T20:33:00Z" w16du:dateUtc="2025-10-22T01:33:00Z">
        <w:r w:rsidRPr="00B929DC" w:rsidDel="00C92A18">
          <w:rPr>
            <w:szCs w:val="20"/>
          </w:rPr>
          <w:delText>:</w:delText>
        </w:r>
      </w:del>
    </w:p>
    <w:p w14:paraId="3C7BA8B9" w14:textId="4299946E" w:rsidR="002E7ABF" w:rsidRPr="005B2A3F" w:rsidDel="00C92A18" w:rsidRDefault="002E7ABF" w:rsidP="002E7ABF">
      <w:pPr>
        <w:pStyle w:val="VariableDefinition"/>
        <w:jc w:val="both"/>
        <w:rPr>
          <w:del w:id="1095" w:author="ERCOT" w:date="2025-10-21T20:34:00Z" w16du:dateUtc="2025-10-22T01:34:00Z"/>
          <w:szCs w:val="24"/>
        </w:rPr>
      </w:pPr>
      <w:del w:id="1096" w:author="ERCOT" w:date="2025-10-21T20:34:00Z" w16du:dateUtc="2025-10-22T01:34:00Z">
        <w:r w:rsidDel="00C92A18">
          <w:rPr>
            <w:iCs w:val="0"/>
          </w:rPr>
          <w:fldChar w:fldCharType="begin">
            <w:ffData>
              <w:name w:val="Text4"/>
              <w:enabled/>
              <w:calcOnExit w:val="0"/>
              <w:textInput>
                <w:default w:val="[Insert Participant Nam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Participant Name]</w:delText>
        </w:r>
        <w:r w:rsidDel="00C92A18">
          <w:rPr>
            <w:iCs w:val="0"/>
          </w:rPr>
          <w:fldChar w:fldCharType="end"/>
        </w:r>
      </w:del>
    </w:p>
    <w:p w14:paraId="6F0482B1" w14:textId="6F4D05F4" w:rsidR="002E7ABF" w:rsidRPr="005B2A3F" w:rsidDel="00C92A18" w:rsidRDefault="002E7ABF" w:rsidP="002E7ABF">
      <w:pPr>
        <w:pStyle w:val="VariableDefinition"/>
        <w:jc w:val="both"/>
        <w:rPr>
          <w:del w:id="1097" w:author="ERCOT" w:date="2025-10-21T20:34:00Z" w16du:dateUtc="2025-10-22T01:34:00Z"/>
          <w:szCs w:val="24"/>
        </w:rPr>
      </w:pPr>
      <w:del w:id="1098" w:author="ERCOT" w:date="2025-10-21T20:34:00Z" w16du:dateUtc="2025-10-22T01:34:00Z">
        <w:r w:rsidDel="00C92A18">
          <w:rPr>
            <w:iCs w:val="0"/>
          </w:rPr>
          <w:fldChar w:fldCharType="begin">
            <w:ffData>
              <w:name w:val="Text5"/>
              <w:enabled/>
              <w:calcOnExit w:val="0"/>
              <w:textInput>
                <w:default w:val="[Insert Contact Person/Dept.]"/>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Contact Person/Dept.]</w:delText>
        </w:r>
        <w:r w:rsidDel="00C92A18">
          <w:rPr>
            <w:iCs w:val="0"/>
          </w:rPr>
          <w:fldChar w:fldCharType="end"/>
        </w:r>
      </w:del>
    </w:p>
    <w:p w14:paraId="1B16B711" w14:textId="126FB056" w:rsidR="002E7ABF" w:rsidRPr="005B2A3F" w:rsidDel="00C92A18" w:rsidRDefault="002E7ABF" w:rsidP="002E7ABF">
      <w:pPr>
        <w:pStyle w:val="VariableDefinition"/>
        <w:jc w:val="both"/>
        <w:rPr>
          <w:del w:id="1099" w:author="ERCOT" w:date="2025-10-21T20:34:00Z" w16du:dateUtc="2025-10-22T01:34:00Z"/>
          <w:szCs w:val="24"/>
        </w:rPr>
      </w:pPr>
      <w:del w:id="1100" w:author="ERCOT" w:date="2025-10-21T20:34:00Z" w16du:dateUtc="2025-10-22T01:34:00Z">
        <w:r w:rsidDel="00C92A18">
          <w:rPr>
            <w:iCs w:val="0"/>
          </w:rPr>
          <w:fldChar w:fldCharType="begin">
            <w:ffData>
              <w:name w:val="Text6"/>
              <w:enabled/>
              <w:calcOnExit w:val="0"/>
              <w:textInput>
                <w:default w:val="[Insert Street Address]"/>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Street Address]</w:delText>
        </w:r>
        <w:r w:rsidDel="00C92A18">
          <w:rPr>
            <w:iCs w:val="0"/>
          </w:rPr>
          <w:fldChar w:fldCharType="end"/>
        </w:r>
      </w:del>
    </w:p>
    <w:p w14:paraId="5179B6E8" w14:textId="4A9362BA" w:rsidR="002E7ABF" w:rsidRPr="005B2A3F" w:rsidDel="00C92A18" w:rsidRDefault="002E7ABF" w:rsidP="002E7ABF">
      <w:pPr>
        <w:pStyle w:val="VariableDefinition"/>
        <w:jc w:val="both"/>
        <w:rPr>
          <w:del w:id="1101" w:author="ERCOT" w:date="2025-10-21T20:34:00Z" w16du:dateUtc="2025-10-22T01:34:00Z"/>
          <w:szCs w:val="24"/>
        </w:rPr>
      </w:pPr>
      <w:del w:id="1102" w:author="ERCOT" w:date="2025-10-21T20:34:00Z" w16du:dateUtc="2025-10-22T01:34:00Z">
        <w:r w:rsidDel="00C92A18">
          <w:rPr>
            <w:iCs w:val="0"/>
          </w:rPr>
          <w:fldChar w:fldCharType="begin">
            <w:ffData>
              <w:name w:val="Text7"/>
              <w:enabled/>
              <w:calcOnExit w:val="0"/>
              <w:textInput>
                <w:default w:val="[Insert City, State Zip]"/>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City, State Zip]</w:delText>
        </w:r>
        <w:r w:rsidDel="00C92A18">
          <w:rPr>
            <w:iCs w:val="0"/>
          </w:rPr>
          <w:fldChar w:fldCharType="end"/>
        </w:r>
      </w:del>
    </w:p>
    <w:p w14:paraId="456AB0CE" w14:textId="6FE6CE9C" w:rsidR="002E7ABF" w:rsidRPr="005B2A3F" w:rsidDel="00C92A18" w:rsidRDefault="002E7ABF" w:rsidP="002E7ABF">
      <w:pPr>
        <w:pStyle w:val="VariableDefinition"/>
        <w:jc w:val="both"/>
        <w:rPr>
          <w:del w:id="1103" w:author="ERCOT" w:date="2025-10-21T20:34:00Z" w16du:dateUtc="2025-10-22T01:34:00Z"/>
          <w:szCs w:val="24"/>
        </w:rPr>
      </w:pPr>
      <w:del w:id="1104" w:author="ERCOT" w:date="2025-10-21T20:34:00Z" w16du:dateUtc="2025-10-22T01:34:00Z">
        <w:r w:rsidDel="00C92A18">
          <w:rPr>
            <w:iCs w:val="0"/>
          </w:rPr>
          <w:fldChar w:fldCharType="begin">
            <w:ffData>
              <w:name w:val="Text8"/>
              <w:enabled/>
              <w:calcOnExit w:val="0"/>
              <w:textInput>
                <w:default w:val="[Insert Telephon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Telephone]</w:delText>
        </w:r>
        <w:r w:rsidDel="00C92A18">
          <w:rPr>
            <w:iCs w:val="0"/>
          </w:rPr>
          <w:fldChar w:fldCharType="end"/>
        </w:r>
      </w:del>
    </w:p>
    <w:p w14:paraId="290DB677" w14:textId="3E3AB04B" w:rsidR="002E7ABF" w:rsidRPr="005B2A3F" w:rsidDel="00C92A18" w:rsidRDefault="002E7ABF" w:rsidP="002E7ABF">
      <w:pPr>
        <w:pStyle w:val="VariableDefinition"/>
        <w:jc w:val="both"/>
        <w:rPr>
          <w:del w:id="1105" w:author="ERCOT" w:date="2025-10-21T20:34:00Z" w16du:dateUtc="2025-10-22T01:34:00Z"/>
        </w:rPr>
      </w:pPr>
      <w:del w:id="1106" w:author="ERCOT" w:date="2025-10-21T20:34:00Z" w16du:dateUtc="2025-10-22T01:34:00Z">
        <w:r w:rsidDel="00C92A18">
          <w:rPr>
            <w:iCs w:val="0"/>
          </w:rPr>
          <w:fldChar w:fldCharType="begin">
            <w:ffData>
              <w:name w:val="Text9"/>
              <w:enabled/>
              <w:calcOnExit w:val="0"/>
              <w:textInput>
                <w:default w:val="[Insert Facsimil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Facsimile]</w:delText>
        </w:r>
        <w:r w:rsidDel="00C92A18">
          <w:rPr>
            <w:iCs w:val="0"/>
          </w:rPr>
          <w:fldChar w:fldCharType="end"/>
        </w:r>
      </w:del>
    </w:p>
    <w:p w14:paraId="0E1DAEBA" w14:textId="77777777" w:rsidR="002E7ABF" w:rsidRPr="00B929DC" w:rsidRDefault="002E7ABF" w:rsidP="002E7ABF">
      <w:pPr>
        <w:spacing w:before="120" w:after="120"/>
        <w:jc w:val="both"/>
        <w:rPr>
          <w:u w:val="single"/>
        </w:rPr>
      </w:pPr>
      <w:r w:rsidRPr="00B929DC">
        <w:rPr>
          <w:u w:val="single"/>
        </w:rPr>
        <w:t>Section 2. Definitions.</w:t>
      </w:r>
    </w:p>
    <w:p w14:paraId="23C4D197" w14:textId="77777777" w:rsidR="002E7ABF" w:rsidRPr="00EE4378" w:rsidRDefault="002E7ABF" w:rsidP="002E7ABF">
      <w:pPr>
        <w:spacing w:before="120" w:after="120"/>
        <w:ind w:left="720" w:hanging="720"/>
        <w:jc w:val="both"/>
        <w:rPr>
          <w:szCs w:val="20"/>
        </w:rPr>
      </w:pPr>
      <w:r w:rsidRPr="00B929DC">
        <w:rPr>
          <w:szCs w:val="20"/>
        </w:rPr>
        <w:t>A.</w:t>
      </w:r>
      <w:r w:rsidRPr="00B929DC">
        <w:rPr>
          <w:szCs w:val="20"/>
        </w:rPr>
        <w:tab/>
        <w:t xml:space="preserve">Unless herein defined, all definitions and acronyms found in the ERCOT Protocols shall </w:t>
      </w:r>
      <w:r w:rsidRPr="00EE4378">
        <w:rPr>
          <w:szCs w:val="20"/>
        </w:rPr>
        <w:t xml:space="preserve">be incorporated by reference into this Agreement.  </w:t>
      </w:r>
    </w:p>
    <w:p w14:paraId="7A20A0FF" w14:textId="68998987" w:rsidR="00C92A18" w:rsidRPr="00B929DC" w:rsidRDefault="00C92A18" w:rsidP="00C92A18">
      <w:pPr>
        <w:spacing w:before="120" w:after="120"/>
        <w:ind w:left="720" w:hanging="720"/>
        <w:jc w:val="both"/>
        <w:rPr>
          <w:ins w:id="1107" w:author="ERCOT" w:date="2025-10-21T20:34:00Z" w16du:dateUtc="2025-10-22T01:34:00Z"/>
          <w:szCs w:val="20"/>
        </w:rPr>
      </w:pPr>
      <w:ins w:id="1108" w:author="ERCOT" w:date="2025-10-21T20:34:00Z" w16du:dateUtc="2025-10-22T01:34:00Z">
        <w:r w:rsidRPr="00EE4378">
          <w:rPr>
            <w:szCs w:val="20"/>
          </w:rPr>
          <w:t xml:space="preserve">B. </w:t>
        </w:r>
        <w:r w:rsidRPr="00EE4378">
          <w:rPr>
            <w:szCs w:val="20"/>
          </w:rPr>
          <w:tab/>
        </w:r>
        <w:bookmarkStart w:id="1109" w:name="_Hlk185320977"/>
        <w:r w:rsidRPr="00EE4378">
          <w:rPr>
            <w:szCs w:val="20"/>
          </w:rPr>
          <w:t>“Standard Form Agreement” shall mean the executed Section 22, Attachment A</w:t>
        </w:r>
      </w:ins>
      <w:ins w:id="1110" w:author="ERCOT" w:date="2025-11-20T18:20:00Z" w16du:dateUtc="2025-11-21T00:20:00Z">
        <w:r w:rsidR="00985E78" w:rsidRPr="00EE4378">
          <w:rPr>
            <w:szCs w:val="20"/>
          </w:rPr>
          <w:t xml:space="preserve">, </w:t>
        </w:r>
      </w:ins>
      <w:ins w:id="1111" w:author="ERCOT" w:date="2025-10-21T20:34:00Z" w16du:dateUtc="2025-10-22T01:34:00Z">
        <w:r w:rsidRPr="00EE4378">
          <w:rPr>
            <w:szCs w:val="20"/>
          </w:rPr>
          <w:t>Standard Form Market Participant Agreement between the Participant and ERCOT.</w:t>
        </w:r>
        <w:r>
          <w:rPr>
            <w:szCs w:val="20"/>
          </w:rPr>
          <w:t xml:space="preserve"> </w:t>
        </w:r>
        <w:bookmarkEnd w:id="1109"/>
      </w:ins>
    </w:p>
    <w:p w14:paraId="50A9544A" w14:textId="0A78619A" w:rsidR="002E7ABF" w:rsidRPr="00B929DC" w:rsidDel="00C92A18" w:rsidRDefault="002E7ABF" w:rsidP="002E7ABF">
      <w:pPr>
        <w:spacing w:before="120" w:after="120"/>
        <w:ind w:left="720" w:hanging="720"/>
        <w:jc w:val="both"/>
        <w:rPr>
          <w:del w:id="1112" w:author="ERCOT" w:date="2025-10-21T20:36:00Z" w16du:dateUtc="2025-10-22T01:36:00Z"/>
          <w:szCs w:val="20"/>
        </w:rPr>
      </w:pPr>
      <w:del w:id="1113" w:author="ERCOT" w:date="2025-10-21T20:36:00Z" w16du:dateUtc="2025-10-22T01:36:00Z">
        <w:r w:rsidRPr="00B929DC" w:rsidDel="00C92A18">
          <w:rPr>
            <w:szCs w:val="20"/>
          </w:rPr>
          <w:delText>B.</w:delText>
        </w:r>
        <w:r w:rsidRPr="00B929DC" w:rsidDel="00C92A18">
          <w:rPr>
            <w:szCs w:val="20"/>
          </w:rPr>
          <w:tab/>
          <w:delTex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w:delText>
        </w:r>
        <w:r w:rsidRPr="00B929DC" w:rsidDel="00C92A18">
          <w:rPr>
            <w:szCs w:val="20"/>
          </w:rPr>
          <w:lastRenderedPageBreak/>
          <w:delText>the ERCOT Protocols, in effect at the time of the performance or non-performance of an action, shall govern with respect to that action.</w:delText>
        </w:r>
      </w:del>
    </w:p>
    <w:p w14:paraId="0B136AD6" w14:textId="77777777" w:rsidR="002E7ABF" w:rsidRPr="00B929DC" w:rsidRDefault="002E7ABF" w:rsidP="002E7ABF">
      <w:pPr>
        <w:spacing w:before="120" w:after="120"/>
        <w:jc w:val="both"/>
        <w:rPr>
          <w:u w:val="single"/>
        </w:rPr>
      </w:pPr>
      <w:r w:rsidRPr="00B929DC">
        <w:rPr>
          <w:u w:val="single"/>
        </w:rPr>
        <w:t>Section 3. Term and Termination.</w:t>
      </w:r>
    </w:p>
    <w:p w14:paraId="02F63FF4"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Term.</w:t>
      </w:r>
    </w:p>
    <w:p w14:paraId="3C002D90"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 xml:space="preserve">This Agreement is effective beginning on the Effective Date. </w:t>
      </w:r>
    </w:p>
    <w:p w14:paraId="6DE0B073"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 xml:space="preserve">The full term (“Full Term”) of this Agreement begins on the Start Date and continues for a period of </w:t>
      </w:r>
      <w:r>
        <w:rPr>
          <w:szCs w:val="20"/>
        </w:rPr>
        <w:t>three</w:t>
      </w:r>
      <w:r w:rsidRPr="00B929DC">
        <w:rPr>
          <w:szCs w:val="20"/>
        </w:rPr>
        <w:t xml:space="preserve"> years.</w:t>
      </w:r>
    </w:p>
    <w:p w14:paraId="5FDE1307"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r>
      <w:r w:rsidRPr="00B929DC">
        <w:rPr>
          <w:szCs w:val="20"/>
          <w:u w:val="single"/>
        </w:rPr>
        <w:t>Termination by Participant.</w:t>
      </w:r>
      <w:r w:rsidRPr="00B929DC">
        <w:rPr>
          <w:szCs w:val="20"/>
        </w:rPr>
        <w:t xml:space="preserve"> Participant may, at its option, terminate this Agreement immediately upon the failure of ERCOT to continue to be certified by the Public Utility Commission of Texas (PUCT) as the Independent Organization under PURA §39.151 without the immediate certification of another Independent Organization under PURA §39.151.</w:t>
      </w:r>
    </w:p>
    <w:p w14:paraId="658CD912" w14:textId="77777777" w:rsidR="002E7ABF" w:rsidRPr="00FF4661" w:rsidRDefault="002E7ABF" w:rsidP="002E7ABF">
      <w:pPr>
        <w:spacing w:before="120" w:after="120"/>
        <w:ind w:left="720" w:hanging="720"/>
        <w:jc w:val="both"/>
        <w:rPr>
          <w:szCs w:val="20"/>
        </w:rPr>
      </w:pPr>
      <w:r w:rsidRPr="00B929DC">
        <w:rPr>
          <w:szCs w:val="20"/>
        </w:rPr>
        <w:t>C.</w:t>
      </w:r>
      <w:r w:rsidRPr="00B929DC">
        <w:rPr>
          <w:szCs w:val="20"/>
        </w:rPr>
        <w:tab/>
      </w:r>
      <w:r w:rsidRPr="00B929DC">
        <w:rPr>
          <w:szCs w:val="20"/>
          <w:u w:val="single"/>
        </w:rPr>
        <w:t>Effect of Termination and Survival of Terms.</w:t>
      </w:r>
      <w:r w:rsidRPr="00B929DC">
        <w:rPr>
          <w:szCs w:val="20"/>
        </w:rPr>
        <w:t xml:space="preserve"> If this Agreement is terminated by a Party pursuant to the terms hereof, the rights and obligations of the Parties hereunder shall </w:t>
      </w:r>
      <w:r w:rsidRPr="00FF4661">
        <w:rPr>
          <w:szCs w:val="20"/>
        </w:rPr>
        <w:t>terminate, except that the rights and obligations of the Parties that have accrued under this Agreement prior to the date of termination shall survive.</w:t>
      </w:r>
    </w:p>
    <w:p w14:paraId="67706619" w14:textId="77777777" w:rsidR="002E7ABF" w:rsidRPr="00FF4661" w:rsidRDefault="002E7ABF" w:rsidP="002E7ABF">
      <w:pPr>
        <w:spacing w:before="120" w:after="120"/>
        <w:jc w:val="both"/>
        <w:rPr>
          <w:u w:val="single"/>
        </w:rPr>
      </w:pPr>
      <w:r w:rsidRPr="00FF4661">
        <w:rPr>
          <w:u w:val="single"/>
        </w:rPr>
        <w:t>Section 4. Representations, Warranties, and Covenants.</w:t>
      </w:r>
    </w:p>
    <w:p w14:paraId="02FDDB95" w14:textId="7737BD90" w:rsidR="00C92A18" w:rsidRPr="00FF4661" w:rsidRDefault="00C92A18" w:rsidP="00C92A18">
      <w:pPr>
        <w:spacing w:before="120" w:after="120"/>
        <w:jc w:val="both"/>
        <w:rPr>
          <w:ins w:id="1114" w:author="ERCOT" w:date="2025-10-21T20:36:00Z" w16du:dateUtc="2025-10-22T01:36:00Z"/>
        </w:rPr>
      </w:pPr>
      <w:ins w:id="1115" w:author="ERCOT" w:date="2025-10-21T20:36:00Z" w16du:dateUtc="2025-10-22T01:36:00Z">
        <w:r w:rsidRPr="00FF4661">
          <w:t>Section 4</w:t>
        </w:r>
      </w:ins>
      <w:ins w:id="1116" w:author="ERCOT" w:date="2025-11-21T11:17:00Z" w16du:dateUtc="2025-11-21T17:17:00Z">
        <w:r w:rsidR="007A0CD4" w:rsidRPr="00FF4661">
          <w:t xml:space="preserve">, </w:t>
        </w:r>
        <w:r w:rsidR="00FF4661" w:rsidRPr="00FF4661">
          <w:t>Representations, Warranties, and Covenants,</w:t>
        </w:r>
      </w:ins>
      <w:ins w:id="1117" w:author="ERCOT" w:date="2025-10-21T20:36:00Z" w16du:dateUtc="2025-10-22T01:36:00Z">
        <w:r w:rsidRPr="00FF4661">
          <w:t xml:space="preserve"> of the Standard Form Agreement is hereby incorporated by reference into this Agreement and shall apply to the terms of this Agreement. </w:t>
        </w:r>
      </w:ins>
    </w:p>
    <w:p w14:paraId="5E09AFC3" w14:textId="45A6FC44" w:rsidR="002E7ABF" w:rsidRPr="00B929DC" w:rsidDel="00C92A18" w:rsidRDefault="002E7ABF" w:rsidP="002E7ABF">
      <w:pPr>
        <w:spacing w:before="120" w:after="120"/>
        <w:ind w:left="720" w:hanging="720"/>
        <w:jc w:val="both"/>
        <w:rPr>
          <w:del w:id="1118" w:author="ERCOT" w:date="2025-10-21T20:37:00Z" w16du:dateUtc="2025-10-22T01:37:00Z"/>
          <w:szCs w:val="20"/>
        </w:rPr>
      </w:pPr>
      <w:del w:id="1119" w:author="ERCOT" w:date="2025-10-21T20:37:00Z" w16du:dateUtc="2025-10-22T01:37:00Z">
        <w:r w:rsidRPr="00FF4661" w:rsidDel="00C92A18">
          <w:rPr>
            <w:szCs w:val="20"/>
          </w:rPr>
          <w:delText>A.</w:delText>
        </w:r>
        <w:r w:rsidRPr="00FF4661" w:rsidDel="00C92A18">
          <w:rPr>
            <w:szCs w:val="20"/>
          </w:rPr>
          <w:tab/>
        </w:r>
        <w:r w:rsidRPr="00FF4661" w:rsidDel="00C92A18">
          <w:rPr>
            <w:szCs w:val="20"/>
            <w:u w:val="single"/>
          </w:rPr>
          <w:delText>Participant represents, warrants</w:delText>
        </w:r>
        <w:r w:rsidRPr="00B929DC" w:rsidDel="00C92A18">
          <w:rPr>
            <w:szCs w:val="20"/>
            <w:u w:val="single"/>
          </w:rPr>
          <w:delText>, and covenants that</w:delText>
        </w:r>
        <w:r w:rsidRPr="00B929DC" w:rsidDel="00C92A18">
          <w:rPr>
            <w:szCs w:val="20"/>
          </w:rPr>
          <w:delText>:</w:delText>
        </w:r>
      </w:del>
    </w:p>
    <w:p w14:paraId="34A8AE26" w14:textId="3228A707" w:rsidR="002E7ABF" w:rsidRPr="00B929DC" w:rsidDel="00C92A18" w:rsidRDefault="002E7ABF" w:rsidP="002E7ABF">
      <w:pPr>
        <w:spacing w:before="120" w:after="120"/>
        <w:ind w:left="1440" w:hanging="720"/>
        <w:jc w:val="both"/>
        <w:rPr>
          <w:del w:id="1120" w:author="ERCOT" w:date="2025-10-21T20:37:00Z" w16du:dateUtc="2025-10-22T01:37:00Z"/>
          <w:szCs w:val="20"/>
        </w:rPr>
      </w:pPr>
      <w:del w:id="1121" w:author="ERCOT" w:date="2025-10-21T20:37:00Z" w16du:dateUtc="2025-10-22T01:37:00Z">
        <w:r w:rsidRPr="00B929DC" w:rsidDel="00C92A18">
          <w:rPr>
            <w:szCs w:val="20"/>
          </w:rPr>
          <w:delText>(1)</w:delText>
        </w:r>
        <w:r w:rsidRPr="00B929DC" w:rsidDel="00C92A18">
          <w:rPr>
            <w:szCs w:val="20"/>
          </w:rPr>
          <w:tab/>
          <w:delText>Participant is duly organized, validly existing, and in good standing under the laws of the jurisdiction under which it is organized, and is authorized to do business in Texas;</w:delText>
        </w:r>
      </w:del>
    </w:p>
    <w:p w14:paraId="462DA745" w14:textId="5C9C87B7" w:rsidR="002E7ABF" w:rsidRPr="00B929DC" w:rsidDel="00C92A18" w:rsidRDefault="002E7ABF" w:rsidP="002E7ABF">
      <w:pPr>
        <w:spacing w:before="120" w:after="120"/>
        <w:ind w:left="1440" w:hanging="720"/>
        <w:jc w:val="both"/>
        <w:rPr>
          <w:del w:id="1122" w:author="ERCOT" w:date="2025-10-21T20:37:00Z" w16du:dateUtc="2025-10-22T01:37:00Z"/>
          <w:szCs w:val="20"/>
        </w:rPr>
      </w:pPr>
      <w:del w:id="1123" w:author="ERCOT" w:date="2025-10-21T20:37:00Z" w16du:dateUtc="2025-10-22T01:37:00Z">
        <w:r w:rsidRPr="00B929DC" w:rsidDel="00C92A18">
          <w:rPr>
            <w:szCs w:val="20"/>
          </w:rPr>
          <w:delText>(2)</w:delText>
        </w:r>
        <w:r w:rsidRPr="00B929DC" w:rsidDel="00C92A18">
          <w:rPr>
            <w:szCs w:val="20"/>
          </w:rPr>
          <w:tab/>
          <w:delText>Participant has full power and authority to enter into this Agreement and perform all of Participant’s obligations, representations, warranties, and covenants under this Agreement;</w:delText>
        </w:r>
      </w:del>
    </w:p>
    <w:p w14:paraId="6076D622" w14:textId="7C0F5EF4" w:rsidR="002E7ABF" w:rsidRPr="00B929DC" w:rsidDel="00C92A18" w:rsidRDefault="002E7ABF" w:rsidP="002E7ABF">
      <w:pPr>
        <w:spacing w:before="120" w:after="120"/>
        <w:ind w:left="1440" w:hanging="720"/>
        <w:jc w:val="both"/>
        <w:rPr>
          <w:del w:id="1124" w:author="ERCOT" w:date="2025-10-21T20:37:00Z" w16du:dateUtc="2025-10-22T01:37:00Z"/>
          <w:szCs w:val="20"/>
        </w:rPr>
      </w:pPr>
      <w:del w:id="1125" w:author="ERCOT" w:date="2025-10-21T20:37:00Z" w16du:dateUtc="2025-10-22T01:37:00Z">
        <w:r w:rsidRPr="00B929DC" w:rsidDel="00C92A18">
          <w:rPr>
            <w:szCs w:val="20"/>
          </w:rPr>
          <w:delText>(3)</w:delText>
        </w:r>
        <w:r w:rsidRPr="00B929DC" w:rsidDel="00C92A18">
          <w:rPr>
            <w:szCs w:val="20"/>
          </w:rPr>
          <w:tab/>
          <w:delTex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delText>
        </w:r>
      </w:del>
    </w:p>
    <w:p w14:paraId="4A01CEE9" w14:textId="74BAB0EC" w:rsidR="002E7ABF" w:rsidRPr="00B929DC" w:rsidDel="00C92A18" w:rsidRDefault="002E7ABF" w:rsidP="002E7ABF">
      <w:pPr>
        <w:spacing w:before="120" w:after="120"/>
        <w:ind w:left="1440" w:hanging="720"/>
        <w:jc w:val="both"/>
        <w:rPr>
          <w:del w:id="1126" w:author="ERCOT" w:date="2025-10-21T20:37:00Z" w16du:dateUtc="2025-10-22T01:37:00Z"/>
          <w:szCs w:val="20"/>
        </w:rPr>
      </w:pPr>
      <w:del w:id="1127" w:author="ERCOT" w:date="2025-10-21T20:37:00Z" w16du:dateUtc="2025-10-22T01:37:00Z">
        <w:r w:rsidRPr="00B929DC" w:rsidDel="00C92A18">
          <w:rPr>
            <w:szCs w:val="20"/>
          </w:rPr>
          <w:delText>(4)</w:delText>
        </w:r>
        <w:r w:rsidRPr="00B929DC" w:rsidDel="00C92A18">
          <w:rPr>
            <w:szCs w:val="20"/>
          </w:rPr>
          <w:tab/>
          <w:delText>The execution, delivery, and performance of this Agreement by Participant have been duly authorized by all requisite action of its governing body;</w:delText>
        </w:r>
      </w:del>
    </w:p>
    <w:p w14:paraId="426BA473" w14:textId="3922385C" w:rsidR="002E7ABF" w:rsidRPr="00B929DC" w:rsidDel="00C92A18" w:rsidRDefault="002E7ABF" w:rsidP="002E7ABF">
      <w:pPr>
        <w:spacing w:before="120" w:after="120"/>
        <w:ind w:left="1440" w:hanging="720"/>
        <w:jc w:val="both"/>
        <w:rPr>
          <w:del w:id="1128" w:author="ERCOT" w:date="2025-10-21T20:37:00Z" w16du:dateUtc="2025-10-22T01:37:00Z"/>
          <w:szCs w:val="20"/>
        </w:rPr>
      </w:pPr>
      <w:del w:id="1129" w:author="ERCOT" w:date="2025-10-21T20:37:00Z" w16du:dateUtc="2025-10-22T01:37:00Z">
        <w:r w:rsidRPr="00B929DC" w:rsidDel="00C92A18">
          <w:rPr>
            <w:szCs w:val="20"/>
          </w:rPr>
          <w:delText>(5)</w:delText>
        </w:r>
        <w:r w:rsidRPr="00B929DC" w:rsidDel="00C92A18">
          <w:rPr>
            <w:szCs w:val="20"/>
          </w:rPr>
          <w:tab/>
          <w:delTex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delText>
        </w:r>
      </w:del>
    </w:p>
    <w:p w14:paraId="3690A785" w14:textId="70D8E72D" w:rsidR="002E7ABF" w:rsidRPr="00B929DC" w:rsidDel="00C92A18" w:rsidRDefault="002E7ABF" w:rsidP="002E7ABF">
      <w:pPr>
        <w:spacing w:before="120" w:after="120"/>
        <w:ind w:left="1440" w:hanging="720"/>
        <w:jc w:val="both"/>
        <w:rPr>
          <w:del w:id="1130" w:author="ERCOT" w:date="2025-10-21T20:37:00Z" w16du:dateUtc="2025-10-22T01:37:00Z"/>
          <w:szCs w:val="20"/>
        </w:rPr>
      </w:pPr>
      <w:del w:id="1131" w:author="ERCOT" w:date="2025-10-21T20:37:00Z" w16du:dateUtc="2025-10-22T01:37:00Z">
        <w:r w:rsidRPr="00B929DC" w:rsidDel="00C92A18">
          <w:rPr>
            <w:szCs w:val="20"/>
          </w:rPr>
          <w:delText>(6)</w:delText>
        </w:r>
        <w:r w:rsidRPr="00B929DC" w:rsidDel="00C92A18">
          <w:rPr>
            <w:szCs w:val="20"/>
          </w:rPr>
          <w:tab/>
          <w:delText xml:space="preserve">If any Defaults are disclosed on any such exhibit mentioned in subsection 4(A)(5), either (a) ERCOT has been paid, before execution of this Agreement, all sums due to it in relation to such Prior Agreement, or (b) ERCOT, in its reasonable judgment, </w:delText>
        </w:r>
        <w:r w:rsidRPr="00B929DC" w:rsidDel="00C92A18">
          <w:rPr>
            <w:szCs w:val="20"/>
          </w:rPr>
          <w:lastRenderedPageBreak/>
          <w:delText>has determined that this Agreement is necessary for system reliability, and Participant has made alternate arrangements satisfactory to ERCOT for the resolution of the Default under the Prior Agreement;</w:delText>
        </w:r>
      </w:del>
    </w:p>
    <w:p w14:paraId="667767B0" w14:textId="4C29ADAC" w:rsidR="002E7ABF" w:rsidRPr="00B929DC" w:rsidDel="00C92A18" w:rsidRDefault="002E7ABF" w:rsidP="002E7ABF">
      <w:pPr>
        <w:spacing w:before="120" w:after="120"/>
        <w:ind w:left="1440" w:hanging="720"/>
        <w:jc w:val="both"/>
        <w:rPr>
          <w:del w:id="1132" w:author="ERCOT" w:date="2025-10-21T20:37:00Z" w16du:dateUtc="2025-10-22T01:37:00Z"/>
          <w:szCs w:val="20"/>
        </w:rPr>
      </w:pPr>
      <w:del w:id="1133" w:author="ERCOT" w:date="2025-10-21T20:37:00Z" w16du:dateUtc="2025-10-22T01:37:00Z">
        <w:r w:rsidRPr="00B929DC" w:rsidDel="00C92A18">
          <w:rPr>
            <w:szCs w:val="20"/>
          </w:rPr>
          <w:delText>(7)</w:delText>
        </w:r>
        <w:r w:rsidRPr="00B929DC" w:rsidDel="00C92A18">
          <w:rPr>
            <w:szCs w:val="20"/>
          </w:rPr>
          <w:tab/>
          <w:delTex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delText>
        </w:r>
      </w:del>
    </w:p>
    <w:p w14:paraId="0DD1CAFE" w14:textId="75F870EE" w:rsidR="002E7ABF" w:rsidRPr="00B929DC" w:rsidDel="00C92A18" w:rsidRDefault="002E7ABF" w:rsidP="002E7ABF">
      <w:pPr>
        <w:spacing w:before="120" w:after="120"/>
        <w:ind w:left="1440" w:hanging="720"/>
        <w:jc w:val="both"/>
        <w:rPr>
          <w:del w:id="1134" w:author="ERCOT" w:date="2025-10-21T20:37:00Z" w16du:dateUtc="2025-10-22T01:37:00Z"/>
          <w:szCs w:val="20"/>
        </w:rPr>
      </w:pPr>
      <w:del w:id="1135" w:author="ERCOT" w:date="2025-10-21T20:37:00Z" w16du:dateUtc="2025-10-22T01:37:00Z">
        <w:r w:rsidRPr="00B929DC" w:rsidDel="00C92A18">
          <w:rPr>
            <w:szCs w:val="20"/>
          </w:rPr>
          <w:delText>(8)</w:delText>
        </w:r>
        <w:r w:rsidRPr="00B929DC" w:rsidDel="00C92A18">
          <w:rPr>
            <w:szCs w:val="20"/>
          </w:rPr>
          <w:tab/>
          <w:delText xml:space="preserve">Participant is not in violation of any laws, ordinances, or governmental rules, regulations, or order of any Governmental Authority or arbitration board materially affecting performance of this Agreement and to which it is subject; </w:delText>
        </w:r>
      </w:del>
    </w:p>
    <w:p w14:paraId="44653602" w14:textId="5711454F" w:rsidR="002E7ABF" w:rsidRPr="00B929DC" w:rsidDel="00C92A18" w:rsidRDefault="002E7ABF" w:rsidP="002E7ABF">
      <w:pPr>
        <w:spacing w:before="120" w:after="120"/>
        <w:ind w:left="1440" w:hanging="720"/>
        <w:jc w:val="both"/>
        <w:rPr>
          <w:del w:id="1136" w:author="ERCOT" w:date="2025-10-21T20:37:00Z" w16du:dateUtc="2025-10-22T01:37:00Z"/>
          <w:szCs w:val="20"/>
        </w:rPr>
      </w:pPr>
      <w:del w:id="1137" w:author="ERCOT" w:date="2025-10-21T20:37:00Z" w16du:dateUtc="2025-10-22T01:37:00Z">
        <w:r w:rsidRPr="00B929DC" w:rsidDel="00C92A18">
          <w:rPr>
            <w:szCs w:val="20"/>
          </w:rPr>
          <w:delText>(9)</w:delText>
        </w:r>
        <w:r w:rsidRPr="00B929DC" w:rsidDel="00C92A18">
          <w:rPr>
            <w:szCs w:val="20"/>
          </w:rPr>
          <w:tab/>
          <w:delText>Participant is not Bankrupt, does not contemplate becoming Bankrupt nor, to its knowledge, will become Bankrupt;</w:delText>
        </w:r>
      </w:del>
    </w:p>
    <w:p w14:paraId="79D5CC5B" w14:textId="4C9CC270" w:rsidR="002E7ABF" w:rsidRPr="00B929DC" w:rsidDel="00C92A18" w:rsidRDefault="002E7ABF" w:rsidP="002E7ABF">
      <w:pPr>
        <w:spacing w:before="120" w:after="120"/>
        <w:ind w:left="1440" w:hanging="720"/>
        <w:jc w:val="both"/>
        <w:rPr>
          <w:del w:id="1138" w:author="ERCOT" w:date="2025-10-21T20:37:00Z" w16du:dateUtc="2025-10-22T01:37:00Z"/>
          <w:szCs w:val="20"/>
        </w:rPr>
      </w:pPr>
      <w:del w:id="1139" w:author="ERCOT" w:date="2025-10-21T20:37:00Z" w16du:dateUtc="2025-10-22T01:37:00Z">
        <w:r w:rsidRPr="00B929DC" w:rsidDel="00C92A18">
          <w:rPr>
            <w:szCs w:val="20"/>
          </w:rPr>
          <w:delText>(10)</w:delText>
        </w:r>
        <w:r w:rsidRPr="00B929DC" w:rsidDel="00C92A18">
          <w:rPr>
            <w:szCs w:val="20"/>
          </w:rPr>
          <w:tab/>
          <w:delText>Participant acknowledges that it has received and is familiar with the ERCOT Protocols; and</w:delText>
        </w:r>
      </w:del>
    </w:p>
    <w:p w14:paraId="1A0DB2E6" w14:textId="34DC1B41" w:rsidR="002E7ABF" w:rsidRPr="00B929DC" w:rsidDel="00C92A18" w:rsidRDefault="002E7ABF" w:rsidP="002E7ABF">
      <w:pPr>
        <w:spacing w:before="120" w:after="120"/>
        <w:ind w:left="1440" w:hanging="720"/>
        <w:jc w:val="both"/>
        <w:rPr>
          <w:del w:id="1140" w:author="ERCOT" w:date="2025-10-21T20:37:00Z" w16du:dateUtc="2025-10-22T01:37:00Z"/>
          <w:szCs w:val="20"/>
        </w:rPr>
      </w:pPr>
      <w:del w:id="1141" w:author="ERCOT" w:date="2025-10-21T20:37:00Z" w16du:dateUtc="2025-10-22T01:37:00Z">
        <w:r w:rsidRPr="00B929DC" w:rsidDel="00C92A18">
          <w:rPr>
            <w:szCs w:val="20"/>
          </w:rPr>
          <w:delText>(11)</w:delText>
        </w:r>
        <w:r w:rsidRPr="00B929DC" w:rsidDel="00C92A18">
          <w:rPr>
            <w:szCs w:val="20"/>
          </w:rPr>
          <w:tab/>
          <w:delTex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delText>
        </w:r>
      </w:del>
    </w:p>
    <w:p w14:paraId="1A94F481" w14:textId="73F6EEC9" w:rsidR="002E7ABF" w:rsidRPr="00B929DC" w:rsidDel="00C92A18" w:rsidRDefault="002E7ABF" w:rsidP="002E7ABF">
      <w:pPr>
        <w:spacing w:before="120" w:after="120"/>
        <w:jc w:val="both"/>
        <w:rPr>
          <w:del w:id="1142" w:author="ERCOT" w:date="2025-10-21T20:37:00Z" w16du:dateUtc="2025-10-22T01:37:00Z"/>
        </w:rPr>
      </w:pPr>
      <w:del w:id="1143" w:author="ERCOT" w:date="2025-10-21T20:37:00Z" w16du:dateUtc="2025-10-22T01:37:00Z">
        <w:r w:rsidRPr="00B929DC" w:rsidDel="00C92A18">
          <w:delText>B.</w:delText>
        </w:r>
        <w:r w:rsidRPr="00B929DC" w:rsidDel="00C92A18">
          <w:tab/>
        </w:r>
        <w:r w:rsidRPr="00B929DC" w:rsidDel="00C92A18">
          <w:rPr>
            <w:u w:val="single"/>
          </w:rPr>
          <w:delText>ERCOT represents, warrants, and covenants that</w:delText>
        </w:r>
        <w:r w:rsidRPr="00B929DC" w:rsidDel="00C92A18">
          <w:delText>:</w:delText>
        </w:r>
      </w:del>
    </w:p>
    <w:p w14:paraId="5F74AF42" w14:textId="63339CB6" w:rsidR="002E7ABF" w:rsidRPr="00B929DC" w:rsidDel="00C92A18" w:rsidRDefault="002E7ABF" w:rsidP="002E7ABF">
      <w:pPr>
        <w:spacing w:before="120" w:after="120"/>
        <w:ind w:left="1440" w:hanging="720"/>
        <w:jc w:val="both"/>
        <w:rPr>
          <w:del w:id="1144" w:author="ERCOT" w:date="2025-10-21T20:37:00Z" w16du:dateUtc="2025-10-22T01:37:00Z"/>
          <w:szCs w:val="20"/>
        </w:rPr>
      </w:pPr>
      <w:del w:id="1145" w:author="ERCOT" w:date="2025-10-21T20:37:00Z" w16du:dateUtc="2025-10-22T01:37:00Z">
        <w:r w:rsidRPr="00B929DC" w:rsidDel="00C92A18">
          <w:rPr>
            <w:szCs w:val="20"/>
          </w:rPr>
          <w:delText>(1)</w:delText>
        </w:r>
        <w:r w:rsidRPr="00B929DC" w:rsidDel="00C92A18">
          <w:rPr>
            <w:szCs w:val="20"/>
          </w:rPr>
          <w:tab/>
          <w:delText>ERCOT is the Independent Organization certified under PURA §39.151 for the ERCOT Region;</w:delText>
        </w:r>
      </w:del>
    </w:p>
    <w:p w14:paraId="1A74723C" w14:textId="4E0FF085" w:rsidR="002E7ABF" w:rsidRPr="00B929DC" w:rsidDel="00C92A18" w:rsidRDefault="002E7ABF" w:rsidP="002E7ABF">
      <w:pPr>
        <w:spacing w:before="120" w:after="120"/>
        <w:ind w:left="1440" w:hanging="720"/>
        <w:jc w:val="both"/>
        <w:rPr>
          <w:del w:id="1146" w:author="ERCOT" w:date="2025-10-21T20:37:00Z" w16du:dateUtc="2025-10-22T01:37:00Z"/>
          <w:szCs w:val="20"/>
        </w:rPr>
      </w:pPr>
      <w:del w:id="1147" w:author="ERCOT" w:date="2025-10-21T20:37:00Z" w16du:dateUtc="2025-10-22T01:37:00Z">
        <w:r w:rsidRPr="00B929DC" w:rsidDel="00C92A18">
          <w:rPr>
            <w:szCs w:val="20"/>
          </w:rPr>
          <w:delText>(2)</w:delText>
        </w:r>
        <w:r w:rsidRPr="00B929DC" w:rsidDel="00C92A18">
          <w:rPr>
            <w:szCs w:val="20"/>
          </w:rPr>
          <w:tab/>
          <w:delText>ERCOT is duly organized, validly existing, and in good standing under the laws of Texas, and is authorized to do business in Texas;</w:delText>
        </w:r>
      </w:del>
    </w:p>
    <w:p w14:paraId="004F39EC" w14:textId="548B0890" w:rsidR="002E7ABF" w:rsidRPr="00B929DC" w:rsidDel="00C92A18" w:rsidRDefault="002E7ABF" w:rsidP="002E7ABF">
      <w:pPr>
        <w:spacing w:before="120" w:after="120"/>
        <w:ind w:left="1440" w:hanging="720"/>
        <w:jc w:val="both"/>
        <w:rPr>
          <w:del w:id="1148" w:author="ERCOT" w:date="2025-10-21T20:37:00Z" w16du:dateUtc="2025-10-22T01:37:00Z"/>
          <w:szCs w:val="20"/>
        </w:rPr>
      </w:pPr>
      <w:del w:id="1149" w:author="ERCOT" w:date="2025-10-21T20:37:00Z" w16du:dateUtc="2025-10-22T01:37:00Z">
        <w:r w:rsidRPr="00B929DC" w:rsidDel="00C92A18">
          <w:rPr>
            <w:szCs w:val="20"/>
          </w:rPr>
          <w:delText>(3)</w:delText>
        </w:r>
        <w:r w:rsidRPr="00B929DC" w:rsidDel="00C92A18">
          <w:rPr>
            <w:szCs w:val="20"/>
          </w:rPr>
          <w:tab/>
          <w:delText>ERCOT has full power and authority to enter into this Agreement and perform all of ERCOT’s obligations, representations, warranties and covenants under this Agreement;</w:delText>
        </w:r>
      </w:del>
    </w:p>
    <w:p w14:paraId="7A6DC934" w14:textId="74D46BE1" w:rsidR="002E7ABF" w:rsidRPr="00B929DC" w:rsidDel="00C92A18" w:rsidRDefault="002E7ABF" w:rsidP="002E7ABF">
      <w:pPr>
        <w:spacing w:before="120" w:after="120"/>
        <w:ind w:left="1440" w:hanging="720"/>
        <w:jc w:val="both"/>
        <w:rPr>
          <w:del w:id="1150" w:author="ERCOT" w:date="2025-10-21T20:37:00Z" w16du:dateUtc="2025-10-22T01:37:00Z"/>
          <w:szCs w:val="20"/>
        </w:rPr>
      </w:pPr>
      <w:del w:id="1151" w:author="ERCOT" w:date="2025-10-21T20:37:00Z" w16du:dateUtc="2025-10-22T01:37:00Z">
        <w:r w:rsidRPr="00B929DC" w:rsidDel="00C92A18">
          <w:rPr>
            <w:szCs w:val="20"/>
          </w:rPr>
          <w:delText>(4)</w:delText>
        </w:r>
        <w:r w:rsidRPr="00B929DC" w:rsidDel="00C92A18">
          <w:rPr>
            <w:szCs w:val="20"/>
          </w:rPr>
          <w:tab/>
          <w:delTex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delText>
        </w:r>
      </w:del>
    </w:p>
    <w:p w14:paraId="60CCD21E" w14:textId="143B8257" w:rsidR="002E7ABF" w:rsidRPr="00B929DC" w:rsidDel="00C92A18" w:rsidRDefault="002E7ABF" w:rsidP="002E7ABF">
      <w:pPr>
        <w:spacing w:before="120" w:after="120"/>
        <w:ind w:left="1440" w:hanging="720"/>
        <w:jc w:val="both"/>
        <w:rPr>
          <w:del w:id="1152" w:author="ERCOT" w:date="2025-10-21T20:37:00Z" w16du:dateUtc="2025-10-22T01:37:00Z"/>
          <w:szCs w:val="20"/>
        </w:rPr>
      </w:pPr>
      <w:del w:id="1153" w:author="ERCOT" w:date="2025-10-21T20:37:00Z" w16du:dateUtc="2025-10-22T01:37:00Z">
        <w:r w:rsidRPr="00B929DC" w:rsidDel="00C92A18">
          <w:rPr>
            <w:szCs w:val="20"/>
          </w:rPr>
          <w:delText>(5)</w:delText>
        </w:r>
        <w:r w:rsidRPr="00B929DC" w:rsidDel="00C92A18">
          <w:rPr>
            <w:szCs w:val="20"/>
          </w:rPr>
          <w:tab/>
          <w:delText>The execution, delivery, and performance of this Agreement by ERCOT have been duly authorized by all requisite action of its governing body;</w:delText>
        </w:r>
      </w:del>
    </w:p>
    <w:p w14:paraId="2CA5A549" w14:textId="4A03F0C9" w:rsidR="002E7ABF" w:rsidRPr="00B929DC" w:rsidDel="00C92A18" w:rsidRDefault="002E7ABF" w:rsidP="002E7ABF">
      <w:pPr>
        <w:spacing w:before="120" w:after="120"/>
        <w:ind w:left="1440" w:hanging="720"/>
        <w:jc w:val="both"/>
        <w:rPr>
          <w:del w:id="1154" w:author="ERCOT" w:date="2025-10-21T20:37:00Z" w16du:dateUtc="2025-10-22T01:37:00Z"/>
          <w:szCs w:val="20"/>
        </w:rPr>
      </w:pPr>
      <w:del w:id="1155" w:author="ERCOT" w:date="2025-10-21T20:37:00Z" w16du:dateUtc="2025-10-22T01:37:00Z">
        <w:r w:rsidRPr="00B929DC" w:rsidDel="00C92A18">
          <w:rPr>
            <w:szCs w:val="20"/>
          </w:rPr>
          <w:delText>(6)</w:delText>
        </w:r>
        <w:r w:rsidRPr="00B929DC" w:rsidDel="00C92A18">
          <w:rPr>
            <w:szCs w:val="20"/>
          </w:rPr>
          <w:tab/>
          <w:delTex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w:delText>
        </w:r>
        <w:r w:rsidRPr="00B929DC" w:rsidDel="00C92A18">
          <w:rPr>
            <w:szCs w:val="20"/>
          </w:rPr>
          <w:lastRenderedPageBreak/>
          <w:delText>except licenses, registrations, certifications, permits or other authorizations that do not materially affect performance under this Agreement;</w:delText>
        </w:r>
      </w:del>
    </w:p>
    <w:p w14:paraId="69C2B9EF" w14:textId="14393D2B" w:rsidR="002E7ABF" w:rsidRPr="00B929DC" w:rsidDel="00C92A18" w:rsidRDefault="002E7ABF" w:rsidP="002E7ABF">
      <w:pPr>
        <w:spacing w:before="120" w:after="120"/>
        <w:ind w:left="1440" w:hanging="720"/>
        <w:jc w:val="both"/>
        <w:rPr>
          <w:del w:id="1156" w:author="ERCOT" w:date="2025-10-21T20:37:00Z" w16du:dateUtc="2025-10-22T01:37:00Z"/>
          <w:szCs w:val="20"/>
        </w:rPr>
      </w:pPr>
      <w:del w:id="1157" w:author="ERCOT" w:date="2025-10-21T20:37:00Z" w16du:dateUtc="2025-10-22T01:37:00Z">
        <w:r w:rsidRPr="00B929DC" w:rsidDel="00C92A18">
          <w:rPr>
            <w:szCs w:val="20"/>
          </w:rPr>
          <w:delText>(7)</w:delText>
        </w:r>
        <w:r w:rsidRPr="00B929DC" w:rsidDel="00C92A18">
          <w:rPr>
            <w:szCs w:val="20"/>
          </w:rPr>
          <w:tab/>
          <w:delText>ERCOT is not in violation of any laws, ordinances, or governmental rules, regulations or order of any Governmental Authority or arbitration board materially affecting performance of this Agreement and to which it is subject;</w:delText>
        </w:r>
      </w:del>
    </w:p>
    <w:p w14:paraId="6E63EC8C" w14:textId="72EC4E8B" w:rsidR="002E7ABF" w:rsidRPr="00B929DC" w:rsidDel="00C92A18" w:rsidRDefault="002E7ABF" w:rsidP="002E7ABF">
      <w:pPr>
        <w:spacing w:before="120" w:after="120"/>
        <w:ind w:left="1440" w:hanging="720"/>
        <w:jc w:val="both"/>
        <w:rPr>
          <w:del w:id="1158" w:author="ERCOT" w:date="2025-10-21T20:37:00Z" w16du:dateUtc="2025-10-22T01:37:00Z"/>
          <w:szCs w:val="20"/>
        </w:rPr>
      </w:pPr>
      <w:del w:id="1159" w:author="ERCOT" w:date="2025-10-21T20:37:00Z" w16du:dateUtc="2025-10-22T01:37:00Z">
        <w:r w:rsidRPr="00B929DC" w:rsidDel="00C92A18">
          <w:rPr>
            <w:szCs w:val="20"/>
          </w:rPr>
          <w:delText>(8)</w:delText>
        </w:r>
        <w:r w:rsidRPr="00B929DC" w:rsidDel="00C92A18">
          <w:rPr>
            <w:szCs w:val="20"/>
          </w:rPr>
          <w:tab/>
          <w:delText>ERCOT is not Bankrupt, does not contemplate becoming Bankrupt nor, to its knowledge, will become Bankrupt; and</w:delText>
        </w:r>
      </w:del>
    </w:p>
    <w:p w14:paraId="0A76B830" w14:textId="6E8E25FA" w:rsidR="002E7ABF" w:rsidRPr="00B929DC" w:rsidDel="00C92A18" w:rsidRDefault="002E7ABF" w:rsidP="002E7ABF">
      <w:pPr>
        <w:spacing w:before="120" w:after="120"/>
        <w:ind w:left="1440" w:hanging="720"/>
        <w:jc w:val="both"/>
        <w:rPr>
          <w:del w:id="1160" w:author="ERCOT" w:date="2025-10-21T20:37:00Z" w16du:dateUtc="2025-10-22T01:37:00Z"/>
          <w:szCs w:val="20"/>
        </w:rPr>
      </w:pPr>
      <w:del w:id="1161" w:author="ERCOT" w:date="2025-10-21T20:37:00Z" w16du:dateUtc="2025-10-22T01:37:00Z">
        <w:r w:rsidRPr="00B929DC" w:rsidDel="00C92A18">
          <w:rPr>
            <w:szCs w:val="20"/>
          </w:rPr>
          <w:delText>(9)</w:delText>
        </w:r>
        <w:r w:rsidRPr="00B929DC" w:rsidDel="00C92A18">
          <w:rPr>
            <w:szCs w:val="20"/>
          </w:rPr>
          <w:tab/>
          <w:delTex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delText>
        </w:r>
      </w:del>
    </w:p>
    <w:p w14:paraId="0784D0B3" w14:textId="77777777" w:rsidR="002E7ABF" w:rsidRPr="00B929DC" w:rsidRDefault="002E7ABF" w:rsidP="002E7ABF">
      <w:pPr>
        <w:spacing w:before="120" w:after="120"/>
        <w:jc w:val="both"/>
        <w:rPr>
          <w:u w:val="single"/>
        </w:rPr>
      </w:pPr>
      <w:r w:rsidRPr="00B929DC">
        <w:rPr>
          <w:u w:val="single"/>
        </w:rPr>
        <w:t>Section 5. Participant Obligations.</w:t>
      </w:r>
    </w:p>
    <w:p w14:paraId="0D470C8B" w14:textId="2A5EF06C" w:rsidR="002E7ABF" w:rsidRPr="00B929DC" w:rsidRDefault="002E7ABF" w:rsidP="002E7ABF">
      <w:pPr>
        <w:spacing w:before="120" w:after="120"/>
        <w:ind w:left="720" w:hanging="720"/>
        <w:jc w:val="both"/>
        <w:rPr>
          <w:szCs w:val="20"/>
        </w:rPr>
      </w:pPr>
      <w:r w:rsidRPr="00B929DC">
        <w:rPr>
          <w:szCs w:val="20"/>
        </w:rPr>
        <w:t>A.</w:t>
      </w:r>
      <w:r w:rsidRPr="00B929DC">
        <w:rPr>
          <w:szCs w:val="20"/>
        </w:rPr>
        <w:tab/>
        <w:t>Participant shall comply with, and be bound by, all ERCOT Protocols</w:t>
      </w:r>
      <w:ins w:id="1162" w:author="ERCOT" w:date="2025-10-21T20:37:00Z" w16du:dateUtc="2025-10-22T01:37:00Z">
        <w:r w:rsidR="00C92A18">
          <w:rPr>
            <w:szCs w:val="20"/>
          </w:rPr>
          <w:t xml:space="preserve"> and Other Binding Documents</w:t>
        </w:r>
      </w:ins>
      <w:r w:rsidRPr="00B929DC">
        <w:rPr>
          <w:szCs w:val="20"/>
        </w:rPr>
        <w:t xml:space="preserve">, ERCOT Operating Guides, and the North American Electric Reliability Corporation (NERC) Reliability Standards as they pertain to operation of a Black Start Resource by a Resource Entity. </w:t>
      </w:r>
      <w:r w:rsidRPr="00B929DC">
        <w:rPr>
          <w:szCs w:val="20"/>
        </w:rPr>
        <w:tab/>
      </w:r>
    </w:p>
    <w:p w14:paraId="79B8D5BB"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 </w:t>
      </w:r>
    </w:p>
    <w:p w14:paraId="42EC71B3" w14:textId="77777777" w:rsidR="002E7ABF" w:rsidRPr="00B929DC" w:rsidRDefault="002E7ABF" w:rsidP="002E7ABF">
      <w:pPr>
        <w:spacing w:before="120" w:after="120"/>
        <w:jc w:val="both"/>
        <w:rPr>
          <w:u w:val="single"/>
        </w:rPr>
      </w:pPr>
      <w:r w:rsidRPr="00B929DC">
        <w:rPr>
          <w:u w:val="single"/>
        </w:rPr>
        <w:t>Section 6. ERCOT Obligations.</w:t>
      </w:r>
    </w:p>
    <w:p w14:paraId="03D2C928"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ERCOT shall comply with, and be bound by, all ERCOT Protocols.</w:t>
      </w:r>
    </w:p>
    <w:p w14:paraId="487BB0F0"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FERC.  If ERCOT receives any notice similar to that described in Section 5(B) from any Market Participant, ERCOT shall provide notice of same to Participant.</w:t>
      </w:r>
    </w:p>
    <w:p w14:paraId="4C3FC3E0" w14:textId="77777777" w:rsidR="002E7ABF" w:rsidRPr="00B929DC" w:rsidRDefault="002E7ABF" w:rsidP="002E7ABF">
      <w:pPr>
        <w:spacing w:before="120" w:after="120"/>
        <w:jc w:val="both"/>
        <w:rPr>
          <w:u w:val="single"/>
        </w:rPr>
      </w:pPr>
      <w:r w:rsidRPr="00B929DC">
        <w:rPr>
          <w:u w:val="single"/>
        </w:rPr>
        <w:t>Section 7. Black Start Decertification.</w:t>
      </w:r>
    </w:p>
    <w:p w14:paraId="454A364D" w14:textId="77777777" w:rsidR="002E7ABF" w:rsidRPr="00B929DC" w:rsidRDefault="002E7ABF" w:rsidP="002E7ABF">
      <w:pPr>
        <w:spacing w:before="120" w:after="120"/>
        <w:jc w:val="both"/>
      </w:pPr>
      <w:r w:rsidRPr="00B929DC">
        <w:t>If a Black Start Resource does not remain certified, or if it is in default as described in Section 10(A)(2)(e) during the term of this Agreement, then the Hourly Standby Fee is reduced to zero for the remainder of the Full Term, and Participant will be required to refund to ERCOT certain amounts paid by ERCOT under this Agreement during the Full Term as described in the ERCOT Protocols.</w:t>
      </w:r>
    </w:p>
    <w:p w14:paraId="4B11FE37" w14:textId="77777777" w:rsidR="002E7ABF" w:rsidRPr="00B929DC" w:rsidRDefault="002E7ABF" w:rsidP="002E7ABF">
      <w:pPr>
        <w:spacing w:before="120" w:after="120"/>
        <w:jc w:val="both"/>
        <w:rPr>
          <w:u w:val="single"/>
        </w:rPr>
      </w:pPr>
      <w:r w:rsidRPr="00B929DC">
        <w:rPr>
          <w:u w:val="single"/>
        </w:rPr>
        <w:t>Section 8. Operation.</w:t>
      </w:r>
    </w:p>
    <w:p w14:paraId="0C526072"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r>
      <w:r w:rsidRPr="00B929DC">
        <w:rPr>
          <w:szCs w:val="20"/>
          <w:u w:val="single"/>
        </w:rPr>
        <w:t>Black Start Resource Maintenance.</w:t>
      </w:r>
      <w:r w:rsidRPr="00B929DC">
        <w:rPr>
          <w:szCs w:val="20"/>
        </w:rPr>
        <w:t xml:space="preserve"> Before the start of the contract year, Participant shall furnish ERCOT with its proposed schedule for Planned Outages for inspection, repair, </w:t>
      </w:r>
      <w:r w:rsidRPr="00B929DC">
        <w:rPr>
          <w:szCs w:val="20"/>
        </w:rPr>
        <w:lastRenderedPageBreak/>
        <w:t>maintenance, and overhaul of the Black Start Resource for the contract year.  Participant will promptly advise ERCOT of any later changes to the schedule.  The specific times for Planned Outages of the Black Start Resource must be approved by ERCOT.  Such approval may be withheld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 as defined by Good Utility Practice.</w:t>
      </w:r>
    </w:p>
    <w:p w14:paraId="4F4AAE6F"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r>
      <w:r w:rsidRPr="00B929DC">
        <w:rPr>
          <w:szCs w:val="20"/>
          <w:u w:val="single"/>
        </w:rPr>
        <w:t>Planning Data.</w:t>
      </w:r>
    </w:p>
    <w:p w14:paraId="7F12BAED" w14:textId="77777777" w:rsidR="002E7ABF" w:rsidRPr="00B929DC" w:rsidRDefault="002E7ABF" w:rsidP="002E7ABF">
      <w:pPr>
        <w:spacing w:before="120" w:after="120"/>
        <w:ind w:left="720"/>
        <w:jc w:val="both"/>
        <w:rPr>
          <w:szCs w:val="20"/>
        </w:rPr>
      </w:pPr>
      <w:r w:rsidRPr="00B929DC">
        <w:rPr>
          <w:szCs w:val="20"/>
        </w:rPr>
        <w:t>Participant shall timely report to ERCOT those items and conditions necessary for ERCOT’s internal planning and compliance with ERCOT’s guidelines in effect from time to time.  The information supplied must include, without limitation, the following:</w:t>
      </w:r>
    </w:p>
    <w:p w14:paraId="0C9A17CD"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Availability Plan for each hour of the next Operating Day submitted by 0600 of the preceding day; and</w:t>
      </w:r>
    </w:p>
    <w:p w14:paraId="0E8FD723"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Revised Availability Plan reflecting changes in hourly availability of Black Start Capacity status as indicated in a revised Availability Plan as soon as reasonably practical, but in no event later than 60 minutes after the event that caused the change.</w:t>
      </w:r>
    </w:p>
    <w:p w14:paraId="3F3D0E04" w14:textId="77777777" w:rsidR="002E7ABF" w:rsidRPr="00B929DC" w:rsidRDefault="002E7ABF" w:rsidP="002E7ABF">
      <w:pPr>
        <w:spacing w:before="120" w:after="120"/>
        <w:ind w:left="720" w:hanging="720"/>
        <w:jc w:val="both"/>
        <w:rPr>
          <w:szCs w:val="20"/>
          <w:u w:val="single"/>
        </w:rPr>
      </w:pPr>
      <w:r w:rsidRPr="00B929DC">
        <w:rPr>
          <w:szCs w:val="20"/>
        </w:rPr>
        <w:t>C.</w:t>
      </w:r>
      <w:r w:rsidRPr="00B929DC">
        <w:rPr>
          <w:szCs w:val="20"/>
        </w:rPr>
        <w:tab/>
      </w:r>
      <w:r w:rsidRPr="00B929DC">
        <w:rPr>
          <w:szCs w:val="20"/>
          <w:u w:val="single"/>
        </w:rPr>
        <w:t>Testing.</w:t>
      </w:r>
    </w:p>
    <w:p w14:paraId="244F810D" w14:textId="77777777" w:rsidR="002E7ABF" w:rsidRPr="00B929DC" w:rsidRDefault="002E7ABF" w:rsidP="002E7ABF">
      <w:pPr>
        <w:spacing w:before="120" w:after="120"/>
        <w:ind w:left="720" w:hanging="720"/>
        <w:jc w:val="both"/>
        <w:rPr>
          <w:szCs w:val="20"/>
        </w:rPr>
      </w:pPr>
      <w:r w:rsidRPr="00B929DC">
        <w:rPr>
          <w:szCs w:val="20"/>
        </w:rPr>
        <w:tab/>
        <w:t>Participant shall perform quarterly Black Start Resource Availability Tests as described in these Protocols.</w:t>
      </w:r>
    </w:p>
    <w:p w14:paraId="1916A225" w14:textId="77777777" w:rsidR="002E7ABF" w:rsidRPr="00B929DC" w:rsidRDefault="002E7ABF" w:rsidP="002E7ABF">
      <w:pPr>
        <w:spacing w:before="120" w:after="120"/>
        <w:jc w:val="both"/>
      </w:pPr>
      <w:r w:rsidRPr="00B929DC">
        <w:t>D.</w:t>
      </w:r>
      <w:r w:rsidRPr="00B929DC">
        <w:tab/>
      </w:r>
      <w:r w:rsidRPr="00B929DC">
        <w:rPr>
          <w:u w:val="single"/>
        </w:rPr>
        <w:t>Delivery.</w:t>
      </w:r>
    </w:p>
    <w:p w14:paraId="145737CA"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 xml:space="preserve">ERCOT will make every effort to notify the Participant, through its Qualified Scheduling Entity (QSE) or Transmission Service Provider (TSP), when the Black Start Resource must black start.  It is, however the responsibility of the Participant to initiate the start-up process of Black Start Resources in preparation for system restoration. </w:t>
      </w:r>
    </w:p>
    <w:p w14:paraId="71040BC2"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If the ERCOT Transmission Grid at the Black Start Resource becomes deenergized and if Participant cannot communicate with either ERCOT or the Transmission Service Provider (TSP) and/or Distribution Service Provider (DSP) serving the Black Start Resource, then Participant shall follow the procedures specified for the Black Start Resource under ERCOT’s Black Start plan in the Operating Guides, but Participant shall not commence delivering electric energy into the ERCOT System without specific instructions to do so from either ERCOT or the TSP and/or DSP serving the Black Start Resource.</w:t>
      </w:r>
    </w:p>
    <w:p w14:paraId="43440757" w14:textId="77777777" w:rsidR="002E7ABF" w:rsidRPr="00B929DC" w:rsidRDefault="002E7ABF" w:rsidP="002E7ABF">
      <w:pPr>
        <w:spacing w:before="120" w:after="120"/>
        <w:rPr>
          <w:u w:val="single"/>
        </w:rPr>
      </w:pPr>
      <w:r w:rsidRPr="00B929DC">
        <w:rPr>
          <w:u w:val="single"/>
        </w:rPr>
        <w:t>Section 9. Payment.</w:t>
      </w:r>
    </w:p>
    <w:p w14:paraId="23DA63CF" w14:textId="77777777" w:rsidR="002E7ABF" w:rsidRPr="00B929DC" w:rsidRDefault="002E7ABF" w:rsidP="002E7ABF">
      <w:pPr>
        <w:spacing w:before="120" w:after="120"/>
        <w:ind w:left="720" w:hanging="720"/>
        <w:rPr>
          <w:szCs w:val="20"/>
        </w:rPr>
      </w:pPr>
      <w:r w:rsidRPr="00B929DC">
        <w:rPr>
          <w:szCs w:val="20"/>
        </w:rPr>
        <w:t>A.</w:t>
      </w:r>
      <w:r w:rsidRPr="00B929DC">
        <w:rPr>
          <w:szCs w:val="20"/>
        </w:rPr>
        <w:tab/>
      </w:r>
      <w:r w:rsidRPr="00B929DC">
        <w:rPr>
          <w:szCs w:val="20"/>
          <w:u w:val="single"/>
        </w:rPr>
        <w:t>Hourly Standby Fee Payments.</w:t>
      </w:r>
      <w:r w:rsidRPr="00B929DC">
        <w:rPr>
          <w:szCs w:val="20"/>
        </w:rPr>
        <w:t xml:space="preserve"> ERCOT shall pay Participant the Hourly Standby Fee as described below, except as specified otherwise in Section 7 above. </w:t>
      </w:r>
    </w:p>
    <w:p w14:paraId="0C33AF74" w14:textId="77777777" w:rsidR="002E7ABF" w:rsidRPr="00B929DC" w:rsidRDefault="002E7ABF" w:rsidP="002E7ABF">
      <w:pPr>
        <w:spacing w:before="120" w:after="120"/>
        <w:ind w:left="1440" w:hanging="720"/>
        <w:rPr>
          <w:szCs w:val="20"/>
        </w:rPr>
      </w:pPr>
      <w:r w:rsidRPr="00B929DC">
        <w:rPr>
          <w:szCs w:val="20"/>
        </w:rPr>
        <w:t>(1)</w:t>
      </w:r>
      <w:r w:rsidRPr="00B929DC">
        <w:rPr>
          <w:szCs w:val="20"/>
        </w:rPr>
        <w:tab/>
        <w:t>Availability</w:t>
      </w:r>
    </w:p>
    <w:p w14:paraId="35DEB1E9" w14:textId="77777777" w:rsidR="002E7ABF" w:rsidRPr="00B929DC" w:rsidRDefault="002E7ABF" w:rsidP="002E7ABF">
      <w:pPr>
        <w:spacing w:before="120" w:after="120"/>
        <w:ind w:left="2160" w:hanging="720"/>
        <w:rPr>
          <w:szCs w:val="20"/>
        </w:rPr>
      </w:pPr>
      <w:r w:rsidRPr="00B929DC">
        <w:rPr>
          <w:szCs w:val="20"/>
        </w:rPr>
        <w:lastRenderedPageBreak/>
        <w:t>(a)</w:t>
      </w:r>
      <w:r w:rsidRPr="00B929DC">
        <w:rPr>
          <w:szCs w:val="20"/>
        </w:rPr>
        <w:tab/>
        <w:t>“Available” means, with respect to a given hour, that Participant has declared, in its Availability Plan, that the Black Start Resource is able to start without a connection to the ERCOT Transmission Grid.</w:t>
      </w:r>
    </w:p>
    <w:p w14:paraId="3B5BF709" w14:textId="77777777" w:rsidR="002E7ABF" w:rsidRPr="00B929DC" w:rsidRDefault="002E7ABF" w:rsidP="002E7ABF">
      <w:pPr>
        <w:spacing w:before="120" w:after="120"/>
        <w:ind w:left="2160" w:hanging="720"/>
        <w:rPr>
          <w:szCs w:val="20"/>
        </w:rPr>
      </w:pPr>
      <w:r w:rsidRPr="00B929DC">
        <w:rPr>
          <w:szCs w:val="20"/>
        </w:rPr>
        <w:t>(b)</w:t>
      </w:r>
      <w:r w:rsidRPr="00B929DC">
        <w:rPr>
          <w:szCs w:val="20"/>
        </w:rPr>
        <w:tab/>
        <w:t>The Black Start Resource is not Available if:</w:t>
      </w:r>
    </w:p>
    <w:p w14:paraId="5220E15F" w14:textId="77777777" w:rsidR="002E7ABF" w:rsidRPr="00B929DC" w:rsidRDefault="002E7ABF" w:rsidP="002E7ABF">
      <w:pPr>
        <w:spacing w:before="120" w:after="120"/>
        <w:ind w:left="2880" w:hanging="720"/>
        <w:jc w:val="both"/>
        <w:outlineLvl w:val="2"/>
        <w:rPr>
          <w:szCs w:val="20"/>
        </w:rPr>
      </w:pPr>
      <w:r w:rsidRPr="00B929DC">
        <w:rPr>
          <w:szCs w:val="20"/>
        </w:rPr>
        <w:t>(i)</w:t>
      </w:r>
      <w:r w:rsidRPr="00B929DC">
        <w:rPr>
          <w:szCs w:val="20"/>
        </w:rPr>
        <w:tab/>
        <w:t>The Black Start Resource utilizes a power pool outside of ERCOT to start and the transmission path(s) between the Resource and the other power pool is not available due to an outage; or</w:t>
      </w:r>
    </w:p>
    <w:p w14:paraId="5272CFD4" w14:textId="77777777" w:rsidR="002E7ABF" w:rsidRPr="00B929DC" w:rsidRDefault="002E7ABF" w:rsidP="002E7ABF">
      <w:pPr>
        <w:spacing w:before="120" w:after="120"/>
        <w:ind w:left="2880" w:hanging="720"/>
        <w:jc w:val="both"/>
        <w:outlineLvl w:val="2"/>
        <w:rPr>
          <w:szCs w:val="20"/>
        </w:rPr>
      </w:pPr>
      <w:r w:rsidRPr="00B929DC">
        <w:rPr>
          <w:szCs w:val="20"/>
        </w:rPr>
        <w:t>(ii)</w:t>
      </w:r>
      <w:r w:rsidRPr="00B929DC">
        <w:rPr>
          <w:szCs w:val="20"/>
        </w:rPr>
        <w:tab/>
        <w:t>The Black Start Resource utilizes a power pool outside of ERCOT to start but fails to maintain a firm standby supply contract for that power pool; or</w:t>
      </w:r>
    </w:p>
    <w:p w14:paraId="199BDB73" w14:textId="77777777" w:rsidR="002E7ABF" w:rsidRPr="00B929DC" w:rsidRDefault="002E7ABF" w:rsidP="002E7ABF">
      <w:pPr>
        <w:spacing w:before="120" w:after="120"/>
        <w:ind w:left="2880" w:hanging="720"/>
        <w:jc w:val="both"/>
        <w:outlineLvl w:val="2"/>
        <w:rPr>
          <w:szCs w:val="20"/>
        </w:rPr>
      </w:pPr>
      <w:r w:rsidRPr="00B929DC">
        <w:rPr>
          <w:szCs w:val="20"/>
        </w:rPr>
        <w:t>(iii)</w:t>
      </w:r>
      <w:r w:rsidRPr="00B929DC">
        <w:rPr>
          <w:szCs w:val="20"/>
        </w:rPr>
        <w:tab/>
        <w:t>The Black Start Resource has failed a Black Start Resource Availability Test, as described in the ERCOT Protocols or Operating Guides and has not passed a subsequent Black Start Resource Availability Test; or</w:t>
      </w:r>
    </w:p>
    <w:p w14:paraId="0B3E7FAE" w14:textId="77777777" w:rsidR="002E7ABF" w:rsidRPr="00B929DC" w:rsidRDefault="002E7ABF" w:rsidP="002E7ABF">
      <w:pPr>
        <w:spacing w:before="120" w:after="120"/>
        <w:ind w:left="2880" w:hanging="720"/>
        <w:jc w:val="both"/>
        <w:outlineLvl w:val="2"/>
        <w:rPr>
          <w:szCs w:val="20"/>
        </w:rPr>
      </w:pPr>
      <w:r w:rsidRPr="00B929DC">
        <w:rPr>
          <w:szCs w:val="20"/>
        </w:rPr>
        <w:t>(iv)</w:t>
      </w:r>
      <w:r w:rsidRPr="00B929DC">
        <w:rPr>
          <w:szCs w:val="20"/>
        </w:rPr>
        <w:tab/>
        <w:t>The Black Start Resource has failed to start when required under this Agreement, and has not passed a subsequent Black Start Resource Availability Test; or</w:t>
      </w:r>
    </w:p>
    <w:p w14:paraId="77B4F2D3" w14:textId="77777777" w:rsidR="002E7ABF" w:rsidRPr="00B929DC" w:rsidRDefault="002E7ABF" w:rsidP="002E7ABF">
      <w:pPr>
        <w:spacing w:before="120" w:after="120"/>
        <w:ind w:left="2880" w:hanging="720"/>
      </w:pPr>
      <w:r w:rsidRPr="00B929DC">
        <w:t>(v)</w:t>
      </w:r>
      <w:r w:rsidRPr="00B929DC">
        <w:tab/>
        <w:t>The Black Start Resource failed to perform when issued a Dispatch Instruction to come On-Line any time other than for BSS and has not passed a subsequent Black Start Resource Availability Test.</w:t>
      </w:r>
    </w:p>
    <w:p w14:paraId="73D486D4" w14:textId="77777777" w:rsidR="002E7ABF" w:rsidRPr="00B929DC" w:rsidRDefault="002E7ABF" w:rsidP="002E7ABF">
      <w:pPr>
        <w:spacing w:before="120" w:after="120"/>
        <w:ind w:left="2160" w:hanging="720"/>
        <w:rPr>
          <w:szCs w:val="20"/>
        </w:rPr>
      </w:pPr>
      <w:r w:rsidRPr="00B929DC">
        <w:rPr>
          <w:szCs w:val="20"/>
        </w:rPr>
        <w:t>(c)</w:t>
      </w:r>
      <w:r w:rsidRPr="00B929DC">
        <w:rPr>
          <w:szCs w:val="20"/>
        </w:rPr>
        <w:tab/>
        <w:t>ERCOT shall use the Black Start Resource’s Availability Plan as the source of Black Start Resource availability information.</w:t>
      </w:r>
    </w:p>
    <w:p w14:paraId="3B456EB9" w14:textId="77777777" w:rsidR="002E7ABF" w:rsidRPr="00B929DC" w:rsidRDefault="002E7ABF" w:rsidP="002E7ABF">
      <w:pPr>
        <w:spacing w:before="120" w:after="120"/>
        <w:ind w:left="1440" w:hanging="720"/>
        <w:rPr>
          <w:szCs w:val="20"/>
        </w:rPr>
      </w:pPr>
      <w:r w:rsidRPr="00B929DC">
        <w:rPr>
          <w:szCs w:val="20"/>
        </w:rPr>
        <w:t>(2)</w:t>
      </w:r>
      <w:r w:rsidRPr="00B929DC">
        <w:rPr>
          <w:szCs w:val="20"/>
        </w:rPr>
        <w:tab/>
        <w:t>“Black Start Service Hourly Rolling Equivalent Availability Factor (BSSHREAF)” means, with respect to a given hour, the quotient (expressed as a percentage) of (a) the number of hours, including the given hour and the immediately preceding 4,379 hours, in which the Black Start Resource was Available, divided by (b) 4,380; provided that, to the extent that 4,379 hours have not elapsed since the Start Date (the difference between 4,379 and the hours that have elapsed being referred to herein as the “Assumed Hours”), the Black Start Resource shall be deemed, for purposes of this calculation, to be Available for the Assumed Hour unless the Black Start Resource has failed to perform in response to a blackout event or when a Dispatch Instruction to come On-Line has been issued.  Participant’s failure to perform shall be subject to possible claw-back of its Hourly Standby Fee and reduced payment during the Assumed Hours period.  A Force Majeure Event is treated the same as any other cause for unavailability for the purposes of calculating BSSHREAF.</w:t>
      </w:r>
    </w:p>
    <w:p w14:paraId="71B584D9" w14:textId="77777777" w:rsidR="002E7ABF" w:rsidRPr="00B929DC" w:rsidRDefault="002E7ABF" w:rsidP="002E7ABF">
      <w:pPr>
        <w:spacing w:before="120" w:after="120"/>
        <w:ind w:left="1440" w:hanging="720"/>
        <w:rPr>
          <w:szCs w:val="20"/>
        </w:rPr>
      </w:pPr>
      <w:r w:rsidRPr="00B929DC">
        <w:rPr>
          <w:szCs w:val="20"/>
        </w:rPr>
        <w:t>(3)</w:t>
      </w:r>
      <w:r w:rsidRPr="00B929DC">
        <w:rPr>
          <w:szCs w:val="20"/>
        </w:rPr>
        <w:tab/>
        <w:t>“Hourly Standby Fee” means, with respect to a given hour, the result determined from the following table:</w:t>
      </w:r>
    </w:p>
    <w:tbl>
      <w:tblPr>
        <w:tblW w:w="8316" w:type="dxa"/>
        <w:tblInd w:w="10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4536"/>
      </w:tblGrid>
      <w:tr w:rsidR="002E7ABF" w:rsidRPr="00B929DC" w14:paraId="2E027D39" w14:textId="77777777" w:rsidTr="001451D2">
        <w:trPr>
          <w:cantSplit/>
          <w:trHeight w:val="435"/>
        </w:trPr>
        <w:tc>
          <w:tcPr>
            <w:tcW w:w="3780" w:type="dxa"/>
            <w:tcBorders>
              <w:bottom w:val="single" w:sz="4" w:space="0" w:color="auto"/>
            </w:tcBorders>
          </w:tcPr>
          <w:p w14:paraId="5BB66A46" w14:textId="77777777" w:rsidR="002E7ABF" w:rsidRPr="00B929DC" w:rsidRDefault="002E7ABF" w:rsidP="001451D2">
            <w:pPr>
              <w:spacing w:before="120" w:after="120"/>
              <w:jc w:val="both"/>
            </w:pPr>
            <w:r w:rsidRPr="00B929DC">
              <w:t>Black Start Service Hourly Rolling Availability Factor (BSSHREAF)</w:t>
            </w:r>
          </w:p>
        </w:tc>
        <w:tc>
          <w:tcPr>
            <w:tcW w:w="4536" w:type="dxa"/>
            <w:tcBorders>
              <w:bottom w:val="single" w:sz="4" w:space="0" w:color="auto"/>
            </w:tcBorders>
          </w:tcPr>
          <w:p w14:paraId="0017D993" w14:textId="77777777" w:rsidR="002E7ABF" w:rsidRPr="00B929DC" w:rsidRDefault="002E7ABF" w:rsidP="001451D2">
            <w:pPr>
              <w:spacing w:before="120" w:after="120"/>
              <w:jc w:val="both"/>
            </w:pPr>
            <w:r w:rsidRPr="00B929DC">
              <w:t>Hourly Standby Fee</w:t>
            </w:r>
          </w:p>
        </w:tc>
      </w:tr>
      <w:tr w:rsidR="002E7ABF" w:rsidRPr="00B929DC" w14:paraId="2BE5F8F8" w14:textId="77777777" w:rsidTr="001451D2">
        <w:trPr>
          <w:cantSplit/>
        </w:trPr>
        <w:tc>
          <w:tcPr>
            <w:tcW w:w="3780" w:type="dxa"/>
            <w:tcBorders>
              <w:top w:val="single" w:sz="4" w:space="0" w:color="auto"/>
            </w:tcBorders>
          </w:tcPr>
          <w:p w14:paraId="308ABC9D" w14:textId="77777777" w:rsidR="002E7ABF" w:rsidRPr="00B929DC" w:rsidRDefault="002E7ABF" w:rsidP="001451D2">
            <w:pPr>
              <w:spacing w:before="120" w:after="120"/>
              <w:jc w:val="both"/>
            </w:pPr>
            <w:r w:rsidRPr="00B929DC">
              <w:lastRenderedPageBreak/>
              <w:t>If BSSHREAF is more than or equal to 85%</w:t>
            </w:r>
          </w:p>
        </w:tc>
        <w:tc>
          <w:tcPr>
            <w:tcW w:w="4536" w:type="dxa"/>
            <w:tcBorders>
              <w:top w:val="single" w:sz="4" w:space="0" w:color="auto"/>
            </w:tcBorders>
          </w:tcPr>
          <w:p w14:paraId="5572B065" w14:textId="77777777" w:rsidR="002E7ABF" w:rsidRPr="00B929DC" w:rsidRDefault="002E7ABF" w:rsidP="001451D2">
            <w:pPr>
              <w:spacing w:before="120" w:after="120"/>
              <w:jc w:val="both"/>
            </w:pPr>
            <w:r w:rsidRPr="00B929DC">
              <w:t>Hourly Standby Price ($)</w:t>
            </w:r>
          </w:p>
        </w:tc>
      </w:tr>
      <w:tr w:rsidR="002E7ABF" w:rsidRPr="00B929DC" w14:paraId="4A091BEA" w14:textId="77777777" w:rsidTr="001451D2">
        <w:trPr>
          <w:cantSplit/>
        </w:trPr>
        <w:tc>
          <w:tcPr>
            <w:tcW w:w="3780" w:type="dxa"/>
          </w:tcPr>
          <w:p w14:paraId="308D199C" w14:textId="77777777" w:rsidR="002E7ABF" w:rsidRPr="00B929DC" w:rsidRDefault="002E7ABF" w:rsidP="001451D2">
            <w:pPr>
              <w:spacing w:before="120" w:after="120"/>
              <w:jc w:val="both"/>
            </w:pPr>
            <w:r w:rsidRPr="00B929DC">
              <w:t>If BSSHREAF is less than 85% but more than 35%</w:t>
            </w:r>
          </w:p>
        </w:tc>
        <w:tc>
          <w:tcPr>
            <w:tcW w:w="4536" w:type="dxa"/>
          </w:tcPr>
          <w:p w14:paraId="301C5582" w14:textId="77777777" w:rsidR="002E7ABF" w:rsidRPr="00B929DC" w:rsidRDefault="002E7ABF" w:rsidP="001451D2">
            <w:pPr>
              <w:spacing w:before="120" w:after="120"/>
              <w:jc w:val="both"/>
            </w:pPr>
            <w:r w:rsidRPr="00B929DC">
              <w:t>Hourly Standby Price * [100%-(85%-BSSHREAF) * 2] ($)</w:t>
            </w:r>
          </w:p>
        </w:tc>
      </w:tr>
      <w:tr w:rsidR="002E7ABF" w:rsidRPr="00B929DC" w14:paraId="57923B2A" w14:textId="77777777" w:rsidTr="001451D2">
        <w:trPr>
          <w:cantSplit/>
        </w:trPr>
        <w:tc>
          <w:tcPr>
            <w:tcW w:w="3780" w:type="dxa"/>
          </w:tcPr>
          <w:p w14:paraId="5A80C8FB" w14:textId="77777777" w:rsidR="002E7ABF" w:rsidRPr="00B929DC" w:rsidRDefault="002E7ABF" w:rsidP="001451D2">
            <w:pPr>
              <w:spacing w:before="120" w:after="120"/>
              <w:jc w:val="both"/>
            </w:pPr>
            <w:r w:rsidRPr="00B929DC">
              <w:t>If BSSHREAF is equal to or less than 35%</w:t>
            </w:r>
          </w:p>
        </w:tc>
        <w:tc>
          <w:tcPr>
            <w:tcW w:w="4536" w:type="dxa"/>
          </w:tcPr>
          <w:p w14:paraId="19AB3162" w14:textId="77777777" w:rsidR="002E7ABF" w:rsidRPr="00B929DC" w:rsidRDefault="002E7ABF" w:rsidP="001451D2">
            <w:pPr>
              <w:spacing w:before="120" w:after="120"/>
              <w:jc w:val="both"/>
            </w:pPr>
            <w:r w:rsidRPr="00B929DC">
              <w:t>Zero</w:t>
            </w:r>
          </w:p>
        </w:tc>
      </w:tr>
    </w:tbl>
    <w:p w14:paraId="1FF4ADCD" w14:textId="339DF2F5" w:rsidR="002E7ABF" w:rsidRPr="00B929DC" w:rsidRDefault="002E7ABF" w:rsidP="002E7ABF">
      <w:pPr>
        <w:spacing w:before="240" w:after="120"/>
        <w:rPr>
          <w:u w:val="single"/>
        </w:rPr>
      </w:pPr>
      <w:r w:rsidRPr="00B929DC">
        <w:rPr>
          <w:u w:val="single"/>
        </w:rPr>
        <w:t>Section 10. Default</w:t>
      </w:r>
      <w:ins w:id="1163" w:author="ERCOT" w:date="2025-10-21T20:38:00Z" w16du:dateUtc="2025-10-22T01:38:00Z">
        <w:r w:rsidR="006D0E9C">
          <w:rPr>
            <w:u w:val="single"/>
          </w:rPr>
          <w:t xml:space="preserve"> and Force Majeure</w:t>
        </w:r>
      </w:ins>
      <w:r w:rsidRPr="00B929DC">
        <w:rPr>
          <w:u w:val="single"/>
        </w:rPr>
        <w:t>.</w:t>
      </w:r>
    </w:p>
    <w:p w14:paraId="4AE073E9" w14:textId="3ED111C7" w:rsidR="006D0E9C" w:rsidRPr="006D0E9C" w:rsidRDefault="006D0E9C" w:rsidP="006D0E9C">
      <w:pPr>
        <w:spacing w:before="120" w:after="120"/>
        <w:jc w:val="both"/>
        <w:rPr>
          <w:ins w:id="1164" w:author="ERCOT" w:date="2025-10-21T20:39:00Z" w16du:dateUtc="2025-10-22T01:39:00Z"/>
        </w:rPr>
      </w:pPr>
      <w:ins w:id="1165" w:author="ERCOT" w:date="2025-10-21T20:39:00Z" w16du:dateUtc="2025-10-22T01:39:00Z">
        <w:r w:rsidRPr="00187721">
          <w:t>Section 7</w:t>
        </w:r>
      </w:ins>
      <w:ins w:id="1166" w:author="ERCOT" w:date="2025-11-21T11:25:00Z" w16du:dateUtc="2025-11-21T17:25:00Z">
        <w:r w:rsidR="00187721">
          <w:t>, Default and Force Majeure,</w:t>
        </w:r>
      </w:ins>
      <w:ins w:id="1167" w:author="ERCOT" w:date="2025-10-21T20:39:00Z" w16du:dateUtc="2025-10-22T01:39:00Z">
        <w:r w:rsidRPr="00187721">
          <w:t xml:space="preserve"> of the Standard Form Agreement is hereby incorporated by reference into this Agreement and shall apply</w:t>
        </w:r>
        <w:r>
          <w:t xml:space="preserve"> to the terms of this Agreement. In addition to the Default and Force Majeure provisions incorporated by reference from the Standard Form Agreement, the following provisions apply for purposes of Default and Force Majeure. </w:t>
        </w:r>
      </w:ins>
    </w:p>
    <w:p w14:paraId="08BC4866" w14:textId="73383150" w:rsidR="002E7ABF" w:rsidRPr="00B929DC" w:rsidDel="006D0E9C" w:rsidRDefault="002E7ABF" w:rsidP="002E7ABF">
      <w:pPr>
        <w:spacing w:before="120" w:after="120"/>
        <w:ind w:left="720" w:hanging="720"/>
        <w:rPr>
          <w:del w:id="1168" w:author="ERCOT" w:date="2025-10-21T20:39:00Z" w16du:dateUtc="2025-10-22T01:39:00Z"/>
          <w:szCs w:val="20"/>
        </w:rPr>
      </w:pPr>
      <w:del w:id="1169" w:author="ERCOT" w:date="2025-10-21T20:39:00Z" w16du:dateUtc="2025-10-22T01:39:00Z">
        <w:r w:rsidRPr="00B929DC" w:rsidDel="006D0E9C">
          <w:rPr>
            <w:szCs w:val="20"/>
          </w:rPr>
          <w:delText>A.</w:delText>
        </w:r>
        <w:r w:rsidRPr="00B929DC" w:rsidDel="006D0E9C">
          <w:rPr>
            <w:szCs w:val="20"/>
          </w:rPr>
          <w:tab/>
        </w:r>
        <w:r w:rsidRPr="00B929DC" w:rsidDel="006D0E9C">
          <w:rPr>
            <w:szCs w:val="20"/>
            <w:u w:val="single"/>
          </w:rPr>
          <w:delText>Event of Default.</w:delText>
        </w:r>
      </w:del>
    </w:p>
    <w:p w14:paraId="3A322A00" w14:textId="67041358" w:rsidR="002E7ABF" w:rsidRPr="00B929DC" w:rsidDel="006D0E9C" w:rsidRDefault="002E7ABF" w:rsidP="002E7ABF">
      <w:pPr>
        <w:spacing w:before="120" w:after="120"/>
        <w:ind w:left="1440" w:hanging="720"/>
        <w:rPr>
          <w:del w:id="1170" w:author="ERCOT" w:date="2025-10-21T20:39:00Z" w16du:dateUtc="2025-10-22T01:39:00Z"/>
          <w:szCs w:val="20"/>
        </w:rPr>
      </w:pPr>
      <w:del w:id="1171" w:author="ERCOT" w:date="2025-10-21T20:39:00Z" w16du:dateUtc="2025-10-22T01:39:00Z">
        <w:r w:rsidRPr="00B929DC" w:rsidDel="006D0E9C">
          <w:rPr>
            <w:szCs w:val="20"/>
          </w:rPr>
          <w:delText>(1)</w:delText>
        </w:r>
        <w:r w:rsidRPr="00B929DC" w:rsidDel="006D0E9C">
          <w:rPr>
            <w:szCs w:val="20"/>
          </w:rPr>
          <w:tab/>
          <w:delText xml:space="preserve">Failure </w:delText>
        </w:r>
        <w:r w:rsidRPr="00BF0D35" w:rsidDel="006D0E9C">
          <w:delText>by Participant to (i) pay when due, any</w:delText>
        </w:r>
        <w:r w:rsidRPr="00B929DC" w:rsidDel="006D0E9C">
          <w:rPr>
            <w:szCs w:val="20"/>
          </w:rPr>
          <w:delText xml:space="preserve"> payment or </w:delText>
        </w:r>
        <w:r w:rsidRPr="00BF0D35" w:rsidDel="006D0E9C">
          <w:delText>Financial Security obligation owed to</w:delText>
        </w:r>
        <w:r w:rsidRPr="00B929DC" w:rsidDel="006D0E9C">
          <w:rPr>
            <w:szCs w:val="20"/>
          </w:rPr>
          <w:delText xml:space="preserve"> ERCOT </w:delText>
        </w:r>
        <w:r w:rsidDel="006D0E9C">
          <w:rPr>
            <w:szCs w:val="20"/>
          </w:rPr>
          <w:delText>or its designee</w:delText>
        </w:r>
        <w:r w:rsidRPr="00BF0D35" w:rsidDel="006D0E9C">
          <w:delText xml:space="preserve">, if applicable, under any agreement with ERCOT (“Payment Breach”), or (ii) designate/maintain an association with a QSE (if required by the ERCOT Protocols) (“QSE Affiliation Breach”), </w:delText>
        </w:r>
        <w:r w:rsidRPr="00B929DC" w:rsidDel="006D0E9C">
          <w:rPr>
            <w:szCs w:val="20"/>
          </w:rPr>
          <w:delText xml:space="preserve"> shall constitute a material breach and event of default ("Default") unless cured within </w:delText>
        </w:r>
        <w:r w:rsidDel="006D0E9C">
          <w:rPr>
            <w:szCs w:val="20"/>
          </w:rPr>
          <w:delText>one (1)</w:delText>
        </w:r>
        <w:r w:rsidRPr="00B929DC" w:rsidDel="006D0E9C">
          <w:rPr>
            <w:szCs w:val="20"/>
          </w:rPr>
          <w:delText xml:space="preserve"> Business Day after </w:delText>
        </w:r>
        <w:r w:rsidDel="006D0E9C">
          <w:rPr>
            <w:szCs w:val="20"/>
          </w:rPr>
          <w:delText>ERCOT delivers</w:delText>
        </w:r>
        <w:r w:rsidRPr="00B929DC" w:rsidDel="006D0E9C">
          <w:rPr>
            <w:szCs w:val="20"/>
          </w:rPr>
          <w:delText xml:space="preserve"> written notice of the </w:delText>
        </w:r>
        <w:r w:rsidRPr="00BF0D35" w:rsidDel="006D0E9C">
          <w:delText>breach to Participant. Provided further that if such a material breach, regardless of whether such breach is cured within the allotted time after notice of the material breach, occurs more than three times within a rolling 12-month period, the fourth such breach shall constitute a Default.</w:delText>
        </w:r>
      </w:del>
    </w:p>
    <w:p w14:paraId="31821DA3" w14:textId="0300B30C" w:rsidR="002E7ABF" w:rsidDel="006D0E9C" w:rsidRDefault="002E7ABF" w:rsidP="002E7ABF">
      <w:pPr>
        <w:spacing w:before="120" w:after="120"/>
        <w:ind w:left="1440" w:hanging="720"/>
        <w:rPr>
          <w:del w:id="1172" w:author="ERCOT" w:date="2025-10-21T20:39:00Z" w16du:dateUtc="2025-10-22T01:39:00Z"/>
          <w:szCs w:val="20"/>
        </w:rPr>
      </w:pPr>
      <w:del w:id="1173" w:author="ERCOT" w:date="2025-10-21T20:39:00Z" w16du:dateUtc="2025-10-22T01:39:00Z">
        <w:r w:rsidRPr="00B929DC" w:rsidDel="006D0E9C">
          <w:rPr>
            <w:szCs w:val="20"/>
          </w:rPr>
          <w:delText>(2)</w:delText>
        </w:r>
        <w:r w:rsidRPr="00B929DC" w:rsidDel="006D0E9C">
          <w:rPr>
            <w:szCs w:val="20"/>
          </w:rPr>
          <w:tab/>
        </w:r>
        <w:r w:rsidDel="006D0E9C">
          <w:rPr>
            <w:szCs w:val="20"/>
          </w:rPr>
          <w:delText>A</w:delText>
        </w:r>
        <w:r w:rsidRPr="00B929DC" w:rsidDel="006D0E9C">
          <w:rPr>
            <w:szCs w:val="20"/>
          </w:rPr>
          <w:delText xml:space="preserve"> material breach other than a </w:delText>
        </w:r>
        <w:r w:rsidRPr="00BF0D35" w:rsidDel="006D0E9C">
          <w:delText>Payment Breach or a QSE Affiliation Breach includes</w:delText>
        </w:r>
        <w:r w:rsidRPr="00B929DC" w:rsidDel="006D0E9C">
          <w:rPr>
            <w:szCs w:val="20"/>
          </w:rPr>
          <w:delText xml:space="preserve"> any material failure by Participant to comply with the ERCOT Protocols</w:delText>
        </w:r>
        <w:r w:rsidDel="006D0E9C">
          <w:rPr>
            <w:szCs w:val="20"/>
          </w:rPr>
          <w:delText>.</w:delText>
        </w:r>
        <w:r w:rsidRPr="00B929DC" w:rsidDel="006D0E9C">
          <w:rPr>
            <w:szCs w:val="20"/>
          </w:rPr>
          <w:delText xml:space="preserve"> </w:delText>
        </w:r>
        <w:r w:rsidDel="006D0E9C">
          <w:rPr>
            <w:szCs w:val="20"/>
          </w:rPr>
          <w:delText xml:space="preserve"> </w:delText>
        </w:r>
        <w:r w:rsidRPr="00BF0D35" w:rsidDel="006D0E9C">
          <w:delText xml:space="preserve">A material breach under this subsection shall constitute an event of Default by Participant </w:delText>
        </w:r>
        <w:r w:rsidRPr="00B929DC" w:rsidDel="006D0E9C">
          <w:rPr>
            <w:szCs w:val="20"/>
          </w:rPr>
          <w:delText xml:space="preserve">unless cured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Business Days after delivery by ERCOT of written notice of the material breach to Participant.  </w:delText>
        </w:r>
      </w:del>
    </w:p>
    <w:p w14:paraId="67B7D5AC" w14:textId="1353B5BF" w:rsidR="002E7ABF" w:rsidRPr="00BF0D35" w:rsidDel="006D0E9C" w:rsidRDefault="002E7ABF" w:rsidP="002E7ABF">
      <w:pPr>
        <w:pStyle w:val="List2"/>
        <w:spacing w:before="240"/>
        <w:ind w:firstLine="0"/>
        <w:jc w:val="both"/>
        <w:rPr>
          <w:del w:id="1174" w:author="ERCOT" w:date="2025-10-21T20:39:00Z" w16du:dateUtc="2025-10-22T01:39:00Z"/>
        </w:rPr>
      </w:pPr>
      <w:del w:id="1175" w:author="ERCOT" w:date="2025-10-21T20:39:00Z" w16du:dateUtc="2025-10-22T01:39:00Z">
        <w:r w:rsidRPr="00B929DC" w:rsidDel="006D0E9C">
          <w:delText>Participant must begin work or other efforts within three</w:delText>
        </w:r>
        <w:r w:rsidDel="006D0E9C">
          <w:delText xml:space="preserve"> (3)</w:delText>
        </w:r>
        <w:r w:rsidRPr="00B929DC" w:rsidDel="006D0E9C">
          <w:delText xml:space="preserve"> Business Days to cure such material breach after delivery of </w:delText>
        </w:r>
        <w:r w:rsidDel="006D0E9C">
          <w:delText>the</w:delText>
        </w:r>
        <w:r w:rsidRPr="00B929DC" w:rsidDel="006D0E9C">
          <w:delText xml:space="preserve"> breach </w:delText>
        </w:r>
        <w:r w:rsidDel="006D0E9C">
          <w:delText xml:space="preserve">notice </w:delText>
        </w:r>
        <w:r w:rsidRPr="00B929DC" w:rsidDel="006D0E9C">
          <w:delText xml:space="preserve">by </w:delText>
        </w:r>
        <w:r w:rsidDel="006D0E9C">
          <w:delText>ERCOT,</w:delText>
        </w:r>
        <w:r w:rsidRPr="00B929DC" w:rsidDel="006D0E9C">
          <w:delText xml:space="preserve"> and must prosecute such work or other efforts with reasonable diligence until the breach is cured.  Provided further that if a material breach, regardless of whether such breach is </w:delText>
        </w:r>
        <w:r w:rsidRPr="00BF0D35" w:rsidDel="006D0E9C">
          <w:delText xml:space="preserve">cured within the allotted time after notice of the material breach, occurs more than three (3) times within a 12-month period, the fourth such breach shall constitute a Default.  </w:delText>
        </w:r>
      </w:del>
    </w:p>
    <w:p w14:paraId="128D1110" w14:textId="250857BC" w:rsidR="002E7ABF" w:rsidDel="006D0E9C" w:rsidRDefault="002E7ABF" w:rsidP="002E7ABF">
      <w:pPr>
        <w:spacing w:before="120" w:after="120"/>
        <w:ind w:left="1440"/>
        <w:jc w:val="both"/>
        <w:rPr>
          <w:del w:id="1176" w:author="ERCOT" w:date="2025-10-21T20:39:00Z" w16du:dateUtc="2025-10-22T01:39:00Z"/>
        </w:rPr>
      </w:pPr>
      <w:del w:id="1177" w:author="ERCOT" w:date="2025-10-21T20:39:00Z" w16du:dateUtc="2025-10-22T01:39:00Z">
        <w:r w:rsidRPr="00BF0D35" w:rsidDel="006D0E9C">
          <w:delText xml:space="preserve">A material breach under this subsection shall not result in a Default if the breach cannot reasonably be </w:delText>
        </w:r>
        <w:r w:rsidRPr="00B929DC" w:rsidDel="006D0E9C">
          <w:rPr>
            <w:szCs w:val="20"/>
          </w:rPr>
          <w:delText xml:space="preserve">cured within </w:delText>
        </w:r>
        <w:r w:rsidRPr="00BF0D35" w:rsidDel="006D0E9C">
          <w:delText>fourteen (14) Business Days, and Participant:</w:delText>
        </w:r>
      </w:del>
    </w:p>
    <w:p w14:paraId="48D443AA" w14:textId="636D0583" w:rsidR="002E7ABF" w:rsidRPr="00CA7238" w:rsidDel="006D0E9C" w:rsidRDefault="002E7ABF" w:rsidP="002E7ABF">
      <w:pPr>
        <w:spacing w:before="120" w:after="120"/>
        <w:ind w:left="2160" w:hanging="720"/>
        <w:jc w:val="both"/>
        <w:rPr>
          <w:del w:id="1178" w:author="ERCOT" w:date="2025-10-21T20:39:00Z" w16du:dateUtc="2025-10-22T01:39:00Z"/>
          <w:szCs w:val="20"/>
        </w:rPr>
      </w:pPr>
      <w:del w:id="1179" w:author="ERCOT" w:date="2025-10-21T20:39:00Z" w16du:dateUtc="2025-10-22T01:39:00Z">
        <w:r w:rsidRPr="00CA7238" w:rsidDel="006D0E9C">
          <w:rPr>
            <w:szCs w:val="20"/>
          </w:rPr>
          <w:delText xml:space="preserve">(a)  </w:delText>
        </w:r>
        <w:r w:rsidRPr="00CA7238" w:rsidDel="006D0E9C">
          <w:rPr>
            <w:szCs w:val="20"/>
          </w:rPr>
          <w:tab/>
          <w:delText>Promptly provides ERCOT with written notice of the reasons why the breach cannot reasonably be cured</w:delText>
        </w:r>
        <w:r w:rsidRPr="00B929DC" w:rsidDel="006D0E9C">
          <w:rPr>
            <w:szCs w:val="20"/>
          </w:rPr>
          <w:delText xml:space="preserve"> within </w:delText>
        </w:r>
        <w:r w:rsidRPr="00CA7238" w:rsidDel="006D0E9C">
          <w:rPr>
            <w:szCs w:val="20"/>
          </w:rPr>
          <w:delText xml:space="preserve">fourteen (14) Business Days; </w:delText>
        </w:r>
      </w:del>
    </w:p>
    <w:p w14:paraId="1234BB16" w14:textId="15B72D1C" w:rsidR="002E7ABF" w:rsidRPr="00E9101C" w:rsidDel="006D0E9C" w:rsidRDefault="002E7ABF" w:rsidP="002E7ABF">
      <w:pPr>
        <w:spacing w:before="120" w:after="120"/>
        <w:ind w:left="2160" w:hanging="720"/>
        <w:jc w:val="both"/>
        <w:rPr>
          <w:del w:id="1180" w:author="ERCOT" w:date="2025-10-21T20:39:00Z" w16du:dateUtc="2025-10-22T01:39:00Z"/>
          <w:szCs w:val="20"/>
        </w:rPr>
      </w:pPr>
      <w:del w:id="1181" w:author="ERCOT" w:date="2025-10-21T20:39:00Z" w16du:dateUtc="2025-10-22T01:39:00Z">
        <w:r w:rsidRPr="00CA7238" w:rsidDel="006D0E9C">
          <w:rPr>
            <w:szCs w:val="20"/>
          </w:rPr>
          <w:lastRenderedPageBreak/>
          <w:delText>(b)</w:delText>
        </w:r>
        <w:r w:rsidRPr="00CA7238" w:rsidDel="006D0E9C">
          <w:rPr>
            <w:szCs w:val="20"/>
          </w:rPr>
          <w:tab/>
          <w:delText xml:space="preserve">Begins to work or other efforts to cure the breach within three (3) Business Days after ERCOT’s delivery of the notice to Participant; and </w:delText>
        </w:r>
      </w:del>
    </w:p>
    <w:p w14:paraId="0BF9E4CE" w14:textId="2F4A5A13" w:rsidR="002E7ABF" w:rsidRPr="00E9101C" w:rsidDel="006D0E9C" w:rsidRDefault="002E7ABF" w:rsidP="002E7ABF">
      <w:pPr>
        <w:spacing w:before="120" w:after="120"/>
        <w:ind w:left="2160" w:hanging="720"/>
        <w:jc w:val="both"/>
        <w:rPr>
          <w:del w:id="1182" w:author="ERCOT" w:date="2025-10-21T20:39:00Z" w16du:dateUtc="2025-10-22T01:39:00Z"/>
          <w:szCs w:val="20"/>
        </w:rPr>
      </w:pPr>
      <w:del w:id="1183" w:author="ERCOT" w:date="2025-10-21T20:39:00Z" w16du:dateUtc="2025-10-22T01:39:00Z">
        <w:r w:rsidRPr="00E9101C" w:rsidDel="006D0E9C">
          <w:rPr>
            <w:szCs w:val="20"/>
          </w:rPr>
          <w:delText xml:space="preserve">(c) </w:delText>
        </w:r>
        <w:r w:rsidRPr="00E9101C" w:rsidDel="006D0E9C">
          <w:rPr>
            <w:szCs w:val="20"/>
          </w:rPr>
          <w:tab/>
          <w:delText>Prosecutes the curative work or efforts with reasonable diligence until the curative work or efforts are completed.</w:delText>
        </w:r>
      </w:del>
    </w:p>
    <w:p w14:paraId="0CCB73F4" w14:textId="47758B9E" w:rsidR="002E7ABF" w:rsidRPr="00CA7238" w:rsidRDefault="002E7ABF" w:rsidP="002E7ABF">
      <w:pPr>
        <w:pStyle w:val="List2"/>
        <w:spacing w:before="240"/>
        <w:jc w:val="both"/>
      </w:pPr>
      <w:r>
        <w:t>(</w:t>
      </w:r>
      <w:ins w:id="1184" w:author="ERCOT" w:date="2025-10-21T20:40:00Z" w16du:dateUtc="2025-10-22T01:40:00Z">
        <w:r w:rsidR="006D0E9C">
          <w:t>1</w:t>
        </w:r>
      </w:ins>
      <w:del w:id="1185" w:author="ERCOT" w:date="2025-10-21T20:40:00Z" w16du:dateUtc="2025-10-22T01:40:00Z">
        <w:r w:rsidDel="006D0E9C">
          <w:delText>3</w:delText>
        </w:r>
      </w:del>
      <w:r>
        <w:t>)</w:t>
      </w:r>
      <w:r>
        <w:tab/>
      </w:r>
      <w:r w:rsidRPr="00BF0D35">
        <w:t>The occurrence and continuation of any of the following events shall constitute an automatic Default by Participant</w:t>
      </w:r>
      <w:ins w:id="1186" w:author="ERCOT" w:date="2025-10-21T20:40:00Z" w16du:dateUtc="2025-10-22T01:40:00Z">
        <w:r w:rsidR="006D0E9C">
          <w:t xml:space="preserve"> under this Agreement</w:t>
        </w:r>
      </w:ins>
      <w:r w:rsidRPr="00BF0D35">
        <w:t>:</w:t>
      </w:r>
    </w:p>
    <w:p w14:paraId="742C0532" w14:textId="77777777" w:rsidR="002E7ABF" w:rsidRPr="00B929DC" w:rsidRDefault="002E7ABF" w:rsidP="002E7ABF">
      <w:pPr>
        <w:spacing w:before="120" w:after="120"/>
        <w:ind w:left="2160" w:hanging="720"/>
        <w:jc w:val="both"/>
        <w:rPr>
          <w:szCs w:val="20"/>
        </w:rPr>
      </w:pPr>
      <w:r w:rsidRPr="00B929DC">
        <w:rPr>
          <w:szCs w:val="20"/>
        </w:rPr>
        <w:t>(</w:t>
      </w:r>
      <w:r>
        <w:rPr>
          <w:szCs w:val="20"/>
        </w:rPr>
        <w:t>a</w:t>
      </w:r>
      <w:r w:rsidRPr="00B929DC">
        <w:rPr>
          <w:szCs w:val="20"/>
        </w:rPr>
        <w:t>)</w:t>
      </w:r>
      <w:r w:rsidRPr="00B929DC">
        <w:rPr>
          <w:szCs w:val="20"/>
        </w:rPr>
        <w:tab/>
        <w:t>Participant becomes Bankrupt, except for the filing of a petition in involuntary bankruptcy, or similar involuntary proceeding, that is dismissed within 90 days thereafter</w:t>
      </w:r>
      <w:r>
        <w:rPr>
          <w:szCs w:val="20"/>
        </w:rPr>
        <w:t>;</w:t>
      </w:r>
    </w:p>
    <w:p w14:paraId="57D039C9" w14:textId="77777777" w:rsidR="002E7ABF" w:rsidRPr="00B929DC" w:rsidRDefault="002E7ABF" w:rsidP="002E7ABF">
      <w:pPr>
        <w:spacing w:before="120" w:after="120"/>
        <w:ind w:left="2160" w:hanging="720"/>
        <w:jc w:val="both"/>
        <w:rPr>
          <w:szCs w:val="20"/>
        </w:rPr>
      </w:pPr>
      <w:r w:rsidRPr="00B929DC">
        <w:rPr>
          <w:szCs w:val="20"/>
        </w:rPr>
        <w:t>(</w:t>
      </w:r>
      <w:r>
        <w:rPr>
          <w:szCs w:val="20"/>
        </w:rPr>
        <w:t>b</w:t>
      </w:r>
      <w:r w:rsidRPr="00B929DC">
        <w:rPr>
          <w:szCs w:val="20"/>
        </w:rPr>
        <w:t>)</w:t>
      </w:r>
      <w:r w:rsidRPr="00B929DC">
        <w:rPr>
          <w:szCs w:val="20"/>
        </w:rPr>
        <w:tab/>
        <w:t>The Black Start Resource’s operation is abandoned without an intent to return it to operation during the Full Term;</w:t>
      </w:r>
    </w:p>
    <w:p w14:paraId="6A45C024" w14:textId="77777777" w:rsidR="002E7ABF" w:rsidRPr="00B929DC" w:rsidRDefault="002E7ABF" w:rsidP="002E7ABF">
      <w:pPr>
        <w:spacing w:before="120" w:after="120"/>
        <w:ind w:left="2160" w:hanging="720"/>
        <w:jc w:val="both"/>
        <w:rPr>
          <w:szCs w:val="20"/>
        </w:rPr>
      </w:pPr>
      <w:r w:rsidRPr="00B929DC">
        <w:rPr>
          <w:szCs w:val="20"/>
        </w:rPr>
        <w:t>(</w:t>
      </w:r>
      <w:r>
        <w:rPr>
          <w:szCs w:val="20"/>
        </w:rPr>
        <w:t>c</w:t>
      </w:r>
      <w:r w:rsidRPr="00B929DC">
        <w:rPr>
          <w:szCs w:val="20"/>
        </w:rPr>
        <w:t>)</w:t>
      </w:r>
      <w:r w:rsidRPr="00B929DC">
        <w:rPr>
          <w:szCs w:val="20"/>
        </w:rPr>
        <w:tab/>
        <w:t>At any time, the Black Start Service Hourly Rolling Equivalent Availability Factor (BSSHREAF) is equal to or less than 50%</w:t>
      </w:r>
      <w:r>
        <w:rPr>
          <w:szCs w:val="20"/>
        </w:rPr>
        <w:t>; or</w:t>
      </w:r>
    </w:p>
    <w:p w14:paraId="10E9030B" w14:textId="77777777" w:rsidR="002E7ABF" w:rsidRPr="00B929DC" w:rsidRDefault="002E7ABF" w:rsidP="002E7ABF">
      <w:pPr>
        <w:spacing w:before="120" w:after="120"/>
        <w:ind w:left="2160" w:hanging="720"/>
        <w:jc w:val="both"/>
        <w:rPr>
          <w:szCs w:val="20"/>
        </w:rPr>
      </w:pPr>
      <w:r w:rsidRPr="00B929DC">
        <w:rPr>
          <w:szCs w:val="20"/>
        </w:rPr>
        <w:t>(</w:t>
      </w:r>
      <w:r>
        <w:rPr>
          <w:szCs w:val="20"/>
        </w:rPr>
        <w:t>d</w:t>
      </w:r>
      <w:r w:rsidRPr="00B929DC">
        <w:rPr>
          <w:szCs w:val="20"/>
        </w:rPr>
        <w:t>)</w:t>
      </w:r>
      <w:r w:rsidRPr="00B929DC">
        <w:rPr>
          <w:szCs w:val="20"/>
        </w:rPr>
        <w:tab/>
        <w:t xml:space="preserve">An Available Black Start Resource fails to perform successfully as required during a Partial Blackout or Blackout. </w:t>
      </w:r>
    </w:p>
    <w:p w14:paraId="562667EE" w14:textId="34D83D5F" w:rsidR="002E7ABF" w:rsidRPr="00B929DC" w:rsidDel="006D0E9C" w:rsidRDefault="002E7ABF" w:rsidP="002E7ABF">
      <w:pPr>
        <w:spacing w:before="120" w:after="120"/>
        <w:ind w:left="1440" w:hanging="720"/>
        <w:jc w:val="both"/>
        <w:rPr>
          <w:del w:id="1187" w:author="ERCOT" w:date="2025-10-21T20:40:00Z" w16du:dateUtc="2025-10-22T01:40:00Z"/>
          <w:szCs w:val="20"/>
        </w:rPr>
      </w:pPr>
      <w:del w:id="1188" w:author="ERCOT" w:date="2025-10-21T20:40:00Z" w16du:dateUtc="2025-10-22T01:40:00Z">
        <w:r w:rsidRPr="00B929DC" w:rsidDel="006D0E9C">
          <w:rPr>
            <w:szCs w:val="20"/>
          </w:rPr>
          <w:delText>(</w:delText>
        </w:r>
        <w:r w:rsidDel="006D0E9C">
          <w:rPr>
            <w:szCs w:val="20"/>
          </w:rPr>
          <w:delText>4</w:delText>
        </w:r>
        <w:r w:rsidRPr="00B929DC" w:rsidDel="006D0E9C">
          <w:rPr>
            <w:szCs w:val="20"/>
          </w:rPr>
          <w:delText>)</w:delText>
        </w:r>
        <w:r w:rsidRPr="00B929DC" w:rsidDel="006D0E9C">
          <w:rPr>
            <w:szCs w:val="20"/>
          </w:rPr>
          <w:tab/>
          <w:delText xml:space="preserve">Except as </w:delText>
        </w:r>
        <w:r w:rsidDel="006D0E9C">
          <w:rPr>
            <w:szCs w:val="20"/>
          </w:rPr>
          <w:delText xml:space="preserve">otherwise </w:delText>
        </w:r>
        <w:r w:rsidRPr="00B929DC" w:rsidDel="006D0E9C">
          <w:rPr>
            <w:szCs w:val="20"/>
          </w:rPr>
          <w:delText xml:space="preserve">excused </w:delText>
        </w:r>
        <w:r w:rsidDel="006D0E9C">
          <w:rPr>
            <w:szCs w:val="20"/>
          </w:rPr>
          <w:delText>herein</w:delText>
        </w:r>
        <w:r w:rsidRPr="00B929DC" w:rsidDel="006D0E9C">
          <w:rPr>
            <w:szCs w:val="20"/>
          </w:rPr>
          <w:delText xml:space="preserve">, a material breach of this Agreement by ERCOT, including any material failure by ERCOT to comply with the ERCOT Protocols, other than a </w:delText>
        </w:r>
        <w:r w:rsidDel="006D0E9C">
          <w:rPr>
            <w:szCs w:val="20"/>
          </w:rPr>
          <w:delText>Payment Breach</w:delText>
        </w:r>
        <w:r w:rsidRPr="00B929DC" w:rsidDel="006D0E9C">
          <w:rPr>
            <w:szCs w:val="20"/>
          </w:rPr>
          <w:delText xml:space="preserve">, shall constitute a Default by ERCOT unless cured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Business Days after delivery by Participant of written notice of the material breach to ERCOT.  ERCOT must begin work or other efforts within three</w:delText>
        </w:r>
        <w:r w:rsidDel="006D0E9C">
          <w:rPr>
            <w:szCs w:val="20"/>
          </w:rPr>
          <w:delText xml:space="preserve"> (3)</w:delText>
        </w:r>
        <w:r w:rsidRPr="00B929DC" w:rsidDel="006D0E9C">
          <w:rPr>
            <w:szCs w:val="20"/>
          </w:rPr>
          <w:delText xml:space="preserve">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w:delText>
        </w:r>
        <w:r w:rsidDel="006D0E9C">
          <w:rPr>
            <w:szCs w:val="20"/>
          </w:rPr>
          <w:delText xml:space="preserve">(3) </w:delText>
        </w:r>
        <w:r w:rsidRPr="00B929DC" w:rsidDel="006D0E9C">
          <w:rPr>
            <w:szCs w:val="20"/>
          </w:rPr>
          <w:delText>times within a 12-month period, the fourth such breach shall constitute a Default.</w:delText>
        </w:r>
      </w:del>
    </w:p>
    <w:p w14:paraId="1A6DF260" w14:textId="66B734DC" w:rsidR="002E7ABF" w:rsidRPr="00B929DC" w:rsidDel="006D0E9C" w:rsidRDefault="002E7ABF" w:rsidP="002E7ABF">
      <w:pPr>
        <w:spacing w:before="120" w:after="120"/>
        <w:ind w:left="1440" w:hanging="720"/>
        <w:jc w:val="both"/>
        <w:rPr>
          <w:del w:id="1189" w:author="ERCOT" w:date="2025-10-21T20:40:00Z" w16du:dateUtc="2025-10-22T01:40:00Z"/>
          <w:szCs w:val="20"/>
        </w:rPr>
      </w:pPr>
      <w:del w:id="1190" w:author="ERCOT" w:date="2025-10-21T20:40:00Z" w16du:dateUtc="2025-10-22T01:40:00Z">
        <w:r w:rsidRPr="00B929DC" w:rsidDel="006D0E9C">
          <w:rPr>
            <w:szCs w:val="20"/>
          </w:rPr>
          <w:delText>(5)</w:delText>
        </w:r>
        <w:r w:rsidRPr="00B929DC" w:rsidDel="006D0E9C">
          <w:rPr>
            <w:szCs w:val="20"/>
          </w:rPr>
          <w:tab/>
          <w:delText>If, due to a Force Majeure Event, a Party is in breach with respect to any obligation hereunder, such breach shall not result in a Default by that Party.</w:delText>
        </w:r>
      </w:del>
    </w:p>
    <w:p w14:paraId="06F80959" w14:textId="1CA8C293" w:rsidR="002E7ABF" w:rsidRDefault="002E7ABF" w:rsidP="002E7ABF">
      <w:pPr>
        <w:spacing w:before="120" w:after="120"/>
        <w:ind w:left="1440" w:hanging="720"/>
        <w:jc w:val="both"/>
        <w:rPr>
          <w:ins w:id="1191" w:author="ERCOT" w:date="2025-10-21T20:40:00Z" w16du:dateUtc="2025-10-22T01:40:00Z"/>
        </w:rPr>
      </w:pPr>
      <w:r>
        <w:rPr>
          <w:szCs w:val="20"/>
        </w:rPr>
        <w:t>(</w:t>
      </w:r>
      <w:ins w:id="1192" w:author="ERCOT" w:date="2025-10-21T20:40:00Z" w16du:dateUtc="2025-10-22T01:40:00Z">
        <w:r w:rsidR="006D0E9C">
          <w:rPr>
            <w:szCs w:val="20"/>
          </w:rPr>
          <w:t>2</w:t>
        </w:r>
      </w:ins>
      <w:del w:id="1193" w:author="ERCOT" w:date="2025-10-21T20:40:00Z" w16du:dateUtc="2025-10-22T01:40:00Z">
        <w:r w:rsidDel="006D0E9C">
          <w:rPr>
            <w:szCs w:val="20"/>
          </w:rPr>
          <w:delText>6</w:delText>
        </w:r>
      </w:del>
      <w:r>
        <w:rPr>
          <w:szCs w:val="20"/>
        </w:rPr>
        <w:t>)</w:t>
      </w:r>
      <w:r>
        <w:rPr>
          <w:szCs w:val="20"/>
        </w:rPr>
        <w:tab/>
        <w:t xml:space="preserve">Notwithstanding anything to the contrary, if Participant uses a </w:t>
      </w:r>
      <w:r w:rsidRPr="00004FDF">
        <w:rPr>
          <w:szCs w:val="20"/>
        </w:rPr>
        <w:t>Switchable Generation Resource (SWGR</w:t>
      </w:r>
      <w:r>
        <w:rPr>
          <w:szCs w:val="20"/>
        </w:rPr>
        <w:t xml:space="preserve">) as the Black Start Resource, the requirements or instructions of another Control Area Operator </w:t>
      </w:r>
      <w:r>
        <w:t>shall not constitute a Force Majeure Event or otherwise excuse the Participant from providing BSS or performing its obligations under this Agreement.</w:t>
      </w:r>
    </w:p>
    <w:p w14:paraId="141FFFBF" w14:textId="04E55CFE" w:rsidR="006D0E9C" w:rsidRPr="00B929DC" w:rsidRDefault="006D0E9C" w:rsidP="006D0E9C">
      <w:pPr>
        <w:spacing w:before="120" w:after="120"/>
        <w:ind w:left="1440" w:hanging="720"/>
        <w:jc w:val="both"/>
        <w:rPr>
          <w:szCs w:val="20"/>
        </w:rPr>
      </w:pPr>
      <w:ins w:id="1194" w:author="ERCOT" w:date="2025-10-21T20:40:00Z" w16du:dateUtc="2025-10-22T01:40:00Z">
        <w:r>
          <w:t xml:space="preserve">(3) </w:t>
        </w:r>
        <w:r>
          <w:tab/>
          <w:t xml:space="preserve">Notwithstanding anything to the contrary, a Blackout does not constitute a Force Majeure Event or otherwise excuse the Participant from providing Black Start services. </w:t>
        </w:r>
      </w:ins>
    </w:p>
    <w:p w14:paraId="748B3ED8" w14:textId="733673BD" w:rsidR="002E7ABF" w:rsidRPr="00B929DC" w:rsidDel="006D0E9C" w:rsidRDefault="002E7ABF" w:rsidP="002E7ABF">
      <w:pPr>
        <w:spacing w:before="120" w:after="120"/>
        <w:ind w:left="720" w:hanging="720"/>
        <w:rPr>
          <w:del w:id="1195" w:author="ERCOT" w:date="2025-10-21T20:41:00Z" w16du:dateUtc="2025-10-22T01:41:00Z"/>
          <w:szCs w:val="20"/>
        </w:rPr>
      </w:pPr>
      <w:del w:id="1196" w:author="ERCOT" w:date="2025-10-21T20:41:00Z" w16du:dateUtc="2025-10-22T01:41:00Z">
        <w:r w:rsidRPr="00B929DC" w:rsidDel="006D0E9C">
          <w:rPr>
            <w:szCs w:val="20"/>
          </w:rPr>
          <w:delText>B.</w:delText>
        </w:r>
        <w:r w:rsidRPr="00B929DC" w:rsidDel="006D0E9C">
          <w:rPr>
            <w:szCs w:val="20"/>
          </w:rPr>
          <w:tab/>
        </w:r>
        <w:r w:rsidRPr="00B929DC" w:rsidDel="006D0E9C">
          <w:rPr>
            <w:szCs w:val="20"/>
            <w:u w:val="single"/>
          </w:rPr>
          <w:delText>Remedies for Default.</w:delText>
        </w:r>
      </w:del>
    </w:p>
    <w:p w14:paraId="1CF6E86C" w14:textId="0E5AC3C3" w:rsidR="002E7ABF" w:rsidRPr="00B929DC" w:rsidDel="006D0E9C" w:rsidRDefault="002E7ABF" w:rsidP="002E7ABF">
      <w:pPr>
        <w:spacing w:before="120" w:after="120"/>
        <w:ind w:left="1440" w:hanging="720"/>
        <w:rPr>
          <w:del w:id="1197" w:author="ERCOT" w:date="2025-10-21T20:41:00Z" w16du:dateUtc="2025-10-22T01:41:00Z"/>
          <w:szCs w:val="20"/>
        </w:rPr>
      </w:pPr>
      <w:del w:id="1198" w:author="ERCOT" w:date="2025-10-21T20:41:00Z" w16du:dateUtc="2025-10-22T01:41:00Z">
        <w:r w:rsidRPr="00B929DC" w:rsidDel="006D0E9C">
          <w:rPr>
            <w:szCs w:val="20"/>
          </w:rPr>
          <w:delText>(1)</w:delText>
        </w:r>
        <w:r w:rsidRPr="00B929DC" w:rsidDel="006D0E9C">
          <w:rPr>
            <w:szCs w:val="20"/>
          </w:rPr>
          <w:tab/>
          <w:delText xml:space="preserve">ERCOT’s Remedies for Default. In the event of a Default by Participant, ERCOT may pursue any remedies ERCOT has under this Agreement, at law, or in equity, </w:delText>
        </w:r>
        <w:r w:rsidRPr="00B929DC" w:rsidDel="006D0E9C">
          <w:rPr>
            <w:szCs w:val="20"/>
          </w:rPr>
          <w:lastRenderedPageBreak/>
          <w:delText>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set-off amounts ERCOT owes to Participant by the amount of any sums owed by Participant to ERCOT, including any amounts owed pursuant to the operation of the Protocols.</w:delText>
        </w:r>
      </w:del>
    </w:p>
    <w:p w14:paraId="473F25C4" w14:textId="4B14BC0C" w:rsidR="002E7ABF" w:rsidRPr="00B929DC" w:rsidDel="006D0E9C" w:rsidRDefault="002E7ABF" w:rsidP="002E7ABF">
      <w:pPr>
        <w:spacing w:before="120" w:after="120"/>
        <w:ind w:left="1440" w:hanging="720"/>
        <w:rPr>
          <w:del w:id="1199" w:author="ERCOT" w:date="2025-10-21T20:41:00Z" w16du:dateUtc="2025-10-22T01:41:00Z"/>
          <w:szCs w:val="20"/>
        </w:rPr>
      </w:pPr>
      <w:del w:id="1200" w:author="ERCOT" w:date="2025-10-21T20:41:00Z" w16du:dateUtc="2025-10-22T01:41:00Z">
        <w:r w:rsidRPr="00B929DC" w:rsidDel="006D0E9C">
          <w:rPr>
            <w:szCs w:val="20"/>
          </w:rPr>
          <w:delText>(2)</w:delText>
        </w:r>
        <w:r w:rsidRPr="00B929DC" w:rsidDel="006D0E9C">
          <w:rPr>
            <w:szCs w:val="20"/>
          </w:rPr>
          <w:tab/>
          <w:delText>Participant’s Remedies for Default.</w:delText>
        </w:r>
      </w:del>
    </w:p>
    <w:p w14:paraId="5C98A253" w14:textId="757EF8A4" w:rsidR="002E7ABF" w:rsidRPr="00B929DC" w:rsidDel="006D0E9C" w:rsidRDefault="002E7ABF" w:rsidP="002E7ABF">
      <w:pPr>
        <w:spacing w:before="120" w:after="120"/>
        <w:ind w:left="2160" w:hanging="720"/>
        <w:rPr>
          <w:del w:id="1201" w:author="ERCOT" w:date="2025-10-21T20:41:00Z" w16du:dateUtc="2025-10-22T01:41:00Z"/>
          <w:szCs w:val="20"/>
        </w:rPr>
      </w:pPr>
      <w:del w:id="1202" w:author="ERCOT" w:date="2025-10-21T20:41:00Z" w16du:dateUtc="2025-10-22T01:41:00Z">
        <w:r w:rsidRPr="00B929DC" w:rsidDel="006D0E9C">
          <w:rPr>
            <w:szCs w:val="20"/>
          </w:rPr>
          <w:delText>(a)</w:delText>
        </w:r>
        <w:r w:rsidRPr="00B929DC" w:rsidDel="006D0E9C">
          <w:rPr>
            <w:szCs w:val="20"/>
          </w:rPr>
          <w:tab/>
          <w:delText>Unless otherwise specified in this Agreement or in the ERCOT Protocols, and subject to the provisions of Section 12, Dispute Resolution, of this Agreement, in the event of a Default by ERCOT, Participant’s remedies shall be limited to:</w:delText>
        </w:r>
      </w:del>
    </w:p>
    <w:p w14:paraId="669826FD" w14:textId="23159514" w:rsidR="002E7ABF" w:rsidRPr="00B929DC" w:rsidDel="006D0E9C" w:rsidRDefault="002E7ABF" w:rsidP="002E7ABF">
      <w:pPr>
        <w:spacing w:before="120" w:after="120"/>
        <w:ind w:left="2880" w:hanging="720"/>
        <w:jc w:val="both"/>
        <w:outlineLvl w:val="2"/>
        <w:rPr>
          <w:del w:id="1203" w:author="ERCOT" w:date="2025-10-21T20:41:00Z" w16du:dateUtc="2025-10-22T01:41:00Z"/>
          <w:szCs w:val="20"/>
        </w:rPr>
      </w:pPr>
      <w:del w:id="1204" w:author="ERCOT" w:date="2025-10-21T20:41:00Z" w16du:dateUtc="2025-10-22T01:41:00Z">
        <w:r w:rsidRPr="00B929DC" w:rsidDel="006D0E9C">
          <w:rPr>
            <w:szCs w:val="20"/>
          </w:rPr>
          <w:delText>(i)</w:delText>
        </w:r>
        <w:r w:rsidRPr="00B929DC" w:rsidDel="006D0E9C">
          <w:rPr>
            <w:szCs w:val="20"/>
          </w:rPr>
          <w:tab/>
          <w:delText>Immediate termination of this Agreement upon written notice to ERCOT;</w:delText>
        </w:r>
      </w:del>
    </w:p>
    <w:p w14:paraId="761C93C5" w14:textId="0E04F084" w:rsidR="002E7ABF" w:rsidRPr="00B929DC" w:rsidDel="006D0E9C" w:rsidRDefault="002E7ABF" w:rsidP="002E7ABF">
      <w:pPr>
        <w:spacing w:before="120" w:after="120"/>
        <w:ind w:left="2880" w:hanging="720"/>
        <w:jc w:val="both"/>
        <w:outlineLvl w:val="2"/>
        <w:rPr>
          <w:del w:id="1205" w:author="ERCOT" w:date="2025-10-21T20:41:00Z" w16du:dateUtc="2025-10-22T01:41:00Z"/>
          <w:szCs w:val="20"/>
        </w:rPr>
      </w:pPr>
      <w:del w:id="1206" w:author="ERCOT" w:date="2025-10-21T20:41:00Z" w16du:dateUtc="2025-10-22T01:41:00Z">
        <w:r w:rsidRPr="00B929DC" w:rsidDel="006D0E9C">
          <w:rPr>
            <w:szCs w:val="20"/>
          </w:rPr>
          <w:delText>(ii)</w:delText>
        </w:r>
        <w:r w:rsidRPr="00B929DC" w:rsidDel="006D0E9C">
          <w:rPr>
            <w:szCs w:val="20"/>
          </w:rPr>
          <w:tab/>
          <w:delText>Monetary recovery in accordance with the Settlement procedures set forth in the ERCOT Protocols; and</w:delText>
        </w:r>
      </w:del>
    </w:p>
    <w:p w14:paraId="415DE0EE" w14:textId="6E8BC008" w:rsidR="002E7ABF" w:rsidRPr="00B929DC" w:rsidDel="006D0E9C" w:rsidRDefault="002E7ABF" w:rsidP="002E7ABF">
      <w:pPr>
        <w:spacing w:before="120" w:after="120"/>
        <w:ind w:left="2880" w:hanging="720"/>
        <w:jc w:val="both"/>
        <w:outlineLvl w:val="2"/>
        <w:rPr>
          <w:del w:id="1207" w:author="ERCOT" w:date="2025-10-21T20:41:00Z" w16du:dateUtc="2025-10-22T01:41:00Z"/>
          <w:szCs w:val="20"/>
        </w:rPr>
      </w:pPr>
      <w:del w:id="1208" w:author="ERCOT" w:date="2025-10-21T20:41:00Z" w16du:dateUtc="2025-10-22T01:41:00Z">
        <w:r w:rsidRPr="00B929DC" w:rsidDel="006D0E9C">
          <w:rPr>
            <w:szCs w:val="20"/>
          </w:rPr>
          <w:delText>(iii)</w:delText>
        </w:r>
        <w:r w:rsidRPr="00B929DC" w:rsidDel="006D0E9C">
          <w:rPr>
            <w:szCs w:val="20"/>
          </w:rPr>
          <w:tab/>
          <w:delText>Specific performance.</w:delText>
        </w:r>
      </w:del>
    </w:p>
    <w:p w14:paraId="498AE7BF" w14:textId="0252E912" w:rsidR="002E7ABF" w:rsidRPr="00B929DC" w:rsidDel="006D0E9C" w:rsidRDefault="002E7ABF" w:rsidP="002E7ABF">
      <w:pPr>
        <w:spacing w:before="120" w:after="120"/>
        <w:ind w:left="2160" w:hanging="720"/>
        <w:rPr>
          <w:del w:id="1209" w:author="ERCOT" w:date="2025-10-21T20:41:00Z" w16du:dateUtc="2025-10-22T01:41:00Z"/>
          <w:szCs w:val="20"/>
        </w:rPr>
      </w:pPr>
      <w:del w:id="1210" w:author="ERCOT" w:date="2025-10-21T20:41:00Z" w16du:dateUtc="2025-10-22T01:41:00Z">
        <w:r w:rsidRPr="00B929DC" w:rsidDel="006D0E9C">
          <w:rPr>
            <w:szCs w:val="20"/>
          </w:rPr>
          <w:delText>(b)</w:delText>
        </w:r>
        <w:r w:rsidRPr="00B929DC" w:rsidDel="006D0E9C">
          <w:rPr>
            <w:szCs w:val="20"/>
          </w:rPr>
          <w:tab/>
          <w:delText xml:space="preserve">However, in the event of a material breach by ERCOT of any of its representations, warranties or covenants, Participant’s sole remedy shall be immediate termination of this Agreement upon written notice to ERCOT. </w:delText>
        </w:r>
      </w:del>
    </w:p>
    <w:p w14:paraId="70E969B1" w14:textId="41C41C40" w:rsidR="002E7ABF" w:rsidRPr="00B929DC" w:rsidDel="006D0E9C" w:rsidRDefault="002E7ABF" w:rsidP="002E7ABF">
      <w:pPr>
        <w:spacing w:before="120" w:after="120"/>
        <w:ind w:left="1440" w:hanging="720"/>
        <w:rPr>
          <w:del w:id="1211" w:author="ERCOT" w:date="2025-10-21T20:41:00Z" w16du:dateUtc="2025-10-22T01:41:00Z"/>
          <w:szCs w:val="20"/>
        </w:rPr>
      </w:pPr>
      <w:del w:id="1212" w:author="ERCOT" w:date="2025-10-21T20:41:00Z" w16du:dateUtc="2025-10-22T01:41:00Z">
        <w:r w:rsidRPr="00B929DC" w:rsidDel="006D0E9C">
          <w:rPr>
            <w:szCs w:val="20"/>
          </w:rPr>
          <w:delText>(3)</w:delText>
        </w:r>
        <w:r w:rsidRPr="00B929DC" w:rsidDel="006D0E9C">
          <w:rPr>
            <w:szCs w:val="20"/>
          </w:rPr>
          <w:tab/>
          <w:delText xml:space="preserve">A Default or breach of this Agreement by a Party shall not relieve either Party of the obligation to comply with the ERCOT Protocols. </w:delText>
        </w:r>
      </w:del>
    </w:p>
    <w:p w14:paraId="4588AD4D" w14:textId="05EB199E" w:rsidR="002E7ABF" w:rsidRPr="00B929DC" w:rsidDel="006D0E9C" w:rsidRDefault="002E7ABF" w:rsidP="002E7ABF">
      <w:pPr>
        <w:spacing w:before="120" w:after="120"/>
        <w:rPr>
          <w:del w:id="1213" w:author="ERCOT" w:date="2025-10-21T20:41:00Z" w16du:dateUtc="2025-10-22T01:41:00Z"/>
        </w:rPr>
      </w:pPr>
      <w:del w:id="1214" w:author="ERCOT" w:date="2025-10-21T20:41:00Z" w16du:dateUtc="2025-10-22T01:41:00Z">
        <w:r w:rsidRPr="00B929DC" w:rsidDel="006D0E9C">
          <w:delText>C.</w:delText>
        </w:r>
        <w:r w:rsidRPr="00B929DC" w:rsidDel="006D0E9C">
          <w:tab/>
        </w:r>
        <w:r w:rsidRPr="00B929DC" w:rsidDel="006D0E9C">
          <w:rPr>
            <w:u w:val="single"/>
          </w:rPr>
          <w:delText>Force Majeure.</w:delText>
        </w:r>
      </w:del>
    </w:p>
    <w:p w14:paraId="276D4282" w14:textId="719E2FFE" w:rsidR="002E7ABF" w:rsidRPr="00B929DC" w:rsidDel="006D0E9C" w:rsidRDefault="002E7ABF" w:rsidP="002E7ABF">
      <w:pPr>
        <w:spacing w:before="120" w:after="120"/>
        <w:ind w:left="1440" w:hanging="720"/>
        <w:rPr>
          <w:del w:id="1215" w:author="ERCOT" w:date="2025-10-21T20:41:00Z" w16du:dateUtc="2025-10-22T01:41:00Z"/>
          <w:szCs w:val="20"/>
        </w:rPr>
      </w:pPr>
      <w:del w:id="1216" w:author="ERCOT" w:date="2025-10-21T20:41:00Z" w16du:dateUtc="2025-10-22T01:41:00Z">
        <w:r w:rsidRPr="00B929DC" w:rsidDel="006D0E9C">
          <w:rPr>
            <w:szCs w:val="20"/>
          </w:rPr>
          <w:delText>(1)</w:delText>
        </w:r>
        <w:r w:rsidRPr="00B929DC" w:rsidDel="006D0E9C">
          <w:rPr>
            <w:szCs w:val="20"/>
          </w:rPr>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w:delText>
        </w:r>
        <w:r w:rsidDel="006D0E9C">
          <w:rPr>
            <w:szCs w:val="20"/>
          </w:rPr>
          <w:delText xml:space="preserve">if </w:delText>
        </w:r>
        <w:r w:rsidRPr="00B929DC" w:rsidDel="006D0E9C">
          <w:rPr>
            <w:szCs w:val="20"/>
          </w:rPr>
          <w:delText xml:space="preserve">followed by written notice) as soon as reasonably practicable, but not later than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w:delText>
        </w:r>
        <w:r w:rsidDel="006D0E9C">
          <w:rPr>
            <w:szCs w:val="20"/>
          </w:rPr>
          <w:delText xml:space="preserve">calendar </w:delText>
        </w:r>
        <w:r w:rsidRPr="00B929DC" w:rsidDel="006D0E9C">
          <w:rPr>
            <w:szCs w:val="20"/>
          </w:rPr>
          <w:delText xml:space="preserve">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delText>
        </w:r>
      </w:del>
    </w:p>
    <w:p w14:paraId="259D3F68" w14:textId="5CA41D7B" w:rsidR="002E7ABF" w:rsidRPr="00B929DC" w:rsidDel="006D0E9C" w:rsidRDefault="002E7ABF" w:rsidP="002E7ABF">
      <w:pPr>
        <w:spacing w:before="120" w:after="120"/>
        <w:ind w:left="1440" w:hanging="720"/>
        <w:rPr>
          <w:del w:id="1217" w:author="ERCOT" w:date="2025-10-21T20:41:00Z" w16du:dateUtc="2025-10-22T01:41:00Z"/>
          <w:szCs w:val="20"/>
        </w:rPr>
      </w:pPr>
      <w:del w:id="1218" w:author="ERCOT" w:date="2025-10-21T20:41:00Z" w16du:dateUtc="2025-10-22T01:41:00Z">
        <w:r w:rsidRPr="00B929DC" w:rsidDel="006D0E9C">
          <w:rPr>
            <w:szCs w:val="20"/>
          </w:rPr>
          <w:delText>(2)</w:delText>
        </w:r>
        <w:r w:rsidRPr="00B929DC" w:rsidDel="006D0E9C">
          <w:rPr>
            <w:szCs w:val="20"/>
          </w:rPr>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 </w:delText>
        </w:r>
      </w:del>
    </w:p>
    <w:p w14:paraId="1C964BE1" w14:textId="3D1496A7" w:rsidR="002E7ABF" w:rsidRPr="00B929DC" w:rsidDel="006D0E9C" w:rsidRDefault="002E7ABF" w:rsidP="002E7ABF">
      <w:pPr>
        <w:spacing w:before="120" w:after="120"/>
        <w:ind w:left="720" w:hanging="720"/>
        <w:rPr>
          <w:del w:id="1219" w:author="ERCOT" w:date="2025-10-21T20:41:00Z" w16du:dateUtc="2025-10-22T01:41:00Z"/>
          <w:szCs w:val="20"/>
        </w:rPr>
      </w:pPr>
      <w:del w:id="1220" w:author="ERCOT" w:date="2025-10-21T20:41:00Z" w16du:dateUtc="2025-10-22T01:41:00Z">
        <w:r w:rsidRPr="00B929DC" w:rsidDel="006D0E9C">
          <w:rPr>
            <w:szCs w:val="20"/>
          </w:rPr>
          <w:lastRenderedPageBreak/>
          <w:delText>D.</w:delText>
        </w:r>
        <w:r w:rsidRPr="00B929DC" w:rsidDel="006D0E9C">
          <w:rPr>
            <w:szCs w:val="20"/>
          </w:rPr>
          <w:tab/>
        </w:r>
        <w:r w:rsidRPr="00B929DC" w:rsidDel="006D0E9C">
          <w:rPr>
            <w:szCs w:val="20"/>
            <w:u w:val="single"/>
          </w:rPr>
          <w:delText>Duty to Mitigate.</w:delText>
        </w:r>
        <w:r w:rsidRPr="00B929DC" w:rsidDel="006D0E9C">
          <w:rPr>
            <w:szCs w:val="20"/>
          </w:rPr>
          <w:delText xml:space="preserve"> Except as expressly provided otherwise herein, each Party shall use commercially reasonable efforts to mitigate any damages it may incur as a result of the other Party’s performance or non-performance of this Agreement.</w:delText>
        </w:r>
      </w:del>
    </w:p>
    <w:p w14:paraId="4CE9BB13" w14:textId="77777777" w:rsidR="002E7ABF" w:rsidRPr="00B929DC" w:rsidRDefault="002E7ABF" w:rsidP="002E7ABF">
      <w:pPr>
        <w:spacing w:before="120" w:after="120"/>
        <w:rPr>
          <w:u w:val="single"/>
        </w:rPr>
      </w:pPr>
      <w:r w:rsidRPr="00B929DC">
        <w:rPr>
          <w:u w:val="single"/>
        </w:rPr>
        <w:t>Section 11. Limitation of Damages and Liability</w:t>
      </w:r>
      <w:del w:id="1221" w:author="ERCOT" w:date="2025-11-26T10:39:00Z" w16du:dateUtc="2025-11-26T16:39:00Z">
        <w:r w:rsidRPr="00B929DC" w:rsidDel="00A63036">
          <w:rPr>
            <w:u w:val="single"/>
          </w:rPr>
          <w:delText xml:space="preserve"> and Indemnification</w:delText>
        </w:r>
      </w:del>
      <w:r w:rsidRPr="00B929DC">
        <w:rPr>
          <w:u w:val="single"/>
        </w:rPr>
        <w:t>.</w:t>
      </w:r>
    </w:p>
    <w:p w14:paraId="3287BA99" w14:textId="6761F9C6" w:rsidR="006D0E9C" w:rsidRPr="00804142" w:rsidRDefault="006D0E9C" w:rsidP="006D0E9C">
      <w:pPr>
        <w:spacing w:before="120" w:after="120"/>
        <w:rPr>
          <w:ins w:id="1222" w:author="ERCOT" w:date="2025-10-21T20:41:00Z" w16du:dateUtc="2025-10-22T01:41:00Z"/>
        </w:rPr>
      </w:pPr>
      <w:ins w:id="1223" w:author="ERCOT" w:date="2025-10-21T20:41:00Z" w16du:dateUtc="2025-10-22T01:41:00Z">
        <w:r w:rsidRPr="00804142">
          <w:t>Section 8</w:t>
        </w:r>
      </w:ins>
      <w:ins w:id="1224" w:author="ERCOT" w:date="2025-11-21T11:26:00Z" w16du:dateUtc="2025-11-21T17:26:00Z">
        <w:r w:rsidR="00804142">
          <w:t>, Limitation of Damages and Liability,</w:t>
        </w:r>
      </w:ins>
      <w:ins w:id="1225" w:author="ERCOT" w:date="2025-10-21T20:41:00Z" w16du:dateUtc="2025-10-22T01:41:00Z">
        <w:r w:rsidRPr="00804142">
          <w:t xml:space="preserve"> of the Standard Form Agreement is hereby incorporated by reference to this Agreement and shall apply to the terms of this Agreement. </w:t>
        </w:r>
      </w:ins>
    </w:p>
    <w:p w14:paraId="3DBA948E" w14:textId="029FD0CF" w:rsidR="002E7ABF" w:rsidRPr="00B929DC" w:rsidDel="006D0E9C" w:rsidRDefault="002E7ABF" w:rsidP="002E7ABF">
      <w:pPr>
        <w:spacing w:before="120" w:after="120"/>
        <w:ind w:left="720" w:hanging="720"/>
        <w:rPr>
          <w:del w:id="1226" w:author="ERCOT" w:date="2025-10-21T20:42:00Z" w16du:dateUtc="2025-10-22T01:42:00Z"/>
          <w:szCs w:val="20"/>
        </w:rPr>
      </w:pPr>
      <w:del w:id="1227" w:author="ERCOT" w:date="2025-10-21T20:42:00Z" w16du:dateUtc="2025-10-22T01:42:00Z">
        <w:r w:rsidRPr="00B929DC" w:rsidDel="006D0E9C">
          <w:rPr>
            <w:szCs w:val="20"/>
          </w:rPr>
          <w:delText>A.</w:delText>
        </w:r>
        <w:r w:rsidRPr="00B929DC" w:rsidDel="006D0E9C">
          <w:rPr>
            <w:szCs w:val="20"/>
          </w:rPr>
          <w:tab/>
          <w:delTex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delText>
        </w:r>
      </w:del>
    </w:p>
    <w:p w14:paraId="39E1DE75" w14:textId="481A52A4" w:rsidR="002E7ABF" w:rsidRPr="00B929DC" w:rsidDel="006D0E9C" w:rsidRDefault="002E7ABF" w:rsidP="002E7ABF">
      <w:pPr>
        <w:spacing w:before="120" w:after="120"/>
        <w:ind w:left="720" w:hanging="720"/>
        <w:rPr>
          <w:del w:id="1228" w:author="ERCOT" w:date="2025-10-21T20:42:00Z" w16du:dateUtc="2025-10-22T01:42:00Z"/>
          <w:szCs w:val="20"/>
        </w:rPr>
      </w:pPr>
      <w:del w:id="1229" w:author="ERCOT" w:date="2025-10-21T20:42:00Z" w16du:dateUtc="2025-10-22T01:42:00Z">
        <w:r w:rsidRPr="00B929DC" w:rsidDel="006D0E9C">
          <w:rPr>
            <w:szCs w:val="20"/>
          </w:rPr>
          <w:delText>B.</w:delText>
        </w:r>
        <w:r w:rsidRPr="00B929DC" w:rsidDel="006D0E9C">
          <w:rPr>
            <w:szCs w:val="20"/>
          </w:rPr>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2920044C" w14:textId="34E13553" w:rsidR="002E7ABF" w:rsidRPr="00B929DC" w:rsidDel="006D0E9C" w:rsidRDefault="002E7ABF" w:rsidP="002E7ABF">
      <w:pPr>
        <w:spacing w:before="120" w:after="120"/>
        <w:ind w:left="720" w:hanging="720"/>
        <w:rPr>
          <w:del w:id="1230" w:author="ERCOT" w:date="2025-10-21T20:42:00Z" w16du:dateUtc="2025-10-22T01:42:00Z"/>
          <w:szCs w:val="20"/>
        </w:rPr>
      </w:pPr>
      <w:del w:id="1231" w:author="ERCOT" w:date="2025-10-21T20:42:00Z" w16du:dateUtc="2025-10-22T01:42:00Z">
        <w:r w:rsidRPr="00B929DC" w:rsidDel="006D0E9C">
          <w:rPr>
            <w:szCs w:val="20"/>
          </w:rPr>
          <w:delText>C.</w:delText>
        </w:r>
        <w:r w:rsidRPr="00B929DC" w:rsidDel="006D0E9C">
          <w:rPr>
            <w:szCs w:val="20"/>
          </w:rPr>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delText>
        </w:r>
      </w:del>
    </w:p>
    <w:p w14:paraId="4C51B0A0" w14:textId="77777777" w:rsidR="002E7ABF" w:rsidRPr="00DA2713" w:rsidRDefault="002E7ABF" w:rsidP="002E7ABF">
      <w:pPr>
        <w:spacing w:before="120" w:after="120"/>
        <w:rPr>
          <w:u w:val="single"/>
        </w:rPr>
      </w:pPr>
      <w:r w:rsidRPr="00DA2713">
        <w:rPr>
          <w:u w:val="single"/>
        </w:rPr>
        <w:t>Section 12. Dispute Resolution.</w:t>
      </w:r>
    </w:p>
    <w:p w14:paraId="6B924DE6" w14:textId="624E5A52" w:rsidR="006D0E9C" w:rsidRPr="00B03456" w:rsidRDefault="006D0E9C" w:rsidP="006D0E9C">
      <w:pPr>
        <w:spacing w:before="120" w:after="120"/>
        <w:rPr>
          <w:ins w:id="1232" w:author="ERCOT" w:date="2025-10-21T20:42:00Z" w16du:dateUtc="2025-10-22T01:42:00Z"/>
        </w:rPr>
      </w:pPr>
      <w:ins w:id="1233" w:author="ERCOT" w:date="2025-10-21T20:42:00Z" w16du:dateUtc="2025-10-22T01:42:00Z">
        <w:r w:rsidRPr="00DA2713">
          <w:t xml:space="preserve">Section </w:t>
        </w:r>
      </w:ins>
      <w:ins w:id="1234" w:author="ERCOT" w:date="2025-11-21T11:26:00Z" w16du:dateUtc="2025-11-21T17:26:00Z">
        <w:r w:rsidR="00DA2713">
          <w:t>9, Disp</w:t>
        </w:r>
      </w:ins>
      <w:ins w:id="1235" w:author="ERCOT" w:date="2025-11-21T11:27:00Z" w16du:dateUtc="2025-11-21T17:27:00Z">
        <w:r w:rsidR="00DA2713">
          <w:t>ute Resolution,</w:t>
        </w:r>
      </w:ins>
      <w:ins w:id="1236" w:author="ERCOT" w:date="2025-10-21T20:42:00Z" w16du:dateUtc="2025-10-22T01:42:00Z">
        <w:r w:rsidRPr="00DA2713">
          <w:t xml:space="preserve"> of the Standard Form Agreement is hereby incorporated by reference to this Agreement and</w:t>
        </w:r>
        <w:r w:rsidRPr="00B03456">
          <w:t xml:space="preserve"> shall apply to the terms of this Agreement. </w:t>
        </w:r>
      </w:ins>
    </w:p>
    <w:p w14:paraId="74F1BBDE" w14:textId="0D7B825A" w:rsidR="002E7ABF" w:rsidRPr="00B929DC" w:rsidDel="006D0E9C" w:rsidRDefault="002E7ABF" w:rsidP="002E7ABF">
      <w:pPr>
        <w:spacing w:before="120" w:after="120"/>
        <w:ind w:left="720" w:hanging="720"/>
        <w:rPr>
          <w:del w:id="1237" w:author="ERCOT" w:date="2025-10-21T20:42:00Z" w16du:dateUtc="2025-10-22T01:42:00Z"/>
          <w:szCs w:val="20"/>
        </w:rPr>
      </w:pPr>
      <w:del w:id="1238" w:author="ERCOT" w:date="2025-10-21T20:42:00Z" w16du:dateUtc="2025-10-22T01:42:00Z">
        <w:r w:rsidRPr="00B929DC" w:rsidDel="006D0E9C">
          <w:rPr>
            <w:szCs w:val="20"/>
          </w:rPr>
          <w:delText>A.</w:delText>
        </w:r>
        <w:r w:rsidRPr="00B929DC" w:rsidDel="006D0E9C">
          <w:rPr>
            <w:szCs w:val="20"/>
          </w:rPr>
          <w:tab/>
          <w:delText xml:space="preserve">In the event of a dispute, including a dispute regarding a Default, under this Agreement, Parties to this Agreement shall first attempt resolution of the dispute using the applicable dispute resolution procedures set forth in the ERCOT Protocols. </w:delText>
        </w:r>
      </w:del>
    </w:p>
    <w:p w14:paraId="78C13A5E" w14:textId="56446FDD" w:rsidR="002E7ABF" w:rsidRPr="00B929DC" w:rsidDel="006D0E9C" w:rsidRDefault="002E7ABF" w:rsidP="002E7ABF">
      <w:pPr>
        <w:spacing w:before="120" w:after="120"/>
        <w:ind w:left="720" w:hanging="720"/>
        <w:rPr>
          <w:del w:id="1239" w:author="ERCOT" w:date="2025-10-21T20:42:00Z" w16du:dateUtc="2025-10-22T01:42:00Z"/>
          <w:szCs w:val="20"/>
        </w:rPr>
      </w:pPr>
      <w:del w:id="1240" w:author="ERCOT" w:date="2025-10-21T20:42:00Z" w16du:dateUtc="2025-10-22T01:42:00Z">
        <w:r w:rsidRPr="00B929DC" w:rsidDel="006D0E9C">
          <w:rPr>
            <w:szCs w:val="20"/>
          </w:rPr>
          <w:delText>B.</w:delText>
        </w:r>
        <w:r w:rsidRPr="00B929DC" w:rsidDel="006D0E9C">
          <w:rPr>
            <w:szCs w:val="20"/>
          </w:rPr>
          <w:tab/>
          <w:delText xml:space="preserve">In the event of a dispute, including a dispute regarding a Default, under this Agreement, each Party shall bear its own costs and fees, including, but not limited to attorneys’ fees, court costs, and its share of any mediation or arbitration fees. </w:delText>
        </w:r>
      </w:del>
    </w:p>
    <w:p w14:paraId="27E918C4" w14:textId="77777777" w:rsidR="002E7ABF" w:rsidRPr="00DA2713" w:rsidRDefault="002E7ABF" w:rsidP="002E7ABF">
      <w:pPr>
        <w:spacing w:before="120" w:after="120"/>
        <w:rPr>
          <w:u w:val="single"/>
        </w:rPr>
      </w:pPr>
      <w:r w:rsidRPr="00DA2713">
        <w:rPr>
          <w:u w:val="single"/>
        </w:rPr>
        <w:t>Section 13. Miscellaneous.</w:t>
      </w:r>
    </w:p>
    <w:p w14:paraId="01705A2E" w14:textId="5C32A850" w:rsidR="006D0E9C" w:rsidRPr="00B03456" w:rsidRDefault="006D0E9C" w:rsidP="006D0E9C">
      <w:pPr>
        <w:spacing w:before="120" w:after="120"/>
        <w:rPr>
          <w:ins w:id="1241" w:author="ERCOT" w:date="2025-10-21T20:42:00Z" w16du:dateUtc="2025-10-22T01:42:00Z"/>
        </w:rPr>
      </w:pPr>
      <w:ins w:id="1242" w:author="ERCOT" w:date="2025-10-21T20:42:00Z" w16du:dateUtc="2025-10-22T01:42:00Z">
        <w:r w:rsidRPr="00DA2713">
          <w:t>Section 1</w:t>
        </w:r>
      </w:ins>
      <w:ins w:id="1243" w:author="ERCOT" w:date="2025-11-21T11:27:00Z" w16du:dateUtc="2025-11-21T17:27:00Z">
        <w:r w:rsidR="00DA2713">
          <w:t>0</w:t>
        </w:r>
        <w:r w:rsidR="00C57F7D">
          <w:t>, Miscellaneous,</w:t>
        </w:r>
      </w:ins>
      <w:ins w:id="1244" w:author="ERCOT" w:date="2025-10-21T20:42:00Z" w16du:dateUtc="2025-10-22T01:42:00Z">
        <w:r w:rsidRPr="00DA2713">
          <w:t xml:space="preserve"> of the Standard Form Agreement is hereby incorporated by reference to this Agreement and</w:t>
        </w:r>
        <w:r w:rsidRPr="00B03456">
          <w:t xml:space="preserve"> shall apply to the terms of this Agreement. </w:t>
        </w:r>
      </w:ins>
    </w:p>
    <w:p w14:paraId="3467F158" w14:textId="7093DFD5" w:rsidR="002E7ABF" w:rsidRPr="00B929DC" w:rsidDel="006D0E9C" w:rsidRDefault="002E7ABF" w:rsidP="002E7ABF">
      <w:pPr>
        <w:spacing w:before="120" w:after="120"/>
        <w:ind w:left="720" w:hanging="720"/>
        <w:rPr>
          <w:del w:id="1245" w:author="ERCOT" w:date="2025-10-21T20:44:00Z" w16du:dateUtc="2025-10-22T01:44:00Z"/>
          <w:szCs w:val="20"/>
        </w:rPr>
      </w:pPr>
      <w:del w:id="1246" w:author="ERCOT" w:date="2025-10-21T20:44:00Z" w16du:dateUtc="2025-10-22T01:44:00Z">
        <w:r w:rsidRPr="00B929DC" w:rsidDel="006D0E9C">
          <w:rPr>
            <w:szCs w:val="20"/>
          </w:rPr>
          <w:lastRenderedPageBreak/>
          <w:delText>A.</w:delText>
        </w:r>
        <w:r w:rsidRPr="00B929DC" w:rsidDel="006D0E9C">
          <w:rPr>
            <w:szCs w:val="20"/>
          </w:rPr>
          <w:tab/>
        </w:r>
        <w:r w:rsidRPr="00B929DC" w:rsidDel="006D0E9C">
          <w:rPr>
            <w:szCs w:val="20"/>
            <w:u w:val="single"/>
          </w:rPr>
          <w:delText>Choice of Law and Venue.</w:delText>
        </w:r>
        <w:r w:rsidRPr="00B929DC" w:rsidDel="006D0E9C">
          <w:rPr>
            <w:szCs w:val="20"/>
          </w:rPr>
          <w:delTex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 </w:delText>
        </w:r>
      </w:del>
    </w:p>
    <w:p w14:paraId="12A28427" w14:textId="661ACECD" w:rsidR="002E7ABF" w:rsidRPr="00B929DC" w:rsidDel="006D0E9C" w:rsidRDefault="002E7ABF" w:rsidP="002E7ABF">
      <w:pPr>
        <w:spacing w:before="120" w:after="120"/>
        <w:rPr>
          <w:del w:id="1247" w:author="ERCOT" w:date="2025-10-21T20:44:00Z" w16du:dateUtc="2025-10-22T01:44:00Z"/>
        </w:rPr>
      </w:pPr>
      <w:del w:id="1248" w:author="ERCOT" w:date="2025-10-21T20:44:00Z" w16du:dateUtc="2025-10-22T01:44:00Z">
        <w:r w:rsidRPr="00B929DC" w:rsidDel="006D0E9C">
          <w:delText>B.</w:delText>
        </w:r>
        <w:r w:rsidRPr="00B929DC" w:rsidDel="006D0E9C">
          <w:tab/>
        </w:r>
        <w:r w:rsidRPr="00B929DC" w:rsidDel="006D0E9C">
          <w:rPr>
            <w:u w:val="single"/>
          </w:rPr>
          <w:delText>Assignment.</w:delText>
        </w:r>
      </w:del>
    </w:p>
    <w:p w14:paraId="7FB49512" w14:textId="2D7C7C52" w:rsidR="002E7ABF" w:rsidRPr="00B929DC" w:rsidDel="006D0E9C" w:rsidRDefault="002E7ABF" w:rsidP="002E7ABF">
      <w:pPr>
        <w:spacing w:before="120" w:after="120"/>
        <w:ind w:left="1440" w:hanging="720"/>
        <w:rPr>
          <w:del w:id="1249" w:author="ERCOT" w:date="2025-10-21T20:44:00Z" w16du:dateUtc="2025-10-22T01:44:00Z"/>
          <w:szCs w:val="20"/>
        </w:rPr>
      </w:pPr>
      <w:del w:id="1250" w:author="ERCOT" w:date="2025-10-21T20:44:00Z" w16du:dateUtc="2025-10-22T01:44:00Z">
        <w:r w:rsidRPr="00B929DC" w:rsidDel="006D0E9C">
          <w:rPr>
            <w:szCs w:val="20"/>
          </w:rPr>
          <w:delText>(1)</w:delText>
        </w:r>
        <w:r w:rsidRPr="00B929DC" w:rsidDel="006D0E9C">
          <w:rPr>
            <w:szCs w:val="20"/>
          </w:rPr>
          <w:tab/>
          <w:delTex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delText>
        </w:r>
      </w:del>
    </w:p>
    <w:p w14:paraId="4DC7C9A0" w14:textId="1BBA1435" w:rsidR="002E7ABF" w:rsidRPr="00B929DC" w:rsidDel="006D0E9C" w:rsidRDefault="002E7ABF" w:rsidP="002E7ABF">
      <w:pPr>
        <w:spacing w:before="120" w:after="120"/>
        <w:ind w:left="2160" w:hanging="720"/>
        <w:rPr>
          <w:del w:id="1251" w:author="ERCOT" w:date="2025-10-21T20:44:00Z" w16du:dateUtc="2025-10-22T01:44:00Z"/>
          <w:szCs w:val="20"/>
        </w:rPr>
      </w:pPr>
      <w:del w:id="1252" w:author="ERCOT" w:date="2025-10-21T20:44:00Z" w16du:dateUtc="2025-10-22T01:44:00Z">
        <w:r w:rsidRPr="00B929DC" w:rsidDel="006D0E9C">
          <w:rPr>
            <w:szCs w:val="20"/>
          </w:rPr>
          <w:delText>(a)</w:delText>
        </w:r>
        <w:r w:rsidRPr="00B929DC" w:rsidDel="006D0E9C">
          <w:rPr>
            <w:szCs w:val="20"/>
          </w:rPr>
          <w:tab/>
          <w:delText>Where any such assignment or transfer is to an Affiliate of the Party; or</w:delText>
        </w:r>
      </w:del>
    </w:p>
    <w:p w14:paraId="048EE329" w14:textId="4CA5F47E" w:rsidR="002E7ABF" w:rsidRPr="00B929DC" w:rsidDel="006D0E9C" w:rsidRDefault="002E7ABF" w:rsidP="002E7ABF">
      <w:pPr>
        <w:spacing w:before="120" w:after="120"/>
        <w:ind w:left="2160" w:hanging="720"/>
        <w:rPr>
          <w:del w:id="1253" w:author="ERCOT" w:date="2025-10-21T20:44:00Z" w16du:dateUtc="2025-10-22T01:44:00Z"/>
          <w:szCs w:val="20"/>
        </w:rPr>
      </w:pPr>
      <w:del w:id="1254" w:author="ERCOT" w:date="2025-10-21T20:44:00Z" w16du:dateUtc="2025-10-22T01:44:00Z">
        <w:r w:rsidRPr="00B929DC" w:rsidDel="006D0E9C">
          <w:rPr>
            <w:szCs w:val="20"/>
          </w:rPr>
          <w:delText>(b)</w:delText>
        </w:r>
        <w:r w:rsidRPr="00B929DC" w:rsidDel="006D0E9C">
          <w:rPr>
            <w:szCs w:val="20"/>
          </w:rPr>
          <w:tab/>
          <w:delText>Where any such assignment or transfer is to a successor to or transferee of the direct or indirect ownership or operation of all or part of the Party, or its facilities; or</w:delText>
        </w:r>
      </w:del>
    </w:p>
    <w:p w14:paraId="78AD3BD0" w14:textId="4C45F4A6" w:rsidR="002E7ABF" w:rsidRPr="00B929DC" w:rsidDel="006D0E9C" w:rsidRDefault="002E7ABF" w:rsidP="002E7ABF">
      <w:pPr>
        <w:spacing w:before="120" w:after="120"/>
        <w:ind w:left="2160" w:hanging="720"/>
        <w:rPr>
          <w:del w:id="1255" w:author="ERCOT" w:date="2025-10-21T20:44:00Z" w16du:dateUtc="2025-10-22T01:44:00Z"/>
          <w:szCs w:val="20"/>
        </w:rPr>
      </w:pPr>
      <w:del w:id="1256" w:author="ERCOT" w:date="2025-10-21T20:44:00Z" w16du:dateUtc="2025-10-22T01:44:00Z">
        <w:r w:rsidRPr="00B929DC" w:rsidDel="006D0E9C">
          <w:rPr>
            <w:szCs w:val="20"/>
          </w:rPr>
          <w:delText>(c)</w:delText>
        </w:r>
        <w:r w:rsidRPr="00B929DC" w:rsidDel="006D0E9C">
          <w:rPr>
            <w:szCs w:val="20"/>
          </w:rPr>
          <w:tab/>
          <w:delTex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w:delText>
        </w:r>
        <w:r w:rsidDel="006D0E9C">
          <w:rPr>
            <w:szCs w:val="20"/>
          </w:rPr>
          <w:delText xml:space="preserve">of material breach pursuant to Section 10(A), notice </w:delText>
        </w:r>
        <w:r w:rsidRPr="00B929DC" w:rsidDel="006D0E9C">
          <w:rPr>
            <w:szCs w:val="20"/>
          </w:rPr>
          <w:delText xml:space="preserve">of Default, and an opportunity for the Financing Person to cure </w:delText>
        </w:r>
        <w:r w:rsidRPr="00BF0D35" w:rsidDel="006D0E9C">
          <w:delText>a material breach pursuant to Section 10(A) prior to it becoming a Default.</w:delText>
        </w:r>
        <w:r w:rsidRPr="00B929DC" w:rsidDel="006D0E9C">
          <w:rPr>
            <w:szCs w:val="20"/>
          </w:rPr>
          <w:delText xml:space="preserve"> </w:delText>
        </w:r>
      </w:del>
    </w:p>
    <w:p w14:paraId="28DC82F0" w14:textId="32C76DE1" w:rsidR="002E7ABF" w:rsidRPr="00B929DC" w:rsidDel="006D0E9C" w:rsidRDefault="002E7ABF" w:rsidP="002E7ABF">
      <w:pPr>
        <w:spacing w:before="120" w:after="120"/>
        <w:ind w:left="1440" w:hanging="720"/>
        <w:rPr>
          <w:del w:id="1257" w:author="ERCOT" w:date="2025-10-21T20:44:00Z" w16du:dateUtc="2025-10-22T01:44:00Z"/>
          <w:szCs w:val="20"/>
        </w:rPr>
      </w:pPr>
      <w:del w:id="1258" w:author="ERCOT" w:date="2025-10-21T20:44:00Z" w16du:dateUtc="2025-10-22T01:44:00Z">
        <w:r w:rsidRPr="00B929DC" w:rsidDel="006D0E9C">
          <w:rPr>
            <w:szCs w:val="20"/>
          </w:rPr>
          <w:delText>(2)</w:delText>
        </w:r>
        <w:r w:rsidRPr="00B929DC" w:rsidDel="006D0E9C">
          <w:rPr>
            <w:szCs w:val="20"/>
          </w:rPr>
          <w:tab/>
          <w:delTex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delText>
        </w:r>
      </w:del>
    </w:p>
    <w:p w14:paraId="2E980C14" w14:textId="7A07EA4B" w:rsidR="002E7ABF" w:rsidRPr="00B929DC" w:rsidDel="006D0E9C" w:rsidRDefault="002E7ABF" w:rsidP="002E7ABF">
      <w:pPr>
        <w:spacing w:before="120" w:after="120"/>
        <w:ind w:left="720" w:hanging="720"/>
        <w:rPr>
          <w:del w:id="1259" w:author="ERCOT" w:date="2025-10-21T20:44:00Z" w16du:dateUtc="2025-10-22T01:44:00Z"/>
          <w:szCs w:val="20"/>
        </w:rPr>
      </w:pPr>
      <w:del w:id="1260" w:author="ERCOT" w:date="2025-10-21T20:44:00Z" w16du:dateUtc="2025-10-22T01:44:00Z">
        <w:r w:rsidRPr="00B929DC" w:rsidDel="006D0E9C">
          <w:rPr>
            <w:szCs w:val="20"/>
          </w:rPr>
          <w:lastRenderedPageBreak/>
          <w:delText>C.</w:delText>
        </w:r>
        <w:r w:rsidRPr="00B929DC" w:rsidDel="006D0E9C">
          <w:rPr>
            <w:szCs w:val="20"/>
          </w:rPr>
          <w:tab/>
        </w:r>
        <w:r w:rsidRPr="00B929DC" w:rsidDel="006D0E9C">
          <w:rPr>
            <w:szCs w:val="20"/>
            <w:u w:val="single"/>
          </w:rPr>
          <w:delText>No Third Party Beneficiary.</w:delText>
        </w:r>
        <w:r w:rsidRPr="00B929DC" w:rsidDel="006D0E9C">
          <w:rPr>
            <w:szCs w:val="20"/>
          </w:rPr>
          <w:delText xml:space="preserve"> Except with respect to the rights of the Financing Persons in subsection 13(B)(1)(c),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w:delText>
        </w:r>
        <w:r w:rsidDel="006D0E9C">
          <w:rPr>
            <w:szCs w:val="20"/>
          </w:rPr>
          <w:delText xml:space="preserve"> </w:delText>
        </w:r>
        <w:r w:rsidRPr="00B929DC" w:rsidDel="006D0E9C">
          <w:rPr>
            <w:szCs w:val="20"/>
          </w:rPr>
          <w:delText>party beneficiary to this Agreement or the services to be provided hereunder. Nothing in this Agreement shall create a contractual relationship between one Party and the customers of the other Party, nor shall it create a duty of any kind to such customers.</w:delText>
        </w:r>
      </w:del>
    </w:p>
    <w:p w14:paraId="1A141B68" w14:textId="4C69DE15" w:rsidR="002E7ABF" w:rsidRPr="00B929DC" w:rsidDel="006D0E9C" w:rsidRDefault="002E7ABF" w:rsidP="002E7ABF">
      <w:pPr>
        <w:spacing w:before="120" w:after="120"/>
        <w:ind w:left="720" w:hanging="720"/>
        <w:rPr>
          <w:del w:id="1261" w:author="ERCOT" w:date="2025-10-21T20:44:00Z" w16du:dateUtc="2025-10-22T01:44:00Z"/>
          <w:szCs w:val="20"/>
        </w:rPr>
      </w:pPr>
      <w:del w:id="1262" w:author="ERCOT" w:date="2025-10-21T20:44:00Z" w16du:dateUtc="2025-10-22T01:44:00Z">
        <w:r w:rsidRPr="00B929DC" w:rsidDel="006D0E9C">
          <w:rPr>
            <w:szCs w:val="20"/>
          </w:rPr>
          <w:delText>D.</w:delText>
        </w:r>
        <w:r w:rsidRPr="00B929DC" w:rsidDel="006D0E9C">
          <w:rPr>
            <w:szCs w:val="20"/>
          </w:rPr>
          <w:tab/>
        </w:r>
        <w:r w:rsidRPr="00B929DC" w:rsidDel="006D0E9C">
          <w:rPr>
            <w:szCs w:val="20"/>
            <w:u w:val="single"/>
          </w:rPr>
          <w:delText>No Waiver.</w:delText>
        </w:r>
        <w:r w:rsidRPr="00B929DC" w:rsidDel="006D0E9C">
          <w:rPr>
            <w:szCs w:val="20"/>
          </w:rPr>
          <w:delTex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delText>
        </w:r>
      </w:del>
    </w:p>
    <w:p w14:paraId="106C2AD8" w14:textId="43B846BD" w:rsidR="002E7ABF" w:rsidRPr="00B929DC" w:rsidDel="006D0E9C" w:rsidRDefault="002E7ABF" w:rsidP="002E7ABF">
      <w:pPr>
        <w:spacing w:before="120" w:after="120"/>
        <w:ind w:left="720" w:hanging="720"/>
        <w:rPr>
          <w:del w:id="1263" w:author="ERCOT" w:date="2025-10-21T20:44:00Z" w16du:dateUtc="2025-10-22T01:44:00Z"/>
          <w:szCs w:val="20"/>
        </w:rPr>
      </w:pPr>
      <w:del w:id="1264" w:author="ERCOT" w:date="2025-10-21T20:44:00Z" w16du:dateUtc="2025-10-22T01:44:00Z">
        <w:r w:rsidRPr="00B929DC" w:rsidDel="006D0E9C">
          <w:rPr>
            <w:szCs w:val="20"/>
          </w:rPr>
          <w:delText>E.</w:delText>
        </w:r>
        <w:r w:rsidRPr="00B929DC" w:rsidDel="006D0E9C">
          <w:rPr>
            <w:szCs w:val="20"/>
          </w:rPr>
          <w:tab/>
        </w:r>
        <w:r w:rsidRPr="00B929DC" w:rsidDel="006D0E9C">
          <w:rPr>
            <w:szCs w:val="20"/>
            <w:u w:val="single"/>
          </w:rPr>
          <w:delText>Headings.</w:delText>
        </w:r>
        <w:r w:rsidRPr="00B929DC" w:rsidDel="006D0E9C">
          <w:rPr>
            <w:szCs w:val="20"/>
          </w:rPr>
          <w:delText xml:space="preserve"> Titles and headings of paragraphs and sections within this Agreement are provided merely for convenience and shall not be used or relied upon in construing this Agreement or the Parties’ intentions with respect thereto.</w:delText>
        </w:r>
      </w:del>
    </w:p>
    <w:p w14:paraId="20B44D94" w14:textId="7757E4D0" w:rsidR="002E7ABF" w:rsidRPr="00B929DC" w:rsidDel="006D0E9C" w:rsidRDefault="002E7ABF" w:rsidP="002E7ABF">
      <w:pPr>
        <w:spacing w:before="120" w:after="120"/>
        <w:ind w:left="720" w:hanging="720"/>
        <w:rPr>
          <w:del w:id="1265" w:author="ERCOT" w:date="2025-10-21T20:44:00Z" w16du:dateUtc="2025-10-22T01:44:00Z"/>
          <w:szCs w:val="20"/>
        </w:rPr>
      </w:pPr>
      <w:del w:id="1266" w:author="ERCOT" w:date="2025-10-21T20:44:00Z" w16du:dateUtc="2025-10-22T01:44:00Z">
        <w:r w:rsidRPr="00B929DC" w:rsidDel="006D0E9C">
          <w:rPr>
            <w:szCs w:val="20"/>
          </w:rPr>
          <w:delText>F.</w:delText>
        </w:r>
        <w:r w:rsidRPr="00B929DC" w:rsidDel="006D0E9C">
          <w:rPr>
            <w:szCs w:val="20"/>
          </w:rPr>
          <w:tab/>
        </w:r>
        <w:r w:rsidRPr="00B929DC" w:rsidDel="006D0E9C">
          <w:rPr>
            <w:szCs w:val="20"/>
            <w:u w:val="single"/>
          </w:rPr>
          <w:delText>Severability.</w:delText>
        </w:r>
        <w:r w:rsidRPr="00B929DC" w:rsidDel="006D0E9C">
          <w:rPr>
            <w:szCs w:val="20"/>
          </w:rPr>
          <w:delTex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days, either Party shall have the right to terminate this Agreement on three</w:delText>
        </w:r>
        <w:r w:rsidDel="006D0E9C">
          <w:rPr>
            <w:szCs w:val="20"/>
          </w:rPr>
          <w:delText xml:space="preserve"> (3)</w:delText>
        </w:r>
        <w:r w:rsidRPr="00B929DC" w:rsidDel="006D0E9C">
          <w:rPr>
            <w:szCs w:val="20"/>
          </w:rPr>
          <w:delText xml:space="preserve"> days written notice.</w:delText>
        </w:r>
      </w:del>
    </w:p>
    <w:p w14:paraId="4010E794" w14:textId="746C7D4F" w:rsidR="002E7ABF" w:rsidRPr="00B929DC" w:rsidDel="006D0E9C" w:rsidRDefault="002E7ABF" w:rsidP="002E7ABF">
      <w:pPr>
        <w:spacing w:before="120" w:after="120"/>
        <w:ind w:left="720" w:hanging="720"/>
        <w:rPr>
          <w:del w:id="1267" w:author="ERCOT" w:date="2025-10-21T20:44:00Z" w16du:dateUtc="2025-10-22T01:44:00Z"/>
          <w:szCs w:val="20"/>
        </w:rPr>
      </w:pPr>
      <w:del w:id="1268" w:author="ERCOT" w:date="2025-10-21T20:44:00Z" w16du:dateUtc="2025-10-22T01:44:00Z">
        <w:r w:rsidRPr="00B929DC" w:rsidDel="006D0E9C">
          <w:rPr>
            <w:szCs w:val="20"/>
          </w:rPr>
          <w:delText>G.</w:delText>
        </w:r>
        <w:r w:rsidRPr="00B929DC" w:rsidDel="006D0E9C">
          <w:rPr>
            <w:szCs w:val="20"/>
          </w:rPr>
          <w:tab/>
        </w:r>
        <w:r w:rsidRPr="00B929DC" w:rsidDel="006D0E9C">
          <w:rPr>
            <w:szCs w:val="20"/>
            <w:u w:val="single"/>
          </w:rPr>
          <w:delText>Entire Agreement.</w:delText>
        </w:r>
        <w:r w:rsidRPr="00B929DC" w:rsidDel="006D0E9C">
          <w:rPr>
            <w:szCs w:val="20"/>
          </w:rPr>
          <w:delTex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delText>
        </w:r>
      </w:del>
    </w:p>
    <w:p w14:paraId="6390F72C" w14:textId="22067C8E" w:rsidR="002E7ABF" w:rsidRPr="00B929DC" w:rsidDel="006D0E9C" w:rsidRDefault="002E7ABF" w:rsidP="002E7ABF">
      <w:pPr>
        <w:spacing w:before="120" w:after="120"/>
        <w:ind w:left="720" w:hanging="720"/>
        <w:rPr>
          <w:del w:id="1269" w:author="ERCOT" w:date="2025-10-21T20:44:00Z" w16du:dateUtc="2025-10-22T01:44:00Z"/>
          <w:szCs w:val="20"/>
        </w:rPr>
      </w:pPr>
      <w:del w:id="1270" w:author="ERCOT" w:date="2025-10-21T20:44:00Z" w16du:dateUtc="2025-10-22T01:44:00Z">
        <w:r w:rsidRPr="00B929DC" w:rsidDel="006D0E9C">
          <w:rPr>
            <w:szCs w:val="20"/>
          </w:rPr>
          <w:delText>H.</w:delText>
        </w:r>
        <w:r w:rsidRPr="00B929DC" w:rsidDel="006D0E9C">
          <w:rPr>
            <w:szCs w:val="20"/>
          </w:rPr>
          <w:tab/>
        </w:r>
        <w:r w:rsidRPr="00B929DC" w:rsidDel="006D0E9C">
          <w:rPr>
            <w:szCs w:val="20"/>
            <w:u w:val="single"/>
          </w:rPr>
          <w:delText>Amendment.</w:delText>
        </w:r>
        <w:r w:rsidRPr="00B929DC" w:rsidDel="006D0E9C">
          <w:rPr>
            <w:szCs w:val="20"/>
          </w:rPr>
          <w:delText xml:space="preserve"> The standard form of this Agreement may only be modified through the procedure for modifying ERCOT Protocols described in the ERCOT Protocols.  Any </w:delText>
        </w:r>
        <w:r w:rsidRPr="00B929DC" w:rsidDel="006D0E9C">
          <w:rPr>
            <w:szCs w:val="20"/>
          </w:rPr>
          <w:lastRenderedPageBreak/>
          <w:delText xml:space="preserve">changes to the terms of the standard form of this Agreement shall not take effect until a new Agreement is executed between the Parties.  </w:delText>
        </w:r>
      </w:del>
    </w:p>
    <w:p w14:paraId="4B674E17" w14:textId="160A06FD" w:rsidR="002E7ABF" w:rsidRPr="00B929DC" w:rsidDel="006D0E9C" w:rsidRDefault="002E7ABF" w:rsidP="002E7ABF">
      <w:pPr>
        <w:spacing w:before="120" w:after="120"/>
        <w:ind w:left="720" w:hanging="720"/>
        <w:rPr>
          <w:del w:id="1271" w:author="ERCOT" w:date="2025-10-21T20:44:00Z" w16du:dateUtc="2025-10-22T01:44:00Z"/>
          <w:szCs w:val="20"/>
        </w:rPr>
      </w:pPr>
      <w:del w:id="1272" w:author="ERCOT" w:date="2025-10-21T20:44:00Z" w16du:dateUtc="2025-10-22T01:44:00Z">
        <w:r w:rsidRPr="00B929DC" w:rsidDel="006D0E9C">
          <w:rPr>
            <w:szCs w:val="20"/>
          </w:rPr>
          <w:delText>I.</w:delText>
        </w:r>
        <w:r w:rsidRPr="00B929DC" w:rsidDel="006D0E9C">
          <w:rPr>
            <w:szCs w:val="20"/>
          </w:rPr>
          <w:tab/>
        </w:r>
        <w:r w:rsidRPr="00B929DC" w:rsidDel="006D0E9C">
          <w:rPr>
            <w:szCs w:val="20"/>
            <w:u w:val="single"/>
          </w:rPr>
          <w:delText>ERCOT’s Right to Audit Participant.</w:delText>
        </w:r>
        <w:r w:rsidRPr="00B929DC" w:rsidDel="006D0E9C">
          <w:rPr>
            <w:szCs w:val="20"/>
          </w:rPr>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552BB2E7" w14:textId="1321135E" w:rsidR="002E7ABF" w:rsidRPr="00B929DC" w:rsidDel="006D0E9C" w:rsidRDefault="002E7ABF" w:rsidP="002E7ABF">
      <w:pPr>
        <w:spacing w:before="120" w:after="120"/>
        <w:ind w:left="720" w:hanging="720"/>
        <w:rPr>
          <w:del w:id="1273" w:author="ERCOT" w:date="2025-10-21T20:44:00Z" w16du:dateUtc="2025-10-22T01:44:00Z"/>
          <w:szCs w:val="20"/>
        </w:rPr>
      </w:pPr>
      <w:del w:id="1274" w:author="ERCOT" w:date="2025-10-21T20:44:00Z" w16du:dateUtc="2025-10-22T01:44:00Z">
        <w:r w:rsidRPr="00B929DC" w:rsidDel="006D0E9C">
          <w:rPr>
            <w:szCs w:val="20"/>
          </w:rPr>
          <w:delText>J.</w:delText>
        </w:r>
        <w:r w:rsidRPr="00B929DC" w:rsidDel="006D0E9C">
          <w:rPr>
            <w:szCs w:val="20"/>
          </w:rPr>
          <w:tab/>
        </w:r>
        <w:r w:rsidRPr="00B929DC" w:rsidDel="006D0E9C">
          <w:rPr>
            <w:szCs w:val="20"/>
            <w:u w:val="single"/>
          </w:rPr>
          <w:delText>Participant’s Right to Audit ERCOT.</w:delText>
        </w:r>
        <w:r w:rsidRPr="00B929DC" w:rsidDel="006D0E9C">
          <w:rPr>
            <w:szCs w:val="20"/>
          </w:rPr>
          <w:delText xml:space="preserve"> Participant’s right to data and audit of ERCOT shall be as described in the ERCOT Protocols and shall not exceed the rights described in the ERCOT Protocols. </w:delText>
        </w:r>
      </w:del>
    </w:p>
    <w:p w14:paraId="087B2D00" w14:textId="3660674A" w:rsidR="002E7ABF" w:rsidRPr="00B929DC" w:rsidDel="006D0E9C" w:rsidRDefault="002E7ABF" w:rsidP="002E7ABF">
      <w:pPr>
        <w:spacing w:before="120" w:after="120"/>
        <w:ind w:left="720" w:hanging="720"/>
        <w:rPr>
          <w:del w:id="1275" w:author="ERCOT" w:date="2025-10-21T20:44:00Z" w16du:dateUtc="2025-10-22T01:44:00Z"/>
          <w:szCs w:val="20"/>
        </w:rPr>
      </w:pPr>
      <w:del w:id="1276" w:author="ERCOT" w:date="2025-10-21T20:44:00Z" w16du:dateUtc="2025-10-22T01:44:00Z">
        <w:r w:rsidRPr="00B929DC" w:rsidDel="006D0E9C">
          <w:rPr>
            <w:szCs w:val="20"/>
          </w:rPr>
          <w:delText>K.</w:delText>
        </w:r>
        <w:r w:rsidRPr="00B929DC" w:rsidDel="006D0E9C">
          <w:rPr>
            <w:szCs w:val="20"/>
          </w:rPr>
          <w:tab/>
        </w:r>
        <w:r w:rsidRPr="00B929DC" w:rsidDel="006D0E9C">
          <w:rPr>
            <w:szCs w:val="20"/>
            <w:u w:val="single"/>
          </w:rPr>
          <w:delText>Further Assurances.</w:delText>
        </w:r>
        <w:r w:rsidRPr="00B929DC" w:rsidDel="006D0E9C">
          <w:rPr>
            <w:szCs w:val="20"/>
          </w:rPr>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787A0DBF" w14:textId="153B13EA" w:rsidR="002E7ABF" w:rsidRPr="00B929DC" w:rsidDel="006D0E9C" w:rsidRDefault="002E7ABF" w:rsidP="002E7ABF">
      <w:pPr>
        <w:spacing w:before="120" w:after="120"/>
        <w:ind w:left="720" w:hanging="720"/>
        <w:rPr>
          <w:del w:id="1277" w:author="ERCOT" w:date="2025-10-21T20:44:00Z" w16du:dateUtc="2025-10-22T01:44:00Z"/>
          <w:szCs w:val="20"/>
        </w:rPr>
      </w:pPr>
      <w:del w:id="1278" w:author="ERCOT" w:date="2025-10-21T20:44:00Z" w16du:dateUtc="2025-10-22T01:44:00Z">
        <w:r w:rsidRPr="00B929DC" w:rsidDel="006D0E9C">
          <w:rPr>
            <w:szCs w:val="20"/>
          </w:rPr>
          <w:delText>L.</w:delText>
        </w:r>
        <w:r w:rsidRPr="00B929DC" w:rsidDel="006D0E9C">
          <w:rPr>
            <w:szCs w:val="20"/>
          </w:rPr>
          <w:tab/>
        </w:r>
        <w:r w:rsidRPr="00B929DC" w:rsidDel="006D0E9C">
          <w:rPr>
            <w:szCs w:val="20"/>
            <w:u w:val="single"/>
          </w:rPr>
          <w:delText>Conflicts.</w:delText>
        </w:r>
        <w:r w:rsidRPr="00B929DC" w:rsidDel="006D0E9C">
          <w:rPr>
            <w:szCs w:val="20"/>
          </w:rPr>
          <w:delTex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delText>
        </w:r>
      </w:del>
    </w:p>
    <w:p w14:paraId="7D6E53CA" w14:textId="683A9DD6" w:rsidR="002E7ABF" w:rsidRPr="00B929DC" w:rsidDel="006D0E9C" w:rsidRDefault="002E7ABF" w:rsidP="002E7ABF">
      <w:pPr>
        <w:spacing w:before="120" w:after="120"/>
        <w:ind w:left="720" w:hanging="720"/>
        <w:rPr>
          <w:del w:id="1279" w:author="ERCOT" w:date="2025-10-21T20:44:00Z" w16du:dateUtc="2025-10-22T01:44:00Z"/>
          <w:szCs w:val="20"/>
        </w:rPr>
      </w:pPr>
      <w:del w:id="1280" w:author="ERCOT" w:date="2025-10-21T20:44:00Z" w16du:dateUtc="2025-10-22T01:44:00Z">
        <w:r w:rsidRPr="00B929DC" w:rsidDel="006D0E9C">
          <w:rPr>
            <w:szCs w:val="20"/>
          </w:rPr>
          <w:delText>M.</w:delText>
        </w:r>
        <w:r w:rsidRPr="00B929DC" w:rsidDel="006D0E9C">
          <w:rPr>
            <w:szCs w:val="20"/>
          </w:rPr>
          <w:tab/>
        </w:r>
        <w:r w:rsidRPr="00B929DC" w:rsidDel="006D0E9C">
          <w:rPr>
            <w:szCs w:val="20"/>
            <w:u w:val="single"/>
          </w:rPr>
          <w:delText>No Partnership.</w:delText>
        </w:r>
        <w:r w:rsidRPr="00B929DC" w:rsidDel="006D0E9C">
          <w:rPr>
            <w:szCs w:val="20"/>
          </w:rPr>
          <w:delTex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delText>
        </w:r>
      </w:del>
    </w:p>
    <w:p w14:paraId="0C9172E2" w14:textId="279D6CE1" w:rsidR="002E7ABF" w:rsidRPr="00B929DC" w:rsidDel="006D0E9C" w:rsidRDefault="002E7ABF" w:rsidP="002E7ABF">
      <w:pPr>
        <w:spacing w:before="120" w:after="120"/>
        <w:ind w:left="720" w:hanging="720"/>
        <w:rPr>
          <w:del w:id="1281" w:author="ERCOT" w:date="2025-10-21T20:44:00Z" w16du:dateUtc="2025-10-22T01:44:00Z"/>
          <w:szCs w:val="20"/>
        </w:rPr>
      </w:pPr>
      <w:del w:id="1282" w:author="ERCOT" w:date="2025-10-21T20:44:00Z" w16du:dateUtc="2025-10-22T01:44:00Z">
        <w:r w:rsidRPr="00B929DC" w:rsidDel="006D0E9C">
          <w:rPr>
            <w:szCs w:val="20"/>
          </w:rPr>
          <w:delText>N.</w:delText>
        </w:r>
        <w:r w:rsidRPr="00B929DC" w:rsidDel="006D0E9C">
          <w:rPr>
            <w:szCs w:val="20"/>
          </w:rPr>
          <w:tab/>
        </w:r>
        <w:r w:rsidRPr="00B929DC" w:rsidDel="006D0E9C">
          <w:rPr>
            <w:szCs w:val="20"/>
            <w:u w:val="single"/>
          </w:rPr>
          <w:delText>Construction.</w:delText>
        </w:r>
        <w:r w:rsidRPr="00B929DC" w:rsidDel="006D0E9C">
          <w:rPr>
            <w:szCs w:val="20"/>
          </w:rPr>
          <w:delText xml:space="preserve"> In this Agreement, the following rules of construction apply, unless expressly provided otherwise or unless the context clearly requires otherwise:</w:delText>
        </w:r>
      </w:del>
    </w:p>
    <w:p w14:paraId="42F0FD60" w14:textId="5D66B85F" w:rsidR="002E7ABF" w:rsidRPr="00B929DC" w:rsidDel="006D0E9C" w:rsidRDefault="002E7ABF" w:rsidP="002E7ABF">
      <w:pPr>
        <w:spacing w:before="120" w:after="120"/>
        <w:ind w:left="1440" w:hanging="720"/>
        <w:rPr>
          <w:del w:id="1283" w:author="ERCOT" w:date="2025-10-21T20:44:00Z" w16du:dateUtc="2025-10-22T01:44:00Z"/>
          <w:szCs w:val="20"/>
        </w:rPr>
      </w:pPr>
      <w:del w:id="1284" w:author="ERCOT" w:date="2025-10-21T20:44:00Z" w16du:dateUtc="2025-10-22T01:44:00Z">
        <w:r w:rsidRPr="00B929DC" w:rsidDel="006D0E9C">
          <w:rPr>
            <w:szCs w:val="20"/>
          </w:rPr>
          <w:delText>(1)</w:delText>
        </w:r>
        <w:r w:rsidRPr="00B929DC" w:rsidDel="006D0E9C">
          <w:rPr>
            <w:szCs w:val="20"/>
          </w:rPr>
          <w:tab/>
          <w:delText>The singular includes the plural, and the plural includes the singular.</w:delText>
        </w:r>
      </w:del>
    </w:p>
    <w:p w14:paraId="32352B56" w14:textId="48BBFD09" w:rsidR="002E7ABF" w:rsidRPr="00B929DC" w:rsidDel="006D0E9C" w:rsidRDefault="002E7ABF" w:rsidP="002E7ABF">
      <w:pPr>
        <w:spacing w:before="120" w:after="120"/>
        <w:ind w:left="1440" w:hanging="720"/>
        <w:rPr>
          <w:del w:id="1285" w:author="ERCOT" w:date="2025-10-21T20:44:00Z" w16du:dateUtc="2025-10-22T01:44:00Z"/>
          <w:szCs w:val="20"/>
        </w:rPr>
      </w:pPr>
      <w:del w:id="1286" w:author="ERCOT" w:date="2025-10-21T20:44:00Z" w16du:dateUtc="2025-10-22T01:44:00Z">
        <w:r w:rsidRPr="00B929DC" w:rsidDel="006D0E9C">
          <w:rPr>
            <w:szCs w:val="20"/>
          </w:rPr>
          <w:delText>(2)</w:delText>
        </w:r>
        <w:r w:rsidRPr="00B929DC" w:rsidDel="006D0E9C">
          <w:rPr>
            <w:szCs w:val="20"/>
          </w:rPr>
          <w:tab/>
          <w:delText>The present tense includes the future tense, and the future tense includes the present tense.</w:delText>
        </w:r>
      </w:del>
    </w:p>
    <w:p w14:paraId="3CCC4574" w14:textId="6EE72B04" w:rsidR="002E7ABF" w:rsidRPr="00B929DC" w:rsidDel="006D0E9C" w:rsidRDefault="002E7ABF" w:rsidP="002E7ABF">
      <w:pPr>
        <w:spacing w:before="120" w:after="120"/>
        <w:ind w:left="1440" w:hanging="720"/>
        <w:rPr>
          <w:del w:id="1287" w:author="ERCOT" w:date="2025-10-21T20:44:00Z" w16du:dateUtc="2025-10-22T01:44:00Z"/>
          <w:szCs w:val="20"/>
        </w:rPr>
      </w:pPr>
      <w:del w:id="1288" w:author="ERCOT" w:date="2025-10-21T20:44:00Z" w16du:dateUtc="2025-10-22T01:44:00Z">
        <w:r w:rsidRPr="00B929DC" w:rsidDel="006D0E9C">
          <w:rPr>
            <w:szCs w:val="20"/>
          </w:rPr>
          <w:delText>(3)</w:delText>
        </w:r>
        <w:r w:rsidRPr="00B929DC" w:rsidDel="006D0E9C">
          <w:rPr>
            <w:szCs w:val="20"/>
          </w:rPr>
          <w:tab/>
          <w:delText>Words importing any gender include the other gender.</w:delText>
        </w:r>
      </w:del>
    </w:p>
    <w:p w14:paraId="03914A5C" w14:textId="356A361C" w:rsidR="002E7ABF" w:rsidRPr="00B929DC" w:rsidDel="006D0E9C" w:rsidRDefault="002E7ABF" w:rsidP="002E7ABF">
      <w:pPr>
        <w:spacing w:before="120" w:after="120"/>
        <w:ind w:left="1440" w:hanging="720"/>
        <w:rPr>
          <w:del w:id="1289" w:author="ERCOT" w:date="2025-10-21T20:44:00Z" w16du:dateUtc="2025-10-22T01:44:00Z"/>
          <w:szCs w:val="20"/>
        </w:rPr>
      </w:pPr>
      <w:del w:id="1290" w:author="ERCOT" w:date="2025-10-21T20:44:00Z" w16du:dateUtc="2025-10-22T01:44:00Z">
        <w:r w:rsidRPr="00B929DC" w:rsidDel="006D0E9C">
          <w:rPr>
            <w:szCs w:val="20"/>
          </w:rPr>
          <w:lastRenderedPageBreak/>
          <w:delText>(4)</w:delText>
        </w:r>
        <w:r w:rsidRPr="00B929DC" w:rsidDel="006D0E9C">
          <w:rPr>
            <w:szCs w:val="20"/>
          </w:rPr>
          <w:tab/>
          <w:delText>The word “shall” denotes a duty.</w:delText>
        </w:r>
      </w:del>
    </w:p>
    <w:p w14:paraId="77DE6F61" w14:textId="46AA9B2D" w:rsidR="002E7ABF" w:rsidRPr="00B929DC" w:rsidDel="006D0E9C" w:rsidRDefault="002E7ABF" w:rsidP="002E7ABF">
      <w:pPr>
        <w:spacing w:before="120" w:after="120"/>
        <w:ind w:left="1440" w:hanging="720"/>
        <w:rPr>
          <w:del w:id="1291" w:author="ERCOT" w:date="2025-10-21T20:44:00Z" w16du:dateUtc="2025-10-22T01:44:00Z"/>
          <w:szCs w:val="20"/>
        </w:rPr>
      </w:pPr>
      <w:del w:id="1292" w:author="ERCOT" w:date="2025-10-21T20:44:00Z" w16du:dateUtc="2025-10-22T01:44:00Z">
        <w:r w:rsidRPr="00B929DC" w:rsidDel="006D0E9C">
          <w:rPr>
            <w:szCs w:val="20"/>
          </w:rPr>
          <w:delText>(5)</w:delText>
        </w:r>
        <w:r w:rsidRPr="00B929DC" w:rsidDel="006D0E9C">
          <w:rPr>
            <w:szCs w:val="20"/>
          </w:rPr>
          <w:tab/>
          <w:delText>The word “must” denotes a condition precedent or subsequent.</w:delText>
        </w:r>
      </w:del>
    </w:p>
    <w:p w14:paraId="2B63D2C7" w14:textId="1A0FE05F" w:rsidR="002E7ABF" w:rsidRPr="00B929DC" w:rsidDel="006D0E9C" w:rsidRDefault="002E7ABF" w:rsidP="002E7ABF">
      <w:pPr>
        <w:spacing w:before="120" w:after="120"/>
        <w:ind w:left="1440" w:hanging="720"/>
        <w:rPr>
          <w:del w:id="1293" w:author="ERCOT" w:date="2025-10-21T20:44:00Z" w16du:dateUtc="2025-10-22T01:44:00Z"/>
          <w:szCs w:val="20"/>
        </w:rPr>
      </w:pPr>
      <w:del w:id="1294" w:author="ERCOT" w:date="2025-10-21T20:44:00Z" w16du:dateUtc="2025-10-22T01:44:00Z">
        <w:r w:rsidRPr="00B929DC" w:rsidDel="006D0E9C">
          <w:rPr>
            <w:szCs w:val="20"/>
          </w:rPr>
          <w:delText>(6)</w:delText>
        </w:r>
        <w:r w:rsidRPr="00B929DC" w:rsidDel="006D0E9C">
          <w:rPr>
            <w:szCs w:val="20"/>
          </w:rPr>
          <w:tab/>
          <w:delText>The word “may” denotes a privilege or discretionary power.</w:delText>
        </w:r>
      </w:del>
    </w:p>
    <w:p w14:paraId="2F99DD8F" w14:textId="6E1F59E0" w:rsidR="002E7ABF" w:rsidRPr="00B929DC" w:rsidDel="006D0E9C" w:rsidRDefault="002E7ABF" w:rsidP="002E7ABF">
      <w:pPr>
        <w:spacing w:before="120" w:after="120"/>
        <w:ind w:left="1440" w:hanging="720"/>
        <w:rPr>
          <w:del w:id="1295" w:author="ERCOT" w:date="2025-10-21T20:44:00Z" w16du:dateUtc="2025-10-22T01:44:00Z"/>
          <w:szCs w:val="20"/>
        </w:rPr>
      </w:pPr>
      <w:del w:id="1296" w:author="ERCOT" w:date="2025-10-21T20:44:00Z" w16du:dateUtc="2025-10-22T01:44:00Z">
        <w:r w:rsidRPr="00B929DC" w:rsidDel="006D0E9C">
          <w:rPr>
            <w:szCs w:val="20"/>
          </w:rPr>
          <w:delText>(7)</w:delText>
        </w:r>
        <w:r w:rsidRPr="00B929DC" w:rsidDel="006D0E9C">
          <w:rPr>
            <w:szCs w:val="20"/>
          </w:rPr>
          <w:tab/>
          <w:delText>The phrase “may not” denotes a prohibition.</w:delText>
        </w:r>
      </w:del>
    </w:p>
    <w:p w14:paraId="3CD57271" w14:textId="43C7DD83" w:rsidR="002E7ABF" w:rsidRPr="00B929DC" w:rsidDel="006D0E9C" w:rsidRDefault="002E7ABF" w:rsidP="002E7ABF">
      <w:pPr>
        <w:spacing w:before="120" w:after="120"/>
        <w:ind w:left="1440" w:hanging="720"/>
        <w:rPr>
          <w:del w:id="1297" w:author="ERCOT" w:date="2025-10-21T20:44:00Z" w16du:dateUtc="2025-10-22T01:44:00Z"/>
          <w:szCs w:val="20"/>
        </w:rPr>
      </w:pPr>
      <w:del w:id="1298" w:author="ERCOT" w:date="2025-10-21T20:44:00Z" w16du:dateUtc="2025-10-22T01:44:00Z">
        <w:r w:rsidRPr="00B929DC" w:rsidDel="006D0E9C">
          <w:rPr>
            <w:szCs w:val="20"/>
          </w:rPr>
          <w:delText>(8)</w:delText>
        </w:r>
        <w:r w:rsidRPr="00B929DC" w:rsidDel="006D0E9C">
          <w:rPr>
            <w:szCs w:val="20"/>
          </w:rPr>
          <w:tab/>
          <w:delText>References to statutes, tariffs, regulations, or ERCOT Protocols include all provisions consolidating, amending, or replacing the statutes, tariffs, regulations, or ERCOT Protocols referred to.</w:delText>
        </w:r>
      </w:del>
    </w:p>
    <w:p w14:paraId="63943B6E" w14:textId="6589BD3C" w:rsidR="002E7ABF" w:rsidRPr="00B929DC" w:rsidDel="006D0E9C" w:rsidRDefault="002E7ABF" w:rsidP="002E7ABF">
      <w:pPr>
        <w:spacing w:before="120" w:after="120"/>
        <w:ind w:left="1440" w:hanging="720"/>
        <w:rPr>
          <w:del w:id="1299" w:author="ERCOT" w:date="2025-10-21T20:44:00Z" w16du:dateUtc="2025-10-22T01:44:00Z"/>
          <w:szCs w:val="20"/>
        </w:rPr>
      </w:pPr>
      <w:del w:id="1300" w:author="ERCOT" w:date="2025-10-21T20:44:00Z" w16du:dateUtc="2025-10-22T01:44:00Z">
        <w:r w:rsidRPr="00B929DC" w:rsidDel="006D0E9C">
          <w:rPr>
            <w:szCs w:val="20"/>
          </w:rPr>
          <w:delText>(9)</w:delText>
        </w:r>
        <w:r w:rsidRPr="00B929DC" w:rsidDel="006D0E9C">
          <w:rPr>
            <w:szCs w:val="20"/>
          </w:rPr>
          <w:tab/>
          <w:delText>References to “writing” include printing, typing, lithography, and other means of reproducing words in a tangible visible form.</w:delText>
        </w:r>
      </w:del>
    </w:p>
    <w:p w14:paraId="48B8D7C2" w14:textId="702D8E0C" w:rsidR="002E7ABF" w:rsidRPr="00B929DC" w:rsidDel="006D0E9C" w:rsidRDefault="002E7ABF" w:rsidP="002E7ABF">
      <w:pPr>
        <w:spacing w:before="120" w:after="120"/>
        <w:ind w:left="1440" w:hanging="720"/>
        <w:rPr>
          <w:del w:id="1301" w:author="ERCOT" w:date="2025-10-21T20:44:00Z" w16du:dateUtc="2025-10-22T01:44:00Z"/>
          <w:szCs w:val="20"/>
        </w:rPr>
      </w:pPr>
      <w:del w:id="1302" w:author="ERCOT" w:date="2025-10-21T20:44:00Z" w16du:dateUtc="2025-10-22T01:44:00Z">
        <w:r w:rsidRPr="00B929DC" w:rsidDel="006D0E9C">
          <w:rPr>
            <w:szCs w:val="20"/>
          </w:rPr>
          <w:delText>(10)</w:delText>
        </w:r>
        <w:r w:rsidRPr="00B929DC" w:rsidDel="006D0E9C">
          <w:rPr>
            <w:szCs w:val="20"/>
          </w:rPr>
          <w:tab/>
          <w:delText>The words “including,” “includes,” and “include” are deemed to be followed by the words “without limitation.”</w:delText>
        </w:r>
      </w:del>
    </w:p>
    <w:p w14:paraId="7639FD6C" w14:textId="1EAF47BD" w:rsidR="002E7ABF" w:rsidRPr="00B929DC" w:rsidDel="006D0E9C" w:rsidRDefault="002E7ABF" w:rsidP="002E7ABF">
      <w:pPr>
        <w:spacing w:before="120" w:after="120"/>
        <w:ind w:left="1440" w:hanging="720"/>
        <w:rPr>
          <w:del w:id="1303" w:author="ERCOT" w:date="2025-10-21T20:44:00Z" w16du:dateUtc="2025-10-22T01:44:00Z"/>
          <w:szCs w:val="20"/>
        </w:rPr>
      </w:pPr>
      <w:del w:id="1304" w:author="ERCOT" w:date="2025-10-21T20:44:00Z" w16du:dateUtc="2025-10-22T01:44:00Z">
        <w:r w:rsidRPr="00B929DC" w:rsidDel="006D0E9C">
          <w:rPr>
            <w:szCs w:val="20"/>
          </w:rPr>
          <w:delText>(11)</w:delText>
        </w:r>
        <w:r w:rsidRPr="00B929DC" w:rsidDel="006D0E9C">
          <w:rPr>
            <w:szCs w:val="20"/>
          </w:rPr>
          <w:tab/>
          <w:delText>Any reference to a day, week, month or year is to a calendar day, week, month or year unless otherwise indicated.</w:delText>
        </w:r>
      </w:del>
    </w:p>
    <w:p w14:paraId="29BC112C" w14:textId="455FEE5C" w:rsidR="002E7ABF" w:rsidRPr="00B929DC" w:rsidDel="006D0E9C" w:rsidRDefault="002E7ABF" w:rsidP="002E7ABF">
      <w:pPr>
        <w:spacing w:before="120" w:after="120"/>
        <w:ind w:left="1440" w:hanging="720"/>
        <w:rPr>
          <w:del w:id="1305" w:author="ERCOT" w:date="2025-10-21T20:44:00Z" w16du:dateUtc="2025-10-22T01:44:00Z"/>
          <w:szCs w:val="20"/>
        </w:rPr>
      </w:pPr>
      <w:del w:id="1306" w:author="ERCOT" w:date="2025-10-21T20:44:00Z" w16du:dateUtc="2025-10-22T01:44:00Z">
        <w:r w:rsidRPr="00B929DC" w:rsidDel="006D0E9C">
          <w:rPr>
            <w:szCs w:val="20"/>
          </w:rPr>
          <w:delText>(12)</w:delText>
        </w:r>
        <w:r w:rsidRPr="00B929DC" w:rsidDel="006D0E9C">
          <w:rPr>
            <w:szCs w:val="20"/>
          </w:rPr>
          <w:tab/>
          <w:delText>References to articles, Sections (or subdivisions of Sections), exhibits, annexes or schedules are to this Agreement, unless expressly stated otherwise.</w:delText>
        </w:r>
      </w:del>
    </w:p>
    <w:p w14:paraId="2EEB7F0E" w14:textId="0C480AF4" w:rsidR="002E7ABF" w:rsidRPr="00B929DC" w:rsidDel="006D0E9C" w:rsidRDefault="002E7ABF" w:rsidP="002E7ABF">
      <w:pPr>
        <w:spacing w:before="120" w:after="120"/>
        <w:ind w:left="1440" w:hanging="720"/>
        <w:rPr>
          <w:del w:id="1307" w:author="ERCOT" w:date="2025-10-21T20:44:00Z" w16du:dateUtc="2025-10-22T01:44:00Z"/>
          <w:szCs w:val="20"/>
        </w:rPr>
      </w:pPr>
      <w:del w:id="1308" w:author="ERCOT" w:date="2025-10-21T20:44:00Z" w16du:dateUtc="2025-10-22T01:44:00Z">
        <w:r w:rsidRPr="00B929DC" w:rsidDel="006D0E9C">
          <w:rPr>
            <w:szCs w:val="20"/>
          </w:rPr>
          <w:delText>(13)</w:delText>
        </w:r>
        <w:r w:rsidRPr="00B929DC" w:rsidDel="006D0E9C">
          <w:rPr>
            <w:szCs w:val="20"/>
          </w:rPr>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1B760D29" w14:textId="42D8E9B7" w:rsidR="002E7ABF" w:rsidRPr="00B929DC" w:rsidDel="006D0E9C" w:rsidRDefault="002E7ABF" w:rsidP="002E7ABF">
      <w:pPr>
        <w:spacing w:before="120" w:after="120"/>
        <w:ind w:left="1440" w:hanging="720"/>
        <w:rPr>
          <w:del w:id="1309" w:author="ERCOT" w:date="2025-10-21T20:44:00Z" w16du:dateUtc="2025-10-22T01:44:00Z"/>
          <w:szCs w:val="20"/>
        </w:rPr>
      </w:pPr>
      <w:del w:id="1310" w:author="ERCOT" w:date="2025-10-21T20:44:00Z" w16du:dateUtc="2025-10-22T01:44:00Z">
        <w:r w:rsidRPr="00B929DC" w:rsidDel="006D0E9C">
          <w:rPr>
            <w:szCs w:val="20"/>
          </w:rPr>
          <w:delText>(14)</w:delText>
        </w:r>
        <w:r w:rsidRPr="00B929DC" w:rsidDel="006D0E9C">
          <w:rPr>
            <w:szCs w:val="20"/>
          </w:rPr>
          <w:tab/>
          <w:delText>References to persons or Entities include their respective successors and permitted assigns and, for governmental Entities, Entities succeeding to their respective functions and capacities.</w:delText>
        </w:r>
      </w:del>
    </w:p>
    <w:p w14:paraId="1AE3A5E7" w14:textId="168AD85E" w:rsidR="002E7ABF" w:rsidRPr="00B929DC" w:rsidDel="006D0E9C" w:rsidRDefault="002E7ABF" w:rsidP="002E7ABF">
      <w:pPr>
        <w:spacing w:before="120" w:after="120"/>
        <w:ind w:left="1440" w:hanging="720"/>
        <w:rPr>
          <w:del w:id="1311" w:author="ERCOT" w:date="2025-10-21T20:44:00Z" w16du:dateUtc="2025-10-22T01:44:00Z"/>
          <w:szCs w:val="20"/>
        </w:rPr>
      </w:pPr>
      <w:del w:id="1312" w:author="ERCOT" w:date="2025-10-21T20:44:00Z" w16du:dateUtc="2025-10-22T01:44:00Z">
        <w:r w:rsidRPr="00B929DC" w:rsidDel="006D0E9C">
          <w:rPr>
            <w:szCs w:val="20"/>
          </w:rPr>
          <w:delText>(15)</w:delText>
        </w:r>
        <w:r w:rsidRPr="00B929DC" w:rsidDel="006D0E9C">
          <w:rPr>
            <w:szCs w:val="20"/>
          </w:rPr>
          <w:tab/>
          <w:delText>References to time are to Central Prevailing Time (CPT).</w:delText>
        </w:r>
      </w:del>
    </w:p>
    <w:p w14:paraId="2A6057C0" w14:textId="22B7924A" w:rsidR="002E7ABF" w:rsidDel="006D0E9C" w:rsidRDefault="002E7ABF" w:rsidP="002E7ABF">
      <w:pPr>
        <w:spacing w:before="120" w:after="120"/>
        <w:ind w:left="720" w:hanging="720"/>
        <w:rPr>
          <w:del w:id="1313" w:author="ERCOT" w:date="2025-10-21T20:44:00Z" w16du:dateUtc="2025-10-22T01:44:00Z"/>
          <w:szCs w:val="20"/>
        </w:rPr>
      </w:pPr>
      <w:del w:id="1314" w:author="ERCOT" w:date="2025-10-21T20:44:00Z" w16du:dateUtc="2025-10-22T01:44:00Z">
        <w:r w:rsidRPr="00B929DC" w:rsidDel="006D0E9C">
          <w:rPr>
            <w:szCs w:val="20"/>
          </w:rPr>
          <w:delText>O.</w:delText>
        </w:r>
        <w:r w:rsidRPr="00B929DC" w:rsidDel="006D0E9C">
          <w:rPr>
            <w:szCs w:val="20"/>
          </w:rPr>
          <w:tab/>
        </w:r>
        <w:r w:rsidRPr="00B929DC" w:rsidDel="006D0E9C">
          <w:rPr>
            <w:szCs w:val="20"/>
            <w:u w:val="single"/>
          </w:rPr>
          <w:delText>Multiple Counterparts.</w:delText>
        </w:r>
        <w:r w:rsidRPr="00B929DC" w:rsidDel="006D0E9C">
          <w:rPr>
            <w:szCs w:val="20"/>
          </w:rPr>
          <w:delText xml:space="preserve"> This Agreement may be executed in two or more counterparts, each of which is deemed an original but all constitute one and the same instrument.</w:delText>
        </w:r>
      </w:del>
    </w:p>
    <w:p w14:paraId="4D132981" w14:textId="7773E896" w:rsidR="002E7ABF" w:rsidRPr="00B929DC" w:rsidDel="006D0E9C" w:rsidRDefault="002E7ABF" w:rsidP="002E7ABF">
      <w:pPr>
        <w:spacing w:before="120" w:after="120"/>
        <w:ind w:left="720" w:hanging="720"/>
        <w:rPr>
          <w:del w:id="1315" w:author="ERCOT" w:date="2025-10-21T20:44:00Z" w16du:dateUtc="2025-10-22T01:44:00Z"/>
          <w:szCs w:val="20"/>
        </w:rPr>
      </w:pPr>
    </w:p>
    <w:p w14:paraId="732C2203" w14:textId="77777777" w:rsidR="002E7ABF" w:rsidRPr="00B929DC" w:rsidRDefault="002E7ABF" w:rsidP="002E7ABF">
      <w:pPr>
        <w:spacing w:after="240"/>
      </w:pPr>
      <w:r w:rsidRPr="00B929DC">
        <w:t>SIGNED, ACCEPTED, AND AGREED TO by each undersigned signatory who, by signature hereto, represents and warrants that he or she has full power and authority to execute this Agreement.</w:t>
      </w:r>
    </w:p>
    <w:p w14:paraId="7F21B95C" w14:textId="77777777" w:rsidR="002E7ABF" w:rsidRPr="00B929DC" w:rsidRDefault="002E7ABF" w:rsidP="002E7ABF">
      <w:pPr>
        <w:keepNext/>
        <w:tabs>
          <w:tab w:val="left" w:pos="1080"/>
        </w:tabs>
        <w:spacing w:before="240" w:after="240"/>
        <w:ind w:left="1080" w:hanging="1080"/>
        <w:outlineLvl w:val="2"/>
        <w:rPr>
          <w:b/>
          <w:bCs/>
          <w:i/>
          <w:szCs w:val="20"/>
        </w:rPr>
      </w:pPr>
      <w:r w:rsidRPr="00B929DC">
        <w:rPr>
          <w:b/>
          <w:bCs/>
          <w:i/>
          <w:szCs w:val="20"/>
        </w:rPr>
        <w:t>Electric Reliability Council of Texas, Inc.:</w:t>
      </w:r>
    </w:p>
    <w:p w14:paraId="4BD0EA65" w14:textId="77777777" w:rsidR="002E7ABF" w:rsidRPr="00B929DC" w:rsidRDefault="002E7ABF" w:rsidP="002E7ABF"/>
    <w:p w14:paraId="28BCF4CB" w14:textId="77777777" w:rsidR="002E7ABF" w:rsidRPr="00B929DC" w:rsidRDefault="002E7ABF" w:rsidP="002E7ABF">
      <w:pPr>
        <w:spacing w:after="240"/>
      </w:pPr>
      <w:r w:rsidRPr="00B929DC">
        <w:t>By: ______________________________</w:t>
      </w:r>
    </w:p>
    <w:p w14:paraId="7407C9E3" w14:textId="77777777" w:rsidR="002E7ABF" w:rsidRPr="00B929DC" w:rsidRDefault="002E7ABF" w:rsidP="002E7ABF">
      <w:pPr>
        <w:spacing w:after="240"/>
      </w:pPr>
      <w:r w:rsidRPr="00B929DC">
        <w:t>Name: ____________________________</w:t>
      </w:r>
    </w:p>
    <w:p w14:paraId="69D907DE" w14:textId="77777777" w:rsidR="002E7ABF" w:rsidRPr="00B929DC" w:rsidRDefault="002E7ABF" w:rsidP="002E7ABF">
      <w:pPr>
        <w:spacing w:after="240"/>
      </w:pPr>
      <w:r w:rsidRPr="00B929DC">
        <w:t>Title: _____________________________</w:t>
      </w:r>
    </w:p>
    <w:p w14:paraId="460FB9F9" w14:textId="77777777" w:rsidR="002E7ABF" w:rsidRPr="00B929DC" w:rsidRDefault="002E7ABF" w:rsidP="002E7ABF">
      <w:pPr>
        <w:spacing w:after="240"/>
      </w:pPr>
      <w:r w:rsidRPr="00B929DC">
        <w:t>Date: _____________________________</w:t>
      </w:r>
    </w:p>
    <w:p w14:paraId="645E55A1" w14:textId="77777777" w:rsidR="002E7ABF" w:rsidRPr="00B929DC" w:rsidRDefault="002E7ABF" w:rsidP="002E7ABF">
      <w:pPr>
        <w:keepNext/>
        <w:tabs>
          <w:tab w:val="left" w:pos="1080"/>
        </w:tabs>
        <w:spacing w:before="240" w:after="240"/>
        <w:ind w:left="1080" w:hanging="1080"/>
        <w:outlineLvl w:val="2"/>
        <w:rPr>
          <w:b/>
          <w:bCs/>
          <w:i/>
          <w:szCs w:val="20"/>
        </w:rPr>
      </w:pPr>
      <w:r w:rsidRPr="00B929DC">
        <w:rPr>
          <w:b/>
          <w:bCs/>
          <w:i/>
          <w:szCs w:val="20"/>
        </w:rPr>
        <w:lastRenderedPageBreak/>
        <w:t>Participant:</w:t>
      </w:r>
    </w:p>
    <w:p w14:paraId="1207E8F8" w14:textId="77777777" w:rsidR="002E7ABF" w:rsidRPr="00B929DC" w:rsidRDefault="002E7ABF" w:rsidP="002E7ABF">
      <w:pPr>
        <w:keepNext/>
        <w:suppressAutoHyphens/>
        <w:jc w:val="both"/>
        <w:rPr>
          <w:color w:val="333300"/>
        </w:rPr>
      </w:pPr>
    </w:p>
    <w:p w14:paraId="54811FA6" w14:textId="77777777" w:rsidR="002E7ABF" w:rsidRPr="00B929DC" w:rsidRDefault="002E7ABF" w:rsidP="002E7ABF">
      <w:pPr>
        <w:keepNext/>
        <w:suppressAutoHyphens/>
        <w:jc w:val="both"/>
        <w:rPr>
          <w:color w:val="333300"/>
        </w:rPr>
      </w:pPr>
      <w:r w:rsidRPr="00B929DC">
        <w:rPr>
          <w:color w:val="333300"/>
        </w:rPr>
        <w:t>By: ______________________________</w:t>
      </w:r>
    </w:p>
    <w:p w14:paraId="78A80DED" w14:textId="77777777" w:rsidR="002E7ABF" w:rsidRPr="00B929DC" w:rsidRDefault="002E7ABF" w:rsidP="002E7ABF">
      <w:pPr>
        <w:keepNext/>
        <w:suppressAutoHyphens/>
        <w:jc w:val="both"/>
        <w:rPr>
          <w:color w:val="333300"/>
        </w:rPr>
      </w:pPr>
    </w:p>
    <w:p w14:paraId="622B2924" w14:textId="77777777" w:rsidR="002E7ABF" w:rsidRPr="00F72B58" w:rsidRDefault="002E7ABF" w:rsidP="002E7ABF">
      <w:pPr>
        <w:keepNext/>
        <w:suppressAutoHyphens/>
        <w:jc w:val="both"/>
      </w:pPr>
      <w:r w:rsidRPr="00F72B58">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D64796" w14:textId="77777777" w:rsidR="002E7ABF" w:rsidRPr="00F72B58" w:rsidRDefault="002E7ABF" w:rsidP="002E7ABF">
      <w:pPr>
        <w:keepNext/>
        <w:suppressAutoHyphens/>
        <w:jc w:val="both"/>
      </w:pPr>
    </w:p>
    <w:p w14:paraId="3385027C"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BD2358" w14:textId="77777777" w:rsidR="002E7ABF" w:rsidRPr="00F72B58" w:rsidRDefault="002E7ABF" w:rsidP="002E7ABF">
      <w:pPr>
        <w:keepNext/>
        <w:suppressAutoHyphens/>
        <w:jc w:val="both"/>
      </w:pPr>
    </w:p>
    <w:p w14:paraId="4301A7B5"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8BA232" w14:textId="77777777" w:rsidR="002E7ABF" w:rsidRPr="00F72B58" w:rsidRDefault="002E7ABF" w:rsidP="002E7ABF">
      <w:pPr>
        <w:keepNext/>
        <w:suppressAutoHyphens/>
        <w:jc w:val="both"/>
      </w:pPr>
    </w:p>
    <w:p w14:paraId="54DA3107" w14:textId="77777777" w:rsidR="002E7ABF" w:rsidRPr="00F72B58" w:rsidRDefault="002E7ABF" w:rsidP="002E7ABF">
      <w:pPr>
        <w:keepNext/>
        <w:suppressAutoHyphens/>
        <w:jc w:val="both"/>
      </w:pPr>
    </w:p>
    <w:p w14:paraId="5197C3B7"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3C2C15" w14:textId="77777777" w:rsidR="002E7ABF" w:rsidRPr="00F72B58" w:rsidRDefault="002E7ABF" w:rsidP="002E7ABF">
      <w:pPr>
        <w:keepNext/>
        <w:suppressAutoHyphens/>
        <w:jc w:val="both"/>
      </w:pPr>
    </w:p>
    <w:p w14:paraId="0D73EAFD" w14:textId="77777777" w:rsidR="002E7ABF" w:rsidRPr="00F72B58" w:rsidRDefault="002E7ABF" w:rsidP="002E7ABF">
      <w:pPr>
        <w:keepNext/>
        <w:suppressAutoHyphens/>
        <w:jc w:val="both"/>
      </w:pPr>
    </w:p>
    <w:p w14:paraId="750FAB49" w14:textId="33999D4F" w:rsidR="002E7ABF" w:rsidRDefault="002E7ABF" w:rsidP="00B813F3">
      <w:pPr>
        <w:keepNext/>
        <w:suppressAutoHyphens/>
        <w:jc w:val="both"/>
      </w:pPr>
      <w:r w:rsidRPr="00F72B58">
        <w:t xml:space="preserve">Market Participant DUNS: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039880" w14:textId="77777777" w:rsidR="00606A9C" w:rsidRDefault="00606A9C" w:rsidP="00B813F3">
      <w:pPr>
        <w:keepNext/>
        <w:suppressAutoHyphens/>
        <w:jc w:val="both"/>
        <w:sectPr w:rsidR="00606A9C">
          <w:pgSz w:w="12240" w:h="15840" w:code="1"/>
          <w:pgMar w:top="1440" w:right="1440" w:bottom="1440" w:left="1440" w:header="720" w:footer="720" w:gutter="0"/>
          <w:cols w:space="720"/>
          <w:docGrid w:linePitch="360"/>
        </w:sectPr>
      </w:pPr>
    </w:p>
    <w:p w14:paraId="0559D26B" w14:textId="77777777" w:rsidR="00606A9C" w:rsidRDefault="00606A9C" w:rsidP="00606A9C">
      <w:pPr>
        <w:spacing w:before="120" w:after="120"/>
        <w:jc w:val="center"/>
        <w:outlineLvl w:val="0"/>
        <w:rPr>
          <w:color w:val="333300"/>
        </w:rPr>
      </w:pPr>
    </w:p>
    <w:p w14:paraId="61E9F8B5" w14:textId="77777777" w:rsidR="00606A9C" w:rsidRDefault="00606A9C" w:rsidP="00606A9C">
      <w:pPr>
        <w:jc w:val="center"/>
        <w:outlineLvl w:val="0"/>
        <w:rPr>
          <w:color w:val="333300"/>
        </w:rPr>
      </w:pPr>
    </w:p>
    <w:p w14:paraId="67F72D8A" w14:textId="77777777" w:rsidR="00606A9C" w:rsidRDefault="00606A9C" w:rsidP="00606A9C">
      <w:pPr>
        <w:jc w:val="center"/>
        <w:outlineLvl w:val="0"/>
        <w:rPr>
          <w:color w:val="333300"/>
        </w:rPr>
      </w:pPr>
    </w:p>
    <w:p w14:paraId="109AF5A8" w14:textId="77777777" w:rsidR="00606A9C" w:rsidRDefault="00606A9C" w:rsidP="00606A9C">
      <w:pPr>
        <w:jc w:val="center"/>
        <w:outlineLvl w:val="0"/>
        <w:rPr>
          <w:color w:val="333300"/>
        </w:rPr>
      </w:pPr>
    </w:p>
    <w:p w14:paraId="23CEDE70" w14:textId="77777777" w:rsidR="00606A9C" w:rsidRDefault="00606A9C" w:rsidP="00606A9C">
      <w:pPr>
        <w:jc w:val="center"/>
        <w:outlineLvl w:val="0"/>
        <w:rPr>
          <w:color w:val="333300"/>
        </w:rPr>
      </w:pPr>
    </w:p>
    <w:p w14:paraId="52382F33" w14:textId="77777777" w:rsidR="00606A9C" w:rsidRDefault="00606A9C" w:rsidP="00606A9C">
      <w:pPr>
        <w:jc w:val="center"/>
        <w:outlineLvl w:val="0"/>
        <w:rPr>
          <w:b/>
          <w:bCs/>
          <w:color w:val="333300"/>
        </w:rPr>
      </w:pPr>
    </w:p>
    <w:p w14:paraId="5077A06D" w14:textId="77777777" w:rsidR="00606A9C" w:rsidRPr="00F72B58" w:rsidRDefault="00606A9C" w:rsidP="00606A9C">
      <w:pPr>
        <w:jc w:val="center"/>
        <w:outlineLvl w:val="0"/>
        <w:rPr>
          <w:b/>
          <w:sz w:val="36"/>
          <w:szCs w:val="36"/>
        </w:rPr>
      </w:pPr>
      <w:r w:rsidRPr="00F72B58">
        <w:rPr>
          <w:b/>
          <w:sz w:val="36"/>
          <w:szCs w:val="36"/>
        </w:rPr>
        <w:t>ERCOT Nodal Protocols</w:t>
      </w:r>
    </w:p>
    <w:p w14:paraId="18525AD4" w14:textId="77777777" w:rsidR="00606A9C" w:rsidRPr="00F72B58" w:rsidRDefault="00606A9C" w:rsidP="00606A9C">
      <w:pPr>
        <w:jc w:val="center"/>
        <w:outlineLvl w:val="0"/>
        <w:rPr>
          <w:b/>
          <w:sz w:val="36"/>
          <w:szCs w:val="36"/>
        </w:rPr>
      </w:pPr>
    </w:p>
    <w:p w14:paraId="2A7339B4" w14:textId="77777777" w:rsidR="00606A9C" w:rsidRPr="00F72B58" w:rsidRDefault="00606A9C" w:rsidP="00606A9C">
      <w:pPr>
        <w:jc w:val="center"/>
        <w:outlineLvl w:val="0"/>
        <w:rPr>
          <w:b/>
          <w:sz w:val="36"/>
          <w:szCs w:val="36"/>
        </w:rPr>
      </w:pPr>
      <w:r w:rsidRPr="00F72B58">
        <w:rPr>
          <w:b/>
          <w:sz w:val="36"/>
          <w:szCs w:val="36"/>
        </w:rPr>
        <w:t>Section 2</w:t>
      </w:r>
      <w:r>
        <w:rPr>
          <w:b/>
          <w:sz w:val="36"/>
          <w:szCs w:val="36"/>
        </w:rPr>
        <w:t>3</w:t>
      </w:r>
    </w:p>
    <w:p w14:paraId="21797B32" w14:textId="77777777" w:rsidR="00606A9C" w:rsidRPr="00F72B58" w:rsidRDefault="00606A9C" w:rsidP="00606A9C">
      <w:pPr>
        <w:jc w:val="center"/>
        <w:outlineLvl w:val="0"/>
        <w:rPr>
          <w:b/>
        </w:rPr>
      </w:pPr>
    </w:p>
    <w:p w14:paraId="4C77E79C" w14:textId="77777777" w:rsidR="00606A9C" w:rsidRDefault="00606A9C" w:rsidP="00606A9C">
      <w:pPr>
        <w:jc w:val="center"/>
        <w:outlineLvl w:val="0"/>
        <w:rPr>
          <w:color w:val="333300"/>
        </w:rPr>
      </w:pPr>
      <w:commentRangeStart w:id="1316"/>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w:t>
      </w:r>
      <w:commentRangeEnd w:id="1316"/>
      <w:r w:rsidR="00BA5409">
        <w:rPr>
          <w:rStyle w:val="CommentReference"/>
        </w:rPr>
        <w:commentReference w:id="1316"/>
      </w:r>
      <w:r>
        <w:rPr>
          <w:b/>
          <w:sz w:val="36"/>
          <w:szCs w:val="36"/>
        </w:rPr>
        <w:t>Notice of Change of Information</w:t>
      </w:r>
    </w:p>
    <w:p w14:paraId="2EFD1939" w14:textId="77777777" w:rsidR="00606A9C" w:rsidRDefault="00606A9C" w:rsidP="00606A9C">
      <w:pPr>
        <w:outlineLvl w:val="0"/>
        <w:rPr>
          <w:color w:val="333300"/>
        </w:rPr>
      </w:pPr>
    </w:p>
    <w:p w14:paraId="3EBD7979" w14:textId="78569923" w:rsidR="00606A9C" w:rsidRPr="005B2A3F" w:rsidRDefault="00606A9C" w:rsidP="00606A9C">
      <w:pPr>
        <w:jc w:val="center"/>
        <w:outlineLvl w:val="0"/>
        <w:rPr>
          <w:b/>
          <w:bCs/>
        </w:rPr>
      </w:pPr>
      <w:del w:id="1317" w:author="ERCOT" w:date="2025-10-21T20:51:00Z" w16du:dateUtc="2025-10-22T01:51:00Z">
        <w:r w:rsidDel="00606A9C">
          <w:rPr>
            <w:b/>
            <w:bCs/>
          </w:rPr>
          <w:delText>May 1, 2024</w:delText>
        </w:r>
      </w:del>
      <w:ins w:id="1318" w:author="ERCOT" w:date="2025-10-21T20:51:00Z" w16du:dateUtc="2025-10-22T01:51:00Z">
        <w:r>
          <w:rPr>
            <w:b/>
            <w:bCs/>
          </w:rPr>
          <w:t>TBD</w:t>
        </w:r>
      </w:ins>
    </w:p>
    <w:p w14:paraId="05E9E1AA" w14:textId="77777777" w:rsidR="00606A9C" w:rsidRDefault="00606A9C" w:rsidP="00606A9C">
      <w:pPr>
        <w:jc w:val="center"/>
        <w:outlineLvl w:val="0"/>
        <w:rPr>
          <w:b/>
          <w:bCs/>
        </w:rPr>
      </w:pPr>
    </w:p>
    <w:p w14:paraId="7882EDE7" w14:textId="77777777" w:rsidR="00606A9C" w:rsidRDefault="00606A9C" w:rsidP="00606A9C">
      <w:pPr>
        <w:jc w:val="center"/>
        <w:outlineLvl w:val="0"/>
        <w:rPr>
          <w:b/>
          <w:bCs/>
        </w:rPr>
      </w:pPr>
    </w:p>
    <w:p w14:paraId="51EDAB22" w14:textId="77777777" w:rsidR="00606A9C" w:rsidRDefault="00606A9C" w:rsidP="00606A9C">
      <w:pPr>
        <w:pBdr>
          <w:between w:val="single" w:sz="4" w:space="1" w:color="auto"/>
        </w:pBdr>
        <w:rPr>
          <w:color w:val="333300"/>
        </w:rPr>
      </w:pPr>
    </w:p>
    <w:p w14:paraId="25CB06B4" w14:textId="77777777" w:rsidR="00606A9C" w:rsidRDefault="00606A9C" w:rsidP="00606A9C">
      <w:pPr>
        <w:pBdr>
          <w:between w:val="single" w:sz="4" w:space="1" w:color="auto"/>
        </w:pBdr>
        <w:rPr>
          <w:color w:val="333300"/>
        </w:rPr>
      </w:pPr>
    </w:p>
    <w:p w14:paraId="78CCE893" w14:textId="77777777" w:rsidR="00606A9C" w:rsidRDefault="00606A9C" w:rsidP="00606A9C">
      <w:pPr>
        <w:pBdr>
          <w:between w:val="single" w:sz="4" w:space="1" w:color="auto"/>
        </w:pBdr>
        <w:rPr>
          <w:color w:val="333300"/>
        </w:rPr>
        <w:sectPr w:rsidR="00606A9C" w:rsidSect="00263343">
          <w:footerReference w:type="even" r:id="rId30"/>
          <w:headerReference w:type="first" r:id="rId31"/>
          <w:pgSz w:w="12240" w:h="15840" w:code="1"/>
          <w:pgMar w:top="1440" w:right="1440" w:bottom="1440" w:left="1440" w:header="720" w:footer="720" w:gutter="0"/>
          <w:cols w:space="720"/>
          <w:docGrid w:linePitch="360"/>
        </w:sectPr>
      </w:pPr>
    </w:p>
    <w:p w14:paraId="680350A7" w14:textId="77777777" w:rsidR="00606A9C" w:rsidRPr="00E61FFC" w:rsidRDefault="00606A9C" w:rsidP="00606A9C">
      <w:pPr>
        <w:spacing w:after="240"/>
        <w:jc w:val="center"/>
        <w:rPr>
          <w:rFonts w:eastAsia="Calibri"/>
          <w:b/>
          <w:u w:val="single"/>
        </w:rPr>
      </w:pPr>
      <w:r w:rsidRPr="00E61FFC">
        <w:rPr>
          <w:rFonts w:eastAsia="Calibri"/>
          <w:b/>
          <w:u w:val="single"/>
        </w:rPr>
        <w:lastRenderedPageBreak/>
        <w:t>NOTICE OF CHANGE OF INFORMATION</w:t>
      </w:r>
    </w:p>
    <w:p w14:paraId="6239FD3E" w14:textId="77777777" w:rsidR="00606A9C" w:rsidRPr="00E61FFC" w:rsidRDefault="00606A9C" w:rsidP="00606A9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r>
        <w:rPr>
          <w:rFonts w:eastAsia="Calibri"/>
        </w:rPr>
        <w:t xml:space="preserve">or </w:t>
      </w:r>
      <w:r w:rsidRPr="00E61FFC">
        <w:rPr>
          <w:rFonts w:eastAsia="Calibri"/>
        </w:rPr>
        <w:t xml:space="preserve">2) email to </w:t>
      </w:r>
      <w:hyperlink r:id="rId32" w:history="1">
        <w:r w:rsidRPr="00871F9D">
          <w:rPr>
            <w:rStyle w:val="Hyperlink"/>
            <w:rFonts w:eastAsia="Calibri"/>
          </w:rPr>
          <w:t>MPRegistration@ercot.com</w:t>
        </w:r>
      </w:hyperlink>
      <w:r w:rsidRPr="00E61FFC">
        <w:rPr>
          <w:rFonts w:eastAsia="Calibri"/>
        </w:rPr>
        <w:t>.</w:t>
      </w:r>
    </w:p>
    <w:p w14:paraId="65B526E9" w14:textId="77777777" w:rsidR="00606A9C" w:rsidRPr="00E61FFC" w:rsidRDefault="00606A9C" w:rsidP="00606A9C">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71A2AE5B" w14:textId="77777777" w:rsidR="00606A9C" w:rsidRPr="00E61FFC" w:rsidRDefault="00606A9C" w:rsidP="00606A9C">
      <w:pPr>
        <w:spacing w:after="240"/>
        <w:jc w:val="both"/>
        <w:rPr>
          <w:rFonts w:eastAsia="Calibri"/>
        </w:rPr>
      </w:pPr>
      <w:r w:rsidRPr="00E61FFC">
        <w:rPr>
          <w:rFonts w:eastAsia="Calibri"/>
        </w:rPr>
        <w:t>The following contacts/information can be changed via the submittal of this NCI:</w:t>
      </w:r>
    </w:p>
    <w:p w14:paraId="0907C09D" w14:textId="77777777" w:rsidR="00606A9C" w:rsidRPr="00E61FFC" w:rsidRDefault="00606A9C" w:rsidP="00606A9C">
      <w:pPr>
        <w:numPr>
          <w:ilvl w:val="0"/>
          <w:numId w:val="32"/>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0974FBB7"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67E94331" w14:textId="77777777" w:rsidR="00606A9C" w:rsidRPr="00E61FFC" w:rsidRDefault="00606A9C" w:rsidP="00606A9C">
      <w:pPr>
        <w:numPr>
          <w:ilvl w:val="0"/>
          <w:numId w:val="32"/>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7AC392FA"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3BEA7B67" w14:textId="77777777" w:rsidR="00606A9C" w:rsidRPr="00E8753A" w:rsidRDefault="00606A9C" w:rsidP="00606A9C">
      <w:pPr>
        <w:numPr>
          <w:ilvl w:val="0"/>
          <w:numId w:val="32"/>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2D8CFE8D" w14:textId="77777777" w:rsidR="00606A9C" w:rsidRPr="00E61FFC" w:rsidRDefault="00606A9C" w:rsidP="00606A9C">
      <w:pPr>
        <w:numPr>
          <w:ilvl w:val="0"/>
          <w:numId w:val="32"/>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Pr>
          <w:rFonts w:eastAsia="Calibri"/>
          <w:i/>
        </w:rPr>
        <w:t>)</w:t>
      </w:r>
      <w:r w:rsidRPr="00131B5C">
        <w:rPr>
          <w:i/>
        </w:rPr>
        <w:t xml:space="preserve"> </w:t>
      </w:r>
      <w:r w:rsidRPr="001D6590">
        <w:rPr>
          <w:i/>
        </w:rPr>
        <w:t>that are Wide Area Network (WAN) Participants</w:t>
      </w:r>
      <w:r w:rsidRPr="00E61FFC">
        <w:rPr>
          <w:rFonts w:eastAsia="Calibri"/>
          <w:i/>
        </w:rPr>
        <w:t>, sub-QSEs</w:t>
      </w:r>
      <w:r w:rsidRPr="001D6590">
        <w:rPr>
          <w:rFonts w:eastAsia="Calibri"/>
          <w:i/>
        </w:rPr>
        <w:t xml:space="preserve"> </w:t>
      </w:r>
      <w:r w:rsidRPr="001D6590">
        <w:rPr>
          <w:i/>
        </w:rPr>
        <w:t>that are WAN Participants</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50E42CA" w14:textId="77777777" w:rsidR="00606A9C" w:rsidRPr="00E61FFC" w:rsidRDefault="00606A9C" w:rsidP="00606A9C">
      <w:pPr>
        <w:numPr>
          <w:ilvl w:val="0"/>
          <w:numId w:val="32"/>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5F24F182" w14:textId="77777777" w:rsidR="00606A9C" w:rsidRPr="00E61FFC" w:rsidRDefault="00606A9C" w:rsidP="00606A9C">
      <w:pPr>
        <w:numPr>
          <w:ilvl w:val="0"/>
          <w:numId w:val="32"/>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2751F5EC" w14:textId="77777777" w:rsidR="00606A9C" w:rsidRPr="00E61FFC" w:rsidRDefault="00606A9C" w:rsidP="00606A9C">
      <w:pPr>
        <w:numPr>
          <w:ilvl w:val="0"/>
          <w:numId w:val="32"/>
        </w:numPr>
        <w:spacing w:after="240"/>
        <w:ind w:left="360"/>
        <w:jc w:val="both"/>
        <w:rPr>
          <w:rFonts w:eastAsia="Calibri"/>
        </w:rPr>
      </w:pPr>
      <w:r w:rsidRPr="00E61FFC">
        <w:rPr>
          <w:rFonts w:eastAsia="Calibri"/>
          <w:b/>
        </w:rPr>
        <w:lastRenderedPageBreak/>
        <w:t>Backup AP</w:t>
      </w:r>
      <w:r w:rsidRPr="00E61FFC">
        <w:rPr>
          <w:rFonts w:eastAsia="Calibri"/>
        </w:rPr>
        <w:t xml:space="preserve"> – May perform the functions of the AP in the event the AP is unavailable. </w:t>
      </w:r>
      <w:r w:rsidRPr="00E61FFC">
        <w:rPr>
          <w:rFonts w:eastAsia="Calibri"/>
          <w:i/>
        </w:rPr>
        <w:t>(CRRAHs, QSEs, Sub-QSEs)</w:t>
      </w:r>
    </w:p>
    <w:p w14:paraId="0E543594" w14:textId="77777777" w:rsidR="00606A9C" w:rsidRPr="00E61FFC" w:rsidRDefault="00606A9C" w:rsidP="00606A9C">
      <w:pPr>
        <w:numPr>
          <w:ilvl w:val="0"/>
          <w:numId w:val="32"/>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r>
        <w:rPr>
          <w:rFonts w:eastAsia="Calibri"/>
          <w:i/>
        </w:rPr>
        <w:t xml:space="preserve"> (CPs)</w:t>
      </w:r>
      <w:r w:rsidRPr="00E61FFC">
        <w:rPr>
          <w:rFonts w:eastAsia="Calibri"/>
          <w:i/>
        </w:rPr>
        <w:t>)</w:t>
      </w:r>
    </w:p>
    <w:p w14:paraId="4F98363F"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1D65F3AB" w14:textId="77777777" w:rsidR="00606A9C" w:rsidRPr="00E61FFC" w:rsidRDefault="00606A9C" w:rsidP="00606A9C">
      <w:pPr>
        <w:numPr>
          <w:ilvl w:val="0"/>
          <w:numId w:val="32"/>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6B41A65C" w14:textId="77777777" w:rsidR="00606A9C" w:rsidRPr="00606A9C" w:rsidRDefault="00606A9C" w:rsidP="00606A9C">
      <w:pPr>
        <w:numPr>
          <w:ilvl w:val="0"/>
          <w:numId w:val="32"/>
        </w:numPr>
        <w:spacing w:after="240"/>
        <w:ind w:left="360"/>
        <w:jc w:val="both"/>
        <w:rPr>
          <w:ins w:id="1319" w:author="ERCOT" w:date="2025-10-21T20:52:00Z" w16du:dateUtc="2025-10-22T01:52:00Z"/>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6F96EC46" w14:textId="14F8A0DB" w:rsidR="00606A9C" w:rsidRPr="00606A9C" w:rsidRDefault="00606A9C" w:rsidP="00606A9C">
      <w:pPr>
        <w:numPr>
          <w:ilvl w:val="0"/>
          <w:numId w:val="32"/>
        </w:numPr>
        <w:spacing w:after="240"/>
        <w:ind w:left="360"/>
        <w:jc w:val="both"/>
        <w:rPr>
          <w:rFonts w:eastAsia="Calibri"/>
        </w:rPr>
      </w:pPr>
      <w:ins w:id="1320" w:author="ERCOT" w:date="2025-10-21T20:52:00Z" w16du:dateUtc="2025-10-22T01:52:00Z">
        <w:r>
          <w:rPr>
            <w:rFonts w:eastAsia="Calibri"/>
            <w:b/>
          </w:rPr>
          <w:t>Contact for Legal Notice</w:t>
        </w:r>
        <w:r>
          <w:rPr>
            <w:rFonts w:eastAsia="Calibri"/>
            <w:bCs/>
          </w:rPr>
          <w:t xml:space="preserve"> – The Market Participant’s contact for legal notice as provided in the Standard Form Agreement in Section 22, Attachment A of the Protocols</w:t>
        </w:r>
        <w:r>
          <w:rPr>
            <w:rFonts w:eastAsia="Calibri"/>
            <w:b/>
          </w:rPr>
          <w:t xml:space="preserve"> </w:t>
        </w:r>
        <w:r>
          <w:rPr>
            <w:rFonts w:eastAsia="Calibri"/>
            <w:bCs/>
            <w:i/>
            <w:iCs/>
          </w:rPr>
          <w:t xml:space="preserve">(All Market Participant Types) </w:t>
        </w:r>
      </w:ins>
    </w:p>
    <w:p w14:paraId="5097FCF3" w14:textId="77777777" w:rsidR="00606A9C" w:rsidRPr="00E61FFC" w:rsidRDefault="00606A9C" w:rsidP="00606A9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06A9C" w:rsidRPr="003A5F25" w14:paraId="0CA19396" w14:textId="77777777" w:rsidTr="001451D2">
        <w:tc>
          <w:tcPr>
            <w:tcW w:w="1687" w:type="pct"/>
          </w:tcPr>
          <w:p w14:paraId="71CFD4E9" w14:textId="77777777" w:rsidR="00606A9C" w:rsidRPr="003A5F25" w:rsidRDefault="00606A9C" w:rsidP="001451D2">
            <w:pPr>
              <w:jc w:val="both"/>
              <w:rPr>
                <w:bCs/>
              </w:rPr>
            </w:pPr>
            <w:r w:rsidRPr="003A5F25">
              <w:rPr>
                <w:bCs/>
              </w:rPr>
              <w:lastRenderedPageBreak/>
              <w:t>*Market Participant Account Name(s):</w:t>
            </w:r>
          </w:p>
        </w:tc>
        <w:bookmarkStart w:id="1321" w:name="Text101"/>
        <w:tc>
          <w:tcPr>
            <w:tcW w:w="3313" w:type="pct"/>
          </w:tcPr>
          <w:p w14:paraId="4D27D84B" w14:textId="77777777" w:rsidR="00606A9C" w:rsidRPr="003A5F25" w:rsidRDefault="00606A9C" w:rsidP="001451D2">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1321"/>
            <w:r w:rsidRPr="003A5F25">
              <w:fldChar w:fldCharType="begin">
                <w:ffData>
                  <w:name w:val="Text14"/>
                  <w:enabled/>
                  <w:calcOnExit w:val="0"/>
                  <w:textInput/>
                </w:ffData>
              </w:fldChar>
            </w:r>
            <w:r w:rsidRPr="003A5F25">
              <w:instrText xml:space="preserve"> FORMTEXT </w:instrText>
            </w:r>
            <w:r w:rsidRPr="003A5F25">
              <w:fldChar w:fldCharType="separate"/>
            </w:r>
            <w:r w:rsidRPr="003A5F25">
              <w:fldChar w:fldCharType="end"/>
            </w:r>
          </w:p>
        </w:tc>
      </w:tr>
      <w:tr w:rsidR="00606A9C" w:rsidRPr="003A5F25" w14:paraId="0A230333" w14:textId="77777777" w:rsidTr="001451D2">
        <w:tc>
          <w:tcPr>
            <w:tcW w:w="1687" w:type="pct"/>
          </w:tcPr>
          <w:p w14:paraId="2DA788E8" w14:textId="77777777" w:rsidR="00606A9C" w:rsidRPr="003A5F25" w:rsidRDefault="00606A9C" w:rsidP="001451D2">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0F3BF497" w14:textId="77777777" w:rsidR="00606A9C" w:rsidRPr="003A5F25" w:rsidRDefault="00606A9C" w:rsidP="001451D2">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06A9C" w:rsidRPr="003A5F25" w14:paraId="670AFB57" w14:textId="77777777" w:rsidTr="001451D2">
        <w:tc>
          <w:tcPr>
            <w:tcW w:w="1687" w:type="pct"/>
          </w:tcPr>
          <w:p w14:paraId="7C3E73CC" w14:textId="77777777" w:rsidR="00606A9C" w:rsidRPr="003A5F25" w:rsidRDefault="00606A9C" w:rsidP="001451D2">
            <w:pPr>
              <w:jc w:val="both"/>
              <w:rPr>
                <w:bCs/>
              </w:rPr>
            </w:pPr>
            <w:r w:rsidRPr="003A5F25">
              <w:t>*Market Participant Type(s):</w:t>
            </w:r>
          </w:p>
        </w:tc>
        <w:tc>
          <w:tcPr>
            <w:tcW w:w="3313" w:type="pct"/>
          </w:tcPr>
          <w:p w14:paraId="02ED42C3" w14:textId="77777777" w:rsidR="00606A9C" w:rsidRPr="003A5F25" w:rsidRDefault="00606A9C" w:rsidP="001451D2">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QSE</w:t>
            </w:r>
            <w:bookmarkStart w:id="1322" w:name="Check20"/>
            <w:r w:rsidRPr="003A5F25">
              <w:t>/Sub-QSE</w:t>
            </w:r>
            <w:bookmarkEnd w:id="1322"/>
          </w:p>
          <w:p w14:paraId="6326EACF" w14:textId="77777777" w:rsidR="00606A9C" w:rsidRPr="003A5F25" w:rsidRDefault="00606A9C" w:rsidP="001451D2">
            <w:pPr>
              <w:jc w:val="both"/>
            </w:pPr>
            <w:r w:rsidRPr="003A5F25">
              <w:fldChar w:fldCharType="begin">
                <w:ffData>
                  <w:name w:val=""/>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TSP and/or DSP</w:t>
            </w:r>
          </w:p>
        </w:tc>
      </w:tr>
    </w:tbl>
    <w:p w14:paraId="2B5917EA" w14:textId="77777777" w:rsidR="00606A9C" w:rsidRDefault="00606A9C" w:rsidP="00606A9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213A80CF" wp14:editId="5C6C4B55">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159D2AC2" w14:textId="77777777" w:rsidR="00606A9C" w:rsidRDefault="00606A9C" w:rsidP="00606A9C">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213A80CF"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">
                <v:textbox>
                  <w:txbxContent>
                    <w:p w14:paraId="159D2AC2" w14:textId="77777777" w:rsidR="00606A9C" w:rsidRDefault="00606A9C" w:rsidP="00606A9C">
                      <w:r>
                        <w:t>Received: ______________________</w:t>
                      </w:r>
                    </w:p>
                  </w:txbxContent>
                </v:textbox>
                <w10:wrap anchorx="margin" anchory="page"/>
              </v:shape>
            </w:pict>
          </mc:Fallback>
        </mc:AlternateContent>
      </w:r>
    </w:p>
    <w:p w14:paraId="13F747A6" w14:textId="77777777" w:rsidR="00606A9C" w:rsidRPr="003A5F25" w:rsidRDefault="00606A9C" w:rsidP="00606A9C">
      <w:pPr>
        <w:spacing w:before="240" w:after="240"/>
        <w:jc w:val="both"/>
        <w:rPr>
          <w:rFonts w:eastAsia="Calibri"/>
          <w:u w:val="single"/>
        </w:rPr>
      </w:pPr>
      <w:r w:rsidRPr="003A5F25">
        <w:rPr>
          <w:rFonts w:eastAsia="Calibri"/>
        </w:rPr>
        <w:t xml:space="preserve">Comments (if necessary): </w:t>
      </w:r>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06A9C" w:rsidRPr="003A5F25" w14:paraId="7595A5B4" w14:textId="77777777" w:rsidTr="001451D2">
        <w:tc>
          <w:tcPr>
            <w:tcW w:w="1439" w:type="pct"/>
          </w:tcPr>
          <w:p w14:paraId="10846467" w14:textId="77777777" w:rsidR="00606A9C" w:rsidRPr="003A5F25" w:rsidRDefault="00606A9C" w:rsidP="001451D2">
            <w:pPr>
              <w:jc w:val="both"/>
              <w:rPr>
                <w:rFonts w:eastAsia="Calibri"/>
              </w:rPr>
            </w:pPr>
            <w:r w:rsidRPr="003A5F25">
              <w:rPr>
                <w:rFonts w:eastAsia="Calibri"/>
              </w:rPr>
              <w:t>*AR, Backup AR or Officer:</w:t>
            </w:r>
          </w:p>
        </w:tc>
        <w:bookmarkStart w:id="1323" w:name="Text96"/>
        <w:tc>
          <w:tcPr>
            <w:tcW w:w="3561" w:type="pct"/>
          </w:tcPr>
          <w:p w14:paraId="420C86A1" w14:textId="77777777" w:rsidR="00606A9C" w:rsidRPr="003A5F25" w:rsidRDefault="00606A9C" w:rsidP="001451D2">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3"/>
          </w:p>
        </w:tc>
      </w:tr>
      <w:tr w:rsidR="00606A9C" w:rsidRPr="003A5F25" w14:paraId="476B0E04" w14:textId="77777777" w:rsidTr="001451D2">
        <w:tc>
          <w:tcPr>
            <w:tcW w:w="1439" w:type="pct"/>
          </w:tcPr>
          <w:p w14:paraId="0902D4B8" w14:textId="77777777" w:rsidR="00606A9C" w:rsidRPr="003A5F25" w:rsidRDefault="00606A9C" w:rsidP="001451D2">
            <w:pPr>
              <w:jc w:val="both"/>
              <w:rPr>
                <w:rFonts w:eastAsia="Calibri"/>
              </w:rPr>
            </w:pPr>
            <w:r w:rsidRPr="003A5F25">
              <w:rPr>
                <w:rFonts w:eastAsia="Calibri"/>
              </w:rPr>
              <w:t>*Signature:</w:t>
            </w:r>
          </w:p>
        </w:tc>
        <w:tc>
          <w:tcPr>
            <w:tcW w:w="3561" w:type="pct"/>
          </w:tcPr>
          <w:p w14:paraId="4CA740BA" w14:textId="77777777" w:rsidR="00606A9C" w:rsidRPr="003A5F25" w:rsidRDefault="00606A9C" w:rsidP="001451D2">
            <w:pPr>
              <w:jc w:val="both"/>
              <w:rPr>
                <w:rFonts w:eastAsia="Calibri"/>
              </w:rPr>
            </w:pPr>
          </w:p>
        </w:tc>
      </w:tr>
      <w:tr w:rsidR="00606A9C" w:rsidRPr="003A5F25" w14:paraId="56A34A69" w14:textId="77777777" w:rsidTr="001451D2">
        <w:tc>
          <w:tcPr>
            <w:tcW w:w="1439" w:type="pct"/>
          </w:tcPr>
          <w:p w14:paraId="71057F40" w14:textId="77777777" w:rsidR="00606A9C" w:rsidRPr="003A5F25" w:rsidRDefault="00606A9C" w:rsidP="001451D2">
            <w:pPr>
              <w:jc w:val="both"/>
              <w:rPr>
                <w:rFonts w:eastAsia="Calibri"/>
              </w:rPr>
            </w:pPr>
            <w:r w:rsidRPr="003A5F25">
              <w:rPr>
                <w:rFonts w:eastAsia="Calibri"/>
              </w:rPr>
              <w:t>*Email:</w:t>
            </w:r>
          </w:p>
        </w:tc>
        <w:bookmarkStart w:id="1324" w:name="Text97"/>
        <w:tc>
          <w:tcPr>
            <w:tcW w:w="3561" w:type="pct"/>
          </w:tcPr>
          <w:p w14:paraId="7AEFA53F" w14:textId="77777777" w:rsidR="00606A9C" w:rsidRPr="003A5F25" w:rsidRDefault="00606A9C" w:rsidP="001451D2">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4"/>
          </w:p>
        </w:tc>
      </w:tr>
      <w:tr w:rsidR="00606A9C" w:rsidRPr="003A5F25" w14:paraId="750887DD" w14:textId="77777777" w:rsidTr="001451D2">
        <w:tc>
          <w:tcPr>
            <w:tcW w:w="1439" w:type="pct"/>
          </w:tcPr>
          <w:p w14:paraId="516A86F8" w14:textId="77777777" w:rsidR="00606A9C" w:rsidRPr="003A5F25" w:rsidRDefault="00606A9C" w:rsidP="001451D2">
            <w:pPr>
              <w:jc w:val="both"/>
              <w:rPr>
                <w:rFonts w:eastAsia="Calibri"/>
              </w:rPr>
            </w:pPr>
            <w:r w:rsidRPr="003A5F25">
              <w:rPr>
                <w:rFonts w:eastAsia="Calibri"/>
              </w:rPr>
              <w:t>*Phone Number:</w:t>
            </w:r>
          </w:p>
        </w:tc>
        <w:bookmarkStart w:id="1325" w:name="Text98"/>
        <w:tc>
          <w:tcPr>
            <w:tcW w:w="3561" w:type="pct"/>
          </w:tcPr>
          <w:p w14:paraId="7EC8B65A" w14:textId="77777777" w:rsidR="00606A9C" w:rsidRPr="003A5F25" w:rsidRDefault="00606A9C" w:rsidP="001451D2">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5"/>
          </w:p>
        </w:tc>
      </w:tr>
    </w:tbl>
    <w:p w14:paraId="63511C26" w14:textId="77777777" w:rsidR="00606A9C" w:rsidRDefault="00606A9C" w:rsidP="00606A9C">
      <w:pPr>
        <w:spacing w:before="240"/>
        <w:jc w:val="both"/>
        <w:rPr>
          <w:lang w:val="x-none" w:eastAsia="x-none"/>
        </w:rPr>
      </w:pPr>
      <w:r w:rsidRPr="00E61FFC">
        <w:rPr>
          <w:b/>
          <w:lang w:val="x-none" w:eastAsia="x-none"/>
        </w:rPr>
        <w:t>1. Contact type(s):</w:t>
      </w:r>
      <w:bookmarkStart w:id="1326"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1326"/>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39B1C92D" w14:textId="77777777" w:rsidR="00606A9C" w:rsidRDefault="00606A9C" w:rsidP="00606A9C">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747FA859" w14:textId="77777777" w:rsidR="00606A9C" w:rsidRPr="00E61FFC" w:rsidRDefault="00606A9C" w:rsidP="00606A9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09765BA0" w14:textId="77777777" w:rsidTr="001451D2">
        <w:tc>
          <w:tcPr>
            <w:tcW w:w="547" w:type="pct"/>
          </w:tcPr>
          <w:p w14:paraId="606A58D7"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6ADF0958"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C31E419" w14:textId="77777777" w:rsidTr="001451D2">
        <w:tc>
          <w:tcPr>
            <w:tcW w:w="693" w:type="pct"/>
            <w:gridSpan w:val="2"/>
          </w:tcPr>
          <w:p w14:paraId="1CA5B6E9"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1C66BB73"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659CCAAF" w14:textId="77777777" w:rsidTr="001451D2">
        <w:tc>
          <w:tcPr>
            <w:tcW w:w="911" w:type="pct"/>
            <w:gridSpan w:val="3"/>
          </w:tcPr>
          <w:p w14:paraId="11086B33" w14:textId="77777777" w:rsidR="00606A9C" w:rsidRPr="00E61FFC" w:rsidRDefault="00606A9C" w:rsidP="001451D2">
            <w:pPr>
              <w:jc w:val="both"/>
              <w:rPr>
                <w:rFonts w:eastAsia="Calibri"/>
              </w:rPr>
            </w:pPr>
            <w:r w:rsidRPr="00E61FFC">
              <w:rPr>
                <w:rFonts w:eastAsia="Calibri"/>
              </w:rPr>
              <w:t>Email Address:</w:t>
            </w:r>
          </w:p>
        </w:tc>
        <w:tc>
          <w:tcPr>
            <w:tcW w:w="4089" w:type="pct"/>
          </w:tcPr>
          <w:p w14:paraId="0B054E6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B18878C"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714D5E3"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5CD56788" w14:textId="77777777" w:rsidTr="001451D2">
        <w:tc>
          <w:tcPr>
            <w:tcW w:w="547" w:type="pct"/>
          </w:tcPr>
          <w:p w14:paraId="455E18A4"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45E427BD"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32FEFC7F" w14:textId="77777777" w:rsidTr="001451D2">
        <w:tc>
          <w:tcPr>
            <w:tcW w:w="693" w:type="pct"/>
            <w:gridSpan w:val="2"/>
          </w:tcPr>
          <w:p w14:paraId="01F1BF80"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324C44FA"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B0A314F" w14:textId="77777777" w:rsidTr="001451D2">
        <w:tc>
          <w:tcPr>
            <w:tcW w:w="911" w:type="pct"/>
            <w:gridSpan w:val="3"/>
          </w:tcPr>
          <w:p w14:paraId="7B295E2A" w14:textId="77777777" w:rsidR="00606A9C" w:rsidRPr="00E61FFC" w:rsidRDefault="00606A9C" w:rsidP="001451D2">
            <w:pPr>
              <w:jc w:val="both"/>
              <w:rPr>
                <w:rFonts w:eastAsia="Calibri"/>
              </w:rPr>
            </w:pPr>
            <w:r w:rsidRPr="00E61FFC">
              <w:rPr>
                <w:rFonts w:eastAsia="Calibri"/>
              </w:rPr>
              <w:t>Email Address:</w:t>
            </w:r>
          </w:p>
        </w:tc>
        <w:tc>
          <w:tcPr>
            <w:tcW w:w="4089" w:type="pct"/>
          </w:tcPr>
          <w:p w14:paraId="7D0E5CC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11276A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C5E74B3"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3564CC49" w14:textId="77777777" w:rsidTr="001451D2">
        <w:tc>
          <w:tcPr>
            <w:tcW w:w="547" w:type="pct"/>
          </w:tcPr>
          <w:p w14:paraId="4EAFF249"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4EEEACB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5130C252" w14:textId="77777777" w:rsidTr="001451D2">
        <w:tc>
          <w:tcPr>
            <w:tcW w:w="693" w:type="pct"/>
            <w:gridSpan w:val="2"/>
          </w:tcPr>
          <w:p w14:paraId="76FDE442"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52AACB8"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05871735" w14:textId="77777777" w:rsidTr="001451D2">
        <w:tc>
          <w:tcPr>
            <w:tcW w:w="911" w:type="pct"/>
            <w:gridSpan w:val="3"/>
          </w:tcPr>
          <w:p w14:paraId="569B9576" w14:textId="77777777" w:rsidR="00606A9C" w:rsidRPr="00E61FFC" w:rsidRDefault="00606A9C" w:rsidP="001451D2">
            <w:pPr>
              <w:jc w:val="both"/>
              <w:rPr>
                <w:rFonts w:eastAsia="Calibri"/>
              </w:rPr>
            </w:pPr>
            <w:r w:rsidRPr="00E61FFC">
              <w:rPr>
                <w:rFonts w:eastAsia="Calibri"/>
              </w:rPr>
              <w:t>Email Address:</w:t>
            </w:r>
          </w:p>
        </w:tc>
        <w:tc>
          <w:tcPr>
            <w:tcW w:w="4089" w:type="pct"/>
          </w:tcPr>
          <w:p w14:paraId="29C1A94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A91F1A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BF012EB"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1E2C29FF" w14:textId="77777777" w:rsidTr="001451D2">
        <w:tc>
          <w:tcPr>
            <w:tcW w:w="547" w:type="pct"/>
          </w:tcPr>
          <w:p w14:paraId="0412A242" w14:textId="77777777" w:rsidR="00606A9C" w:rsidRPr="00E61FFC" w:rsidRDefault="00606A9C" w:rsidP="001451D2">
            <w:pPr>
              <w:jc w:val="both"/>
              <w:rPr>
                <w:rFonts w:eastAsia="Calibri"/>
              </w:rPr>
            </w:pPr>
            <w:r w:rsidRPr="00E61FFC">
              <w:rPr>
                <w:rFonts w:eastAsia="Calibri"/>
              </w:rPr>
              <w:lastRenderedPageBreak/>
              <w:t>Name:</w:t>
            </w:r>
          </w:p>
        </w:tc>
        <w:tc>
          <w:tcPr>
            <w:tcW w:w="4453" w:type="pct"/>
            <w:gridSpan w:val="3"/>
          </w:tcPr>
          <w:p w14:paraId="59E76C2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16D1DF35" w14:textId="77777777" w:rsidTr="001451D2">
        <w:tc>
          <w:tcPr>
            <w:tcW w:w="693" w:type="pct"/>
            <w:gridSpan w:val="2"/>
          </w:tcPr>
          <w:p w14:paraId="1F53E6B8"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70C6D47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2965262" w14:textId="77777777" w:rsidTr="001451D2">
        <w:tc>
          <w:tcPr>
            <w:tcW w:w="911" w:type="pct"/>
            <w:gridSpan w:val="3"/>
          </w:tcPr>
          <w:p w14:paraId="0C6C9F0B" w14:textId="77777777" w:rsidR="00606A9C" w:rsidRPr="00E61FFC" w:rsidRDefault="00606A9C" w:rsidP="001451D2">
            <w:pPr>
              <w:jc w:val="both"/>
              <w:rPr>
                <w:rFonts w:eastAsia="Calibri"/>
              </w:rPr>
            </w:pPr>
            <w:r w:rsidRPr="00E61FFC">
              <w:rPr>
                <w:rFonts w:eastAsia="Calibri"/>
              </w:rPr>
              <w:t>Email Address:</w:t>
            </w:r>
          </w:p>
        </w:tc>
        <w:tc>
          <w:tcPr>
            <w:tcW w:w="4089" w:type="pct"/>
          </w:tcPr>
          <w:p w14:paraId="3E1E119C"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BE342BA"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883E490"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2248B38F" w14:textId="77777777" w:rsidTr="001451D2">
        <w:tc>
          <w:tcPr>
            <w:tcW w:w="547" w:type="pct"/>
          </w:tcPr>
          <w:p w14:paraId="56E4400D"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0D7A277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619485BA" w14:textId="77777777" w:rsidTr="001451D2">
        <w:tc>
          <w:tcPr>
            <w:tcW w:w="693" w:type="pct"/>
            <w:gridSpan w:val="2"/>
          </w:tcPr>
          <w:p w14:paraId="5A1D38AF"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2E147335"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39CF249D" w14:textId="77777777" w:rsidTr="001451D2">
        <w:tc>
          <w:tcPr>
            <w:tcW w:w="911" w:type="pct"/>
            <w:gridSpan w:val="3"/>
          </w:tcPr>
          <w:p w14:paraId="19DB29BB" w14:textId="77777777" w:rsidR="00606A9C" w:rsidRPr="00E61FFC" w:rsidRDefault="00606A9C" w:rsidP="001451D2">
            <w:pPr>
              <w:jc w:val="both"/>
              <w:rPr>
                <w:rFonts w:eastAsia="Calibri"/>
              </w:rPr>
            </w:pPr>
            <w:r w:rsidRPr="00E61FFC">
              <w:rPr>
                <w:rFonts w:eastAsia="Calibri"/>
              </w:rPr>
              <w:t>Email Address:</w:t>
            </w:r>
          </w:p>
        </w:tc>
        <w:tc>
          <w:tcPr>
            <w:tcW w:w="4089" w:type="pct"/>
          </w:tcPr>
          <w:p w14:paraId="07DCB9C3"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ABC6C68"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7B5AA"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2636C8E1" w14:textId="77777777" w:rsidTr="001451D2">
        <w:tc>
          <w:tcPr>
            <w:tcW w:w="547" w:type="pct"/>
          </w:tcPr>
          <w:p w14:paraId="1C20F31B"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371B1D10"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18B8F79" w14:textId="77777777" w:rsidTr="001451D2">
        <w:tc>
          <w:tcPr>
            <w:tcW w:w="693" w:type="pct"/>
            <w:gridSpan w:val="2"/>
          </w:tcPr>
          <w:p w14:paraId="1EC51FF4"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B67A0AC"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E359105" w14:textId="77777777" w:rsidTr="001451D2">
        <w:tc>
          <w:tcPr>
            <w:tcW w:w="911" w:type="pct"/>
            <w:gridSpan w:val="3"/>
          </w:tcPr>
          <w:p w14:paraId="020BD626" w14:textId="77777777" w:rsidR="00606A9C" w:rsidRPr="00E61FFC" w:rsidRDefault="00606A9C" w:rsidP="001451D2">
            <w:pPr>
              <w:jc w:val="both"/>
              <w:rPr>
                <w:rFonts w:eastAsia="Calibri"/>
              </w:rPr>
            </w:pPr>
            <w:r w:rsidRPr="00E61FFC">
              <w:rPr>
                <w:rFonts w:eastAsia="Calibri"/>
              </w:rPr>
              <w:t>Email Address:</w:t>
            </w:r>
          </w:p>
        </w:tc>
        <w:tc>
          <w:tcPr>
            <w:tcW w:w="4089" w:type="pct"/>
          </w:tcPr>
          <w:p w14:paraId="1B232455"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80949E0"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7640724"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4158C2B9" w14:textId="77777777" w:rsidTr="001451D2">
        <w:tc>
          <w:tcPr>
            <w:tcW w:w="547" w:type="pct"/>
          </w:tcPr>
          <w:p w14:paraId="5372D814"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77D85599"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3AFB0AA" w14:textId="77777777" w:rsidTr="001451D2">
        <w:tc>
          <w:tcPr>
            <w:tcW w:w="693" w:type="pct"/>
            <w:gridSpan w:val="2"/>
          </w:tcPr>
          <w:p w14:paraId="0532FBAB"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FED750A"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78AF36D1" w14:textId="77777777" w:rsidTr="001451D2">
        <w:tc>
          <w:tcPr>
            <w:tcW w:w="911" w:type="pct"/>
            <w:gridSpan w:val="3"/>
          </w:tcPr>
          <w:p w14:paraId="26192DCB" w14:textId="77777777" w:rsidR="00606A9C" w:rsidRPr="00E61FFC" w:rsidRDefault="00606A9C" w:rsidP="001451D2">
            <w:pPr>
              <w:jc w:val="both"/>
              <w:rPr>
                <w:rFonts w:eastAsia="Calibri"/>
              </w:rPr>
            </w:pPr>
            <w:r w:rsidRPr="00E61FFC">
              <w:rPr>
                <w:rFonts w:eastAsia="Calibri"/>
              </w:rPr>
              <w:t>Email Address:</w:t>
            </w:r>
          </w:p>
        </w:tc>
        <w:tc>
          <w:tcPr>
            <w:tcW w:w="4089" w:type="pct"/>
          </w:tcPr>
          <w:p w14:paraId="2EFE9BE4"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4D6EA9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Participant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3F23D4D" w14:textId="77777777" w:rsidR="00606A9C" w:rsidRPr="00E61FFC" w:rsidRDefault="00606A9C" w:rsidP="00606A9C">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06A9C" w:rsidRPr="00E61FFC" w14:paraId="7B66CF13" w14:textId="77777777" w:rsidTr="001451D2">
        <w:tc>
          <w:tcPr>
            <w:tcW w:w="5000" w:type="pct"/>
          </w:tcPr>
          <w:p w14:paraId="2F26B7D2" w14:textId="77777777" w:rsidR="00606A9C" w:rsidRPr="00E61FFC" w:rsidRDefault="00606A9C" w:rsidP="001451D2">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02C2B9F2" w14:textId="77777777" w:rsidTr="001451D2">
        <w:tc>
          <w:tcPr>
            <w:tcW w:w="5000" w:type="pct"/>
          </w:tcPr>
          <w:p w14:paraId="3222F94C" w14:textId="77777777" w:rsidR="00606A9C" w:rsidRPr="00E61FFC" w:rsidRDefault="00606A9C" w:rsidP="001451D2">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642A85" w14:textId="77777777" w:rsidR="00606A9C" w:rsidRDefault="00606A9C" w:rsidP="00606A9C">
      <w:pPr>
        <w:rPr>
          <w:b/>
          <w:bCs/>
        </w:rPr>
      </w:pPr>
    </w:p>
    <w:p w14:paraId="34BFED3D" w14:textId="77777777" w:rsidR="00606A9C" w:rsidRDefault="00606A9C" w:rsidP="00606A9C">
      <w:pPr>
        <w:rPr>
          <w:b/>
          <w:bCs/>
        </w:rPr>
      </w:pPr>
      <w:r>
        <w:rPr>
          <w:b/>
          <w:bCs/>
        </w:rPr>
        <w:t>3. Cancelation of User Security Administrator (USA) and Digital Certificate Opt-Out</w:t>
      </w:r>
    </w:p>
    <w:p w14:paraId="41FCFB1E" w14:textId="77777777" w:rsidR="00606A9C" w:rsidRDefault="00606A9C" w:rsidP="00606A9C">
      <w:pPr>
        <w:jc w:val="both"/>
        <w:rPr>
          <w:ins w:id="1327" w:author="ERCOT" w:date="2025-10-21T20:53:00Z" w16du:dateUtc="2025-10-22T01:53:00Z"/>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6C0168DF" w14:textId="77777777" w:rsidR="00606A9C" w:rsidRDefault="00606A9C" w:rsidP="00606A9C">
      <w:pPr>
        <w:jc w:val="both"/>
        <w:rPr>
          <w:ins w:id="1328" w:author="ERCOT" w:date="2025-10-21T20:53:00Z" w16du:dateUtc="2025-10-22T01:53:00Z"/>
          <w:lang w:eastAsia="x-none"/>
        </w:rPr>
      </w:pPr>
    </w:p>
    <w:p w14:paraId="695AD017" w14:textId="77777777" w:rsidR="00606A9C" w:rsidRPr="00D93B62" w:rsidRDefault="00606A9C" w:rsidP="00606A9C">
      <w:pPr>
        <w:jc w:val="both"/>
        <w:rPr>
          <w:ins w:id="1329" w:author="ERCOT" w:date="2025-10-21T20:53:00Z" w16du:dateUtc="2025-10-22T01:53:00Z"/>
          <w:b/>
          <w:lang w:eastAsia="x-none"/>
        </w:rPr>
      </w:pPr>
      <w:ins w:id="1330" w:author="ERCOT" w:date="2025-10-21T20:53:00Z" w16du:dateUtc="2025-10-22T01:53:00Z">
        <w:r w:rsidRPr="00D93B62">
          <w:rPr>
            <w:b/>
            <w:bCs/>
            <w:lang w:eastAsia="x-none"/>
          </w:rPr>
          <w:t>4</w:t>
        </w:r>
        <w:r w:rsidRPr="00D93B62">
          <w:rPr>
            <w:lang w:eastAsia="x-none"/>
          </w:rPr>
          <w:t>.</w:t>
        </w:r>
        <w:r w:rsidRPr="00D93B62">
          <w:rPr>
            <w:rFonts w:eastAsia="Calibri"/>
            <w:b/>
          </w:rPr>
          <w:t xml:space="preserve"> Contact for Legal Notice</w:t>
        </w:r>
        <w:r w:rsidRPr="00D93B62">
          <w:rPr>
            <w:rFonts w:eastAsia="Calibri"/>
            <w:bCs/>
          </w:rPr>
          <w:t xml:space="preserve"> </w:t>
        </w:r>
        <w:r w:rsidRPr="00D93B62">
          <w:rPr>
            <w:rFonts w:eastAsia="Calibri"/>
            <w:b/>
          </w:rPr>
          <w:t>(Section 1 of the Standard Form Agreement)</w:t>
        </w:r>
      </w:ins>
    </w:p>
    <w:p w14:paraId="5BEDFB83" w14:textId="77777777" w:rsidR="00606A9C" w:rsidRPr="00D93B62" w:rsidRDefault="00606A9C" w:rsidP="00606A9C">
      <w:pPr>
        <w:rPr>
          <w:ins w:id="1331" w:author="ERCOT" w:date="2025-10-21T20:53:00Z" w16du:dateUtc="2025-10-22T01:53:00Z"/>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767"/>
        <w:gridCol w:w="430"/>
        <w:gridCol w:w="737"/>
        <w:gridCol w:w="727"/>
        <w:gridCol w:w="668"/>
        <w:gridCol w:w="1924"/>
      </w:tblGrid>
      <w:tr w:rsidR="00606A9C" w:rsidRPr="00D93B62" w14:paraId="394085EE" w14:textId="77777777" w:rsidTr="001451D2">
        <w:trPr>
          <w:ins w:id="1332" w:author="ERCOT" w:date="2025-10-21T20:53:00Z"/>
        </w:trPr>
        <w:tc>
          <w:tcPr>
            <w:tcW w:w="547" w:type="pct"/>
          </w:tcPr>
          <w:p w14:paraId="53D6C5C7" w14:textId="77777777" w:rsidR="00606A9C" w:rsidRPr="00D93B62" w:rsidRDefault="00606A9C" w:rsidP="001451D2">
            <w:pPr>
              <w:jc w:val="both"/>
              <w:rPr>
                <w:ins w:id="1333" w:author="ERCOT" w:date="2025-10-21T20:53:00Z" w16du:dateUtc="2025-10-22T01:53:00Z"/>
                <w:rFonts w:eastAsia="Calibri"/>
              </w:rPr>
            </w:pPr>
            <w:ins w:id="1334" w:author="ERCOT" w:date="2025-10-21T20:53:00Z" w16du:dateUtc="2025-10-22T01:53:00Z">
              <w:r w:rsidRPr="00D93B62">
                <w:rPr>
                  <w:rFonts w:eastAsia="Calibri"/>
                </w:rPr>
                <w:t>Name:</w:t>
              </w:r>
            </w:ins>
          </w:p>
        </w:tc>
        <w:tc>
          <w:tcPr>
            <w:tcW w:w="2284" w:type="pct"/>
            <w:gridSpan w:val="5"/>
          </w:tcPr>
          <w:p w14:paraId="716E406D" w14:textId="77777777" w:rsidR="00606A9C" w:rsidRPr="00D93B62" w:rsidRDefault="00606A9C" w:rsidP="001451D2">
            <w:pPr>
              <w:jc w:val="both"/>
              <w:rPr>
                <w:ins w:id="1335" w:author="ERCOT" w:date="2025-10-21T20:53:00Z" w16du:dateUtc="2025-10-22T01:53:00Z"/>
                <w:rFonts w:eastAsia="Calibri"/>
              </w:rPr>
            </w:pPr>
            <w:ins w:id="1336"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394" w:type="pct"/>
          </w:tcPr>
          <w:p w14:paraId="2DAA8D56" w14:textId="77777777" w:rsidR="00606A9C" w:rsidRPr="00D93B62" w:rsidRDefault="00606A9C" w:rsidP="001451D2">
            <w:pPr>
              <w:jc w:val="both"/>
              <w:rPr>
                <w:ins w:id="1337" w:author="ERCOT" w:date="2025-10-21T20:53:00Z" w16du:dateUtc="2025-10-22T01:53:00Z"/>
                <w:rFonts w:eastAsia="Calibri"/>
              </w:rPr>
            </w:pPr>
            <w:ins w:id="1338" w:author="ERCOT" w:date="2025-10-21T20:53:00Z" w16du:dateUtc="2025-10-22T01:53:00Z">
              <w:r w:rsidRPr="00D93B62">
                <w:rPr>
                  <w:rFonts w:eastAsia="Calibri"/>
                </w:rPr>
                <w:t>Title:</w:t>
              </w:r>
            </w:ins>
          </w:p>
        </w:tc>
        <w:tc>
          <w:tcPr>
            <w:tcW w:w="1775" w:type="pct"/>
            <w:gridSpan w:val="3"/>
          </w:tcPr>
          <w:p w14:paraId="02FCD9EA" w14:textId="77777777" w:rsidR="00606A9C" w:rsidRPr="00D93B62" w:rsidRDefault="00606A9C" w:rsidP="001451D2">
            <w:pPr>
              <w:jc w:val="both"/>
              <w:rPr>
                <w:ins w:id="1339" w:author="ERCOT" w:date="2025-10-21T20:53:00Z" w16du:dateUtc="2025-10-22T01:53:00Z"/>
                <w:rFonts w:eastAsia="Calibri"/>
              </w:rPr>
            </w:pPr>
            <w:ins w:id="1340"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6431CE78" w14:textId="77777777" w:rsidTr="001451D2">
        <w:trPr>
          <w:ins w:id="1341" w:author="ERCOT" w:date="2025-10-21T20:53:00Z"/>
        </w:trPr>
        <w:tc>
          <w:tcPr>
            <w:tcW w:w="693" w:type="pct"/>
            <w:gridSpan w:val="2"/>
          </w:tcPr>
          <w:p w14:paraId="7B5EBD79" w14:textId="77777777" w:rsidR="00606A9C" w:rsidRPr="00D93B62" w:rsidRDefault="00606A9C" w:rsidP="001451D2">
            <w:pPr>
              <w:jc w:val="both"/>
              <w:rPr>
                <w:ins w:id="1342" w:author="ERCOT" w:date="2025-10-21T20:53:00Z" w16du:dateUtc="2025-10-22T01:53:00Z"/>
                <w:rFonts w:eastAsia="Calibri"/>
              </w:rPr>
            </w:pPr>
            <w:ins w:id="1343" w:author="ERCOT" w:date="2025-10-21T20:53:00Z" w16du:dateUtc="2025-10-22T01:53:00Z">
              <w:r w:rsidRPr="00D93B62">
                <w:rPr>
                  <w:rFonts w:eastAsia="Calibri"/>
                </w:rPr>
                <w:lastRenderedPageBreak/>
                <w:t>Address:</w:t>
              </w:r>
            </w:ins>
          </w:p>
        </w:tc>
        <w:tc>
          <w:tcPr>
            <w:tcW w:w="4307" w:type="pct"/>
            <w:gridSpan w:val="8"/>
          </w:tcPr>
          <w:p w14:paraId="7C97BCC5" w14:textId="77777777" w:rsidR="00606A9C" w:rsidRPr="00D93B62" w:rsidRDefault="00606A9C" w:rsidP="001451D2">
            <w:pPr>
              <w:jc w:val="both"/>
              <w:rPr>
                <w:ins w:id="1344" w:author="ERCOT" w:date="2025-10-21T20:53:00Z" w16du:dateUtc="2025-10-22T01:53:00Z"/>
                <w:rFonts w:eastAsia="Calibri"/>
              </w:rPr>
            </w:pPr>
            <w:ins w:id="1345"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75A814F9" w14:textId="77777777" w:rsidTr="001451D2">
        <w:trPr>
          <w:ins w:id="1346" w:author="ERCOT" w:date="2025-10-21T20:53:00Z"/>
        </w:trPr>
        <w:tc>
          <w:tcPr>
            <w:tcW w:w="547" w:type="pct"/>
          </w:tcPr>
          <w:p w14:paraId="65CACA00" w14:textId="77777777" w:rsidR="00606A9C" w:rsidRPr="00D93B62" w:rsidRDefault="00606A9C" w:rsidP="001451D2">
            <w:pPr>
              <w:jc w:val="both"/>
              <w:rPr>
                <w:ins w:id="1347" w:author="ERCOT" w:date="2025-10-21T20:53:00Z" w16du:dateUtc="2025-10-22T01:53:00Z"/>
                <w:rFonts w:eastAsia="Calibri"/>
              </w:rPr>
            </w:pPr>
            <w:ins w:id="1348" w:author="ERCOT" w:date="2025-10-21T20:53:00Z" w16du:dateUtc="2025-10-22T01:53:00Z">
              <w:r w:rsidRPr="00D93B62">
                <w:rPr>
                  <w:rFonts w:eastAsia="Calibri"/>
                </w:rPr>
                <w:t>City:</w:t>
              </w:r>
            </w:ins>
          </w:p>
        </w:tc>
        <w:tc>
          <w:tcPr>
            <w:tcW w:w="1644" w:type="pct"/>
            <w:gridSpan w:val="3"/>
          </w:tcPr>
          <w:p w14:paraId="2FB45E3C" w14:textId="77777777" w:rsidR="00606A9C" w:rsidRPr="00D93B62" w:rsidRDefault="00606A9C" w:rsidP="001451D2">
            <w:pPr>
              <w:jc w:val="both"/>
              <w:rPr>
                <w:ins w:id="1349" w:author="ERCOT" w:date="2025-10-21T20:53:00Z" w16du:dateUtc="2025-10-22T01:53:00Z"/>
                <w:rFonts w:eastAsia="Calibri"/>
              </w:rPr>
            </w:pPr>
            <w:ins w:id="1350"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410" w:type="pct"/>
          </w:tcPr>
          <w:p w14:paraId="358FDD6B" w14:textId="77777777" w:rsidR="00606A9C" w:rsidRPr="00D93B62" w:rsidRDefault="00606A9C" w:rsidP="001451D2">
            <w:pPr>
              <w:jc w:val="both"/>
              <w:rPr>
                <w:ins w:id="1351" w:author="ERCOT" w:date="2025-10-21T20:53:00Z" w16du:dateUtc="2025-10-22T01:53:00Z"/>
                <w:rFonts w:eastAsia="Calibri"/>
              </w:rPr>
            </w:pPr>
            <w:ins w:id="1352" w:author="ERCOT" w:date="2025-10-21T20:53:00Z" w16du:dateUtc="2025-10-22T01:53:00Z">
              <w:r w:rsidRPr="00D93B62">
                <w:rPr>
                  <w:rFonts w:eastAsia="Calibri"/>
                </w:rPr>
                <w:t>State:</w:t>
              </w:r>
            </w:ins>
          </w:p>
        </w:tc>
        <w:tc>
          <w:tcPr>
            <w:tcW w:w="1013" w:type="pct"/>
            <w:gridSpan w:val="3"/>
          </w:tcPr>
          <w:p w14:paraId="6B2E1F7F" w14:textId="77777777" w:rsidR="00606A9C" w:rsidRPr="00D93B62" w:rsidRDefault="00606A9C" w:rsidP="001451D2">
            <w:pPr>
              <w:jc w:val="both"/>
              <w:rPr>
                <w:ins w:id="1353" w:author="ERCOT" w:date="2025-10-21T20:53:00Z" w16du:dateUtc="2025-10-22T01:53:00Z"/>
                <w:rFonts w:eastAsia="Calibri"/>
              </w:rPr>
            </w:pPr>
            <w:ins w:id="1354"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357" w:type="pct"/>
          </w:tcPr>
          <w:p w14:paraId="637B2BDE" w14:textId="77777777" w:rsidR="00606A9C" w:rsidRPr="00D93B62" w:rsidRDefault="00606A9C" w:rsidP="001451D2">
            <w:pPr>
              <w:jc w:val="both"/>
              <w:rPr>
                <w:ins w:id="1355" w:author="ERCOT" w:date="2025-10-21T20:53:00Z" w16du:dateUtc="2025-10-22T01:53:00Z"/>
                <w:rFonts w:eastAsia="Calibri"/>
              </w:rPr>
            </w:pPr>
            <w:ins w:id="1356" w:author="ERCOT" w:date="2025-10-21T20:53:00Z" w16du:dateUtc="2025-10-22T01:53:00Z">
              <w:r w:rsidRPr="00D93B62">
                <w:rPr>
                  <w:rFonts w:eastAsia="Calibri"/>
                </w:rPr>
                <w:t>Zip:</w:t>
              </w:r>
            </w:ins>
          </w:p>
        </w:tc>
        <w:tc>
          <w:tcPr>
            <w:tcW w:w="1029" w:type="pct"/>
          </w:tcPr>
          <w:p w14:paraId="074ED0AC" w14:textId="77777777" w:rsidR="00606A9C" w:rsidRPr="00D93B62" w:rsidRDefault="00606A9C" w:rsidP="001451D2">
            <w:pPr>
              <w:jc w:val="both"/>
              <w:rPr>
                <w:ins w:id="1357" w:author="ERCOT" w:date="2025-10-21T20:53:00Z" w16du:dateUtc="2025-10-22T01:53:00Z"/>
                <w:rFonts w:eastAsia="Calibri"/>
              </w:rPr>
            </w:pPr>
            <w:ins w:id="1358"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0CD48B16" w14:textId="77777777" w:rsidTr="001451D2">
        <w:trPr>
          <w:ins w:id="1359" w:author="ERCOT" w:date="2025-10-21T20:53:00Z"/>
        </w:trPr>
        <w:tc>
          <w:tcPr>
            <w:tcW w:w="693" w:type="pct"/>
            <w:gridSpan w:val="2"/>
          </w:tcPr>
          <w:p w14:paraId="4C398107" w14:textId="77777777" w:rsidR="00606A9C" w:rsidRPr="00D93B62" w:rsidRDefault="00606A9C" w:rsidP="001451D2">
            <w:pPr>
              <w:jc w:val="both"/>
              <w:rPr>
                <w:ins w:id="1360" w:author="ERCOT" w:date="2025-10-21T20:53:00Z" w16du:dateUtc="2025-10-22T01:53:00Z"/>
                <w:rFonts w:eastAsia="Calibri"/>
              </w:rPr>
            </w:pPr>
            <w:ins w:id="1361" w:author="ERCOT" w:date="2025-10-21T20:53:00Z" w16du:dateUtc="2025-10-22T01:53:00Z">
              <w:r w:rsidRPr="00D93B62">
                <w:rPr>
                  <w:rFonts w:eastAsia="Calibri"/>
                </w:rPr>
                <w:t>Telephone:</w:t>
              </w:r>
            </w:ins>
          </w:p>
        </w:tc>
        <w:tc>
          <w:tcPr>
            <w:tcW w:w="4307" w:type="pct"/>
            <w:gridSpan w:val="8"/>
          </w:tcPr>
          <w:p w14:paraId="5517CB06" w14:textId="77777777" w:rsidR="00606A9C" w:rsidRPr="00D93B62" w:rsidRDefault="00606A9C" w:rsidP="001451D2">
            <w:pPr>
              <w:jc w:val="both"/>
              <w:rPr>
                <w:ins w:id="1362" w:author="ERCOT" w:date="2025-10-21T20:53:00Z" w16du:dateUtc="2025-10-22T01:53:00Z"/>
                <w:rFonts w:eastAsia="Calibri"/>
              </w:rPr>
            </w:pPr>
            <w:ins w:id="1363"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E61FFC" w14:paraId="19AD0F59" w14:textId="77777777" w:rsidTr="001451D2">
        <w:trPr>
          <w:ins w:id="1364" w:author="ERCOT" w:date="2025-10-21T20:53:00Z"/>
        </w:trPr>
        <w:tc>
          <w:tcPr>
            <w:tcW w:w="911" w:type="pct"/>
            <w:gridSpan w:val="3"/>
          </w:tcPr>
          <w:p w14:paraId="50E87FAB" w14:textId="77777777" w:rsidR="00606A9C" w:rsidRPr="00D93B62" w:rsidRDefault="00606A9C" w:rsidP="001451D2">
            <w:pPr>
              <w:jc w:val="both"/>
              <w:rPr>
                <w:ins w:id="1365" w:author="ERCOT" w:date="2025-10-21T20:53:00Z" w16du:dateUtc="2025-10-22T01:53:00Z"/>
                <w:rFonts w:eastAsia="Calibri"/>
              </w:rPr>
            </w:pPr>
            <w:ins w:id="1366" w:author="ERCOT" w:date="2025-10-21T20:53:00Z" w16du:dateUtc="2025-10-22T01:53:00Z">
              <w:r w:rsidRPr="00D93B62">
                <w:rPr>
                  <w:rFonts w:eastAsia="Calibri"/>
                </w:rPr>
                <w:t>Email Address:</w:t>
              </w:r>
            </w:ins>
          </w:p>
        </w:tc>
        <w:tc>
          <w:tcPr>
            <w:tcW w:w="4089" w:type="pct"/>
            <w:gridSpan w:val="7"/>
          </w:tcPr>
          <w:p w14:paraId="02769133" w14:textId="77777777" w:rsidR="00606A9C" w:rsidRPr="00E61FFC" w:rsidRDefault="00606A9C" w:rsidP="001451D2">
            <w:pPr>
              <w:jc w:val="both"/>
              <w:rPr>
                <w:ins w:id="1367" w:author="ERCOT" w:date="2025-10-21T20:53:00Z" w16du:dateUtc="2025-10-22T01:53:00Z"/>
                <w:rFonts w:eastAsia="Calibri"/>
              </w:rPr>
            </w:pPr>
            <w:ins w:id="1368"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bl>
    <w:p w14:paraId="63C853D3" w14:textId="77777777" w:rsidR="00606A9C" w:rsidRPr="00394938" w:rsidRDefault="00606A9C" w:rsidP="00606A9C">
      <w:pPr>
        <w:jc w:val="both"/>
        <w:rPr>
          <w:b/>
          <w:bCs/>
        </w:rPr>
      </w:pPr>
    </w:p>
    <w:p w14:paraId="4141E932" w14:textId="77777777" w:rsidR="00606A9C" w:rsidRDefault="00606A9C" w:rsidP="00B813F3">
      <w:pPr>
        <w:keepNext/>
        <w:suppressAutoHyphens/>
        <w:jc w:val="both"/>
      </w:pPr>
    </w:p>
    <w:sectPr w:rsidR="00606A9C" w:rsidSect="00263343">
      <w:footerReference w:type="even" r:id="rId33"/>
      <w:footerReference w:type="default" r:id="rId34"/>
      <w:footerReference w:type="first" r:id="rId35"/>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16" w:author="ERCOT Market Rules" w:date="2025-10-21T20:59:00Z" w:initials="BA">
    <w:p w14:paraId="03B88936" w14:textId="74453BF0" w:rsidR="00BA5409" w:rsidRDefault="00BA5409" w:rsidP="00BA5409">
      <w:pPr>
        <w:pStyle w:val="CommentText"/>
      </w:pPr>
      <w:r>
        <w:rPr>
          <w:rStyle w:val="CommentReference"/>
        </w:rPr>
        <w:annotationRef/>
      </w:r>
      <w:r>
        <w:t>Please note NPRR1302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B889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F7CE8D" w16cex:dateUtc="2025-10-22T01:59:00Z">
    <w16cex:extLst>
      <w16:ext w16:uri="{CE6994B0-6A32-4C9F-8C6B-6E91EDA988CE}">
        <cr:reactions xmlns:cr="http://schemas.microsoft.com/office/comments/2020/reactions">
          <cr:reaction reactionType="1">
            <cr:reactionInfo dateUtc="2025-11-25T20:14:55Z">
              <cr:user userId="S::Sidne.Finke@ercot.com::fd408435-a2ae-46de-8f42-c0e2a48ca324" userProvider="AD" userName="ERCOT"/>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B88936" w16cid:durableId="28F7CE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903C6" w14:textId="77777777" w:rsidR="00116B22" w:rsidRDefault="00116B22">
      <w:r>
        <w:separator/>
      </w:r>
    </w:p>
  </w:endnote>
  <w:endnote w:type="continuationSeparator" w:id="0">
    <w:p w14:paraId="05244CB3" w14:textId="77777777" w:rsidR="00116B22" w:rsidRDefault="0011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ans-serif">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9F169" w14:textId="77777777" w:rsidR="002E7ABF" w:rsidRDefault="002E7ABF">
    <w:pPr>
      <w:pStyle w:val="Footer"/>
      <w:framePr w:wrap="around" w:vAnchor="text" w:hAnchor="margin" w:xAlign="right" w:y="1"/>
    </w:pPr>
    <w:r>
      <w:fldChar w:fldCharType="begin"/>
    </w:r>
    <w:r>
      <w:instrText xml:space="preserve">PAGE  </w:instrText>
    </w:r>
    <w:r>
      <w:fldChar w:fldCharType="separate"/>
    </w:r>
    <w:r>
      <w:t>1</w:t>
    </w:r>
    <w:r>
      <w:fldChar w:fldCharType="end"/>
    </w:r>
  </w:p>
  <w:p w14:paraId="34AF3F62" w14:textId="77777777" w:rsidR="002E7ABF" w:rsidRDefault="002E7ABF">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8CBF" w14:textId="77777777" w:rsidR="002E7ABF" w:rsidRDefault="002E7AB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A9D1" w14:textId="77777777" w:rsidR="00606A9C" w:rsidRDefault="00606A9C">
    <w:pPr>
      <w:pStyle w:val="Footer"/>
      <w:framePr w:wrap="around" w:vAnchor="text" w:hAnchor="margin" w:xAlign="right" w:y="1"/>
    </w:pPr>
    <w:r>
      <w:fldChar w:fldCharType="begin"/>
    </w:r>
    <w:r>
      <w:instrText xml:space="preserve">PAGE  </w:instrText>
    </w:r>
    <w:r>
      <w:fldChar w:fldCharType="separate"/>
    </w:r>
    <w:r>
      <w:t>1</w:t>
    </w:r>
    <w:r>
      <w:fldChar w:fldCharType="end"/>
    </w:r>
  </w:p>
  <w:p w14:paraId="45388CDE" w14:textId="77777777" w:rsidR="00606A9C" w:rsidRDefault="00606A9C">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6990" w14:textId="77777777" w:rsidR="00606A9C" w:rsidRDefault="00606A9C">
    <w:pPr>
      <w:pStyle w:val="Footer"/>
      <w:framePr w:wrap="around" w:vAnchor="text" w:hAnchor="margin" w:xAlign="right" w:y="1"/>
    </w:pPr>
    <w:r>
      <w:fldChar w:fldCharType="begin"/>
    </w:r>
    <w:r>
      <w:instrText xml:space="preserve">PAGE  </w:instrText>
    </w:r>
    <w:r>
      <w:fldChar w:fldCharType="separate"/>
    </w:r>
    <w:r>
      <w:t>1</w:t>
    </w:r>
    <w:r>
      <w:fldChar w:fldCharType="end"/>
    </w:r>
  </w:p>
  <w:p w14:paraId="4E0B6213" w14:textId="77777777" w:rsidR="00606A9C" w:rsidRDefault="00606A9C">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64D1F" w14:textId="5A9B7046" w:rsidR="00E327C3" w:rsidRPr="003E4248" w:rsidRDefault="00AC474D">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Pr="003E4248">
      <w:rPr>
        <w:rFonts w:ascii="Arial" w:hAnsi="Arial" w:cs="Arial"/>
        <w:sz w:val="18"/>
        <w:szCs w:val="18"/>
      </w:rPr>
      <w:t>NPRR</w:t>
    </w:r>
    <w:r>
      <w:rPr>
        <w:rFonts w:ascii="Arial" w:hAnsi="Arial" w:cs="Arial"/>
        <w:sz w:val="18"/>
        <w:szCs w:val="18"/>
      </w:rPr>
      <w:t>-03 City of Eastland Comments 012026</w:t>
    </w:r>
    <w:r w:rsidR="00E327C3" w:rsidRPr="003E4248">
      <w:rPr>
        <w:rFonts w:ascii="Arial" w:hAnsi="Arial" w:cs="Arial"/>
        <w:sz w:val="18"/>
        <w:szCs w:val="18"/>
      </w:rPr>
      <w:tab/>
      <w:t xml:space="preserve">Page </w:t>
    </w:r>
    <w:r w:rsidR="00E327C3" w:rsidRPr="003E4248">
      <w:rPr>
        <w:rFonts w:ascii="Arial" w:hAnsi="Arial" w:cs="Arial"/>
        <w:sz w:val="18"/>
        <w:szCs w:val="18"/>
      </w:rPr>
      <w:fldChar w:fldCharType="begin"/>
    </w:r>
    <w:r w:rsidR="00E327C3" w:rsidRPr="003E4248">
      <w:rPr>
        <w:rFonts w:ascii="Arial" w:hAnsi="Arial" w:cs="Arial"/>
        <w:sz w:val="18"/>
        <w:szCs w:val="18"/>
      </w:rPr>
      <w:instrText xml:space="preserve"> PAGE </w:instrText>
    </w:r>
    <w:r w:rsidR="00E327C3" w:rsidRPr="003E4248">
      <w:rPr>
        <w:rFonts w:ascii="Arial" w:hAnsi="Arial" w:cs="Arial"/>
        <w:sz w:val="18"/>
        <w:szCs w:val="18"/>
      </w:rPr>
      <w:fldChar w:fldCharType="separate"/>
    </w:r>
    <w:r w:rsidR="00E327C3" w:rsidRPr="003E4248">
      <w:rPr>
        <w:rFonts w:ascii="Arial" w:hAnsi="Arial" w:cs="Arial"/>
        <w:noProof/>
        <w:sz w:val="18"/>
        <w:szCs w:val="18"/>
      </w:rPr>
      <w:t>1</w:t>
    </w:r>
    <w:r w:rsidR="00E327C3" w:rsidRPr="003E4248">
      <w:rPr>
        <w:rFonts w:ascii="Arial" w:hAnsi="Arial" w:cs="Arial"/>
        <w:sz w:val="18"/>
        <w:szCs w:val="18"/>
      </w:rPr>
      <w:fldChar w:fldCharType="end"/>
    </w:r>
    <w:r w:rsidR="00E327C3" w:rsidRPr="003E4248">
      <w:rPr>
        <w:rFonts w:ascii="Arial" w:hAnsi="Arial" w:cs="Arial"/>
        <w:sz w:val="18"/>
        <w:szCs w:val="18"/>
      </w:rPr>
      <w:t xml:space="preserve"> of </w:t>
    </w:r>
    <w:r w:rsidR="00E327C3" w:rsidRPr="003E4248">
      <w:rPr>
        <w:rFonts w:ascii="Arial" w:hAnsi="Arial" w:cs="Arial"/>
        <w:sz w:val="18"/>
        <w:szCs w:val="18"/>
      </w:rPr>
      <w:fldChar w:fldCharType="begin"/>
    </w:r>
    <w:r w:rsidR="00E327C3" w:rsidRPr="003E4248">
      <w:rPr>
        <w:rFonts w:ascii="Arial" w:hAnsi="Arial" w:cs="Arial"/>
        <w:sz w:val="18"/>
        <w:szCs w:val="18"/>
      </w:rPr>
      <w:instrText xml:space="preserve"> NUMPAGES </w:instrText>
    </w:r>
    <w:r w:rsidR="00E327C3" w:rsidRPr="003E4248">
      <w:rPr>
        <w:rFonts w:ascii="Arial" w:hAnsi="Arial" w:cs="Arial"/>
        <w:sz w:val="18"/>
        <w:szCs w:val="18"/>
      </w:rPr>
      <w:fldChar w:fldCharType="separate"/>
    </w:r>
    <w:r w:rsidR="00E327C3" w:rsidRPr="003E4248">
      <w:rPr>
        <w:rFonts w:ascii="Arial" w:hAnsi="Arial" w:cs="Arial"/>
        <w:noProof/>
        <w:sz w:val="18"/>
        <w:szCs w:val="18"/>
      </w:rPr>
      <w:t>2</w:t>
    </w:r>
    <w:r w:rsidR="00E327C3" w:rsidRPr="003E4248">
      <w:rPr>
        <w:rFonts w:ascii="Arial" w:hAnsi="Arial" w:cs="Arial"/>
        <w:sz w:val="18"/>
        <w:szCs w:val="18"/>
      </w:rPr>
      <w:fldChar w:fldCharType="end"/>
    </w:r>
  </w:p>
  <w:p w14:paraId="7A1978B2" w14:textId="77777777" w:rsidR="00E327C3" w:rsidRPr="003E4248" w:rsidRDefault="00E327C3">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61447" w14:textId="77777777" w:rsidR="00606A9C" w:rsidRPr="0012002B" w:rsidRDefault="00606A9C">
    <w:pPr>
      <w:pStyle w:val="Footer"/>
      <w:jc w:val="center"/>
      <w:rPr>
        <w:smallCaps/>
        <w:sz w:val="20"/>
        <w:szCs w:val="20"/>
      </w:rPr>
    </w:pPr>
    <w:r w:rsidRPr="0012002B">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D69E" w14:textId="7C795A90" w:rsidR="0051173C" w:rsidRPr="003E4248" w:rsidRDefault="00362AB3" w:rsidP="0051173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0051173C" w:rsidRPr="003E4248">
      <w:rPr>
        <w:rFonts w:ascii="Arial" w:hAnsi="Arial" w:cs="Arial"/>
        <w:sz w:val="18"/>
        <w:szCs w:val="18"/>
      </w:rPr>
      <w:t>NPRR</w:t>
    </w:r>
    <w:r w:rsidR="00AC474D">
      <w:rPr>
        <w:rFonts w:ascii="Arial" w:hAnsi="Arial" w:cs="Arial"/>
        <w:sz w:val="18"/>
        <w:szCs w:val="18"/>
      </w:rPr>
      <w:t>-03 City of Eastland Comments 01202</w:t>
    </w:r>
    <w:r w:rsidR="0051173C" w:rsidRPr="003E4248">
      <w:rPr>
        <w:rFonts w:ascii="Arial" w:hAnsi="Arial" w:cs="Arial"/>
        <w:sz w:val="18"/>
        <w:szCs w:val="18"/>
      </w:rPr>
      <w:tab/>
      <w:t xml:space="preserve">Page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PAGE </w:instrText>
    </w:r>
    <w:r w:rsidR="0051173C" w:rsidRPr="003E4248">
      <w:rPr>
        <w:rFonts w:ascii="Arial" w:hAnsi="Arial" w:cs="Arial"/>
        <w:sz w:val="18"/>
        <w:szCs w:val="18"/>
      </w:rPr>
      <w:fldChar w:fldCharType="separate"/>
    </w:r>
    <w:r w:rsidR="0051173C">
      <w:rPr>
        <w:rFonts w:ascii="Arial" w:hAnsi="Arial" w:cs="Arial"/>
        <w:sz w:val="18"/>
        <w:szCs w:val="18"/>
      </w:rPr>
      <w:t>40</w:t>
    </w:r>
    <w:r w:rsidR="0051173C" w:rsidRPr="003E4248">
      <w:rPr>
        <w:rFonts w:ascii="Arial" w:hAnsi="Arial" w:cs="Arial"/>
        <w:sz w:val="18"/>
        <w:szCs w:val="18"/>
      </w:rPr>
      <w:fldChar w:fldCharType="end"/>
    </w:r>
    <w:r w:rsidR="0051173C" w:rsidRPr="003E4248">
      <w:rPr>
        <w:rFonts w:ascii="Arial" w:hAnsi="Arial" w:cs="Arial"/>
        <w:sz w:val="18"/>
        <w:szCs w:val="18"/>
      </w:rPr>
      <w:t xml:space="preserve"> of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NUMPAGES </w:instrText>
    </w:r>
    <w:r w:rsidR="0051173C" w:rsidRPr="003E4248">
      <w:rPr>
        <w:rFonts w:ascii="Arial" w:hAnsi="Arial" w:cs="Arial"/>
        <w:sz w:val="18"/>
        <w:szCs w:val="18"/>
      </w:rPr>
      <w:fldChar w:fldCharType="separate"/>
    </w:r>
    <w:r w:rsidR="0051173C">
      <w:rPr>
        <w:rFonts w:ascii="Arial" w:hAnsi="Arial" w:cs="Arial"/>
        <w:sz w:val="18"/>
        <w:szCs w:val="18"/>
      </w:rPr>
      <w:t>82</w:t>
    </w:r>
    <w:r w:rsidR="0051173C" w:rsidRPr="003E4248">
      <w:rPr>
        <w:rFonts w:ascii="Arial" w:hAnsi="Arial" w:cs="Arial"/>
        <w:sz w:val="18"/>
        <w:szCs w:val="18"/>
      </w:rPr>
      <w:fldChar w:fldCharType="end"/>
    </w:r>
  </w:p>
  <w:p w14:paraId="389C875F" w14:textId="00EE5CD2" w:rsidR="002E7ABF" w:rsidRPr="0051173C" w:rsidRDefault="0051173C" w:rsidP="0051173C">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BEDEC" w14:textId="77A9613C" w:rsidR="0051173C" w:rsidRPr="003E4248" w:rsidRDefault="00AC474D" w:rsidP="0051173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Pr="003E4248">
      <w:rPr>
        <w:rFonts w:ascii="Arial" w:hAnsi="Arial" w:cs="Arial"/>
        <w:sz w:val="18"/>
        <w:szCs w:val="18"/>
      </w:rPr>
      <w:t>NPRR</w:t>
    </w:r>
    <w:r>
      <w:rPr>
        <w:rFonts w:ascii="Arial" w:hAnsi="Arial" w:cs="Arial"/>
        <w:sz w:val="18"/>
        <w:szCs w:val="18"/>
      </w:rPr>
      <w:t>-03 City of Eastland Comments 012026</w:t>
    </w:r>
    <w:r w:rsidR="0051173C" w:rsidRPr="003E4248">
      <w:rPr>
        <w:rFonts w:ascii="Arial" w:hAnsi="Arial" w:cs="Arial"/>
        <w:sz w:val="18"/>
        <w:szCs w:val="18"/>
      </w:rPr>
      <w:tab/>
      <w:t xml:space="preserve">Page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PAGE </w:instrText>
    </w:r>
    <w:r w:rsidR="0051173C" w:rsidRPr="003E4248">
      <w:rPr>
        <w:rFonts w:ascii="Arial" w:hAnsi="Arial" w:cs="Arial"/>
        <w:sz w:val="18"/>
        <w:szCs w:val="18"/>
      </w:rPr>
      <w:fldChar w:fldCharType="separate"/>
    </w:r>
    <w:r w:rsidR="0051173C">
      <w:rPr>
        <w:rFonts w:ascii="Arial" w:hAnsi="Arial" w:cs="Arial"/>
        <w:sz w:val="18"/>
        <w:szCs w:val="18"/>
      </w:rPr>
      <w:t>15</w:t>
    </w:r>
    <w:r w:rsidR="0051173C" w:rsidRPr="003E4248">
      <w:rPr>
        <w:rFonts w:ascii="Arial" w:hAnsi="Arial" w:cs="Arial"/>
        <w:sz w:val="18"/>
        <w:szCs w:val="18"/>
      </w:rPr>
      <w:fldChar w:fldCharType="end"/>
    </w:r>
    <w:r w:rsidR="0051173C" w:rsidRPr="003E4248">
      <w:rPr>
        <w:rFonts w:ascii="Arial" w:hAnsi="Arial" w:cs="Arial"/>
        <w:sz w:val="18"/>
        <w:szCs w:val="18"/>
      </w:rPr>
      <w:t xml:space="preserve"> of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NUMPAGES </w:instrText>
    </w:r>
    <w:r w:rsidR="0051173C" w:rsidRPr="003E4248">
      <w:rPr>
        <w:rFonts w:ascii="Arial" w:hAnsi="Arial" w:cs="Arial"/>
        <w:sz w:val="18"/>
        <w:szCs w:val="18"/>
      </w:rPr>
      <w:fldChar w:fldCharType="separate"/>
    </w:r>
    <w:r w:rsidR="0051173C">
      <w:rPr>
        <w:rFonts w:ascii="Arial" w:hAnsi="Arial" w:cs="Arial"/>
        <w:sz w:val="18"/>
        <w:szCs w:val="18"/>
      </w:rPr>
      <w:t>82</w:t>
    </w:r>
    <w:r w:rsidR="0051173C" w:rsidRPr="003E4248">
      <w:rPr>
        <w:rFonts w:ascii="Arial" w:hAnsi="Arial" w:cs="Arial"/>
        <w:sz w:val="18"/>
        <w:szCs w:val="18"/>
      </w:rPr>
      <w:fldChar w:fldCharType="end"/>
    </w:r>
  </w:p>
  <w:p w14:paraId="69132AA8" w14:textId="77777777" w:rsidR="0051173C" w:rsidRPr="003E4248" w:rsidRDefault="0051173C" w:rsidP="0051173C">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p w14:paraId="33DD75D8" w14:textId="77ED938F" w:rsidR="002E7ABF" w:rsidRPr="0012002B" w:rsidRDefault="002E7ABF" w:rsidP="0051173C">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482C227" w:rsidR="00D176CF" w:rsidRPr="003E4248" w:rsidRDefault="00AC474D">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Pr="003E4248">
      <w:rPr>
        <w:rFonts w:ascii="Arial" w:hAnsi="Arial" w:cs="Arial"/>
        <w:sz w:val="18"/>
        <w:szCs w:val="18"/>
      </w:rPr>
      <w:t>NPRR</w:t>
    </w:r>
    <w:r>
      <w:rPr>
        <w:rFonts w:ascii="Arial" w:hAnsi="Arial" w:cs="Arial"/>
        <w:sz w:val="18"/>
        <w:szCs w:val="18"/>
      </w:rPr>
      <w:t>-03 City of Eastland Comments 012026</w:t>
    </w:r>
    <w:r w:rsidR="00D176CF" w:rsidRPr="003E4248">
      <w:rPr>
        <w:rFonts w:ascii="Arial" w:hAnsi="Arial" w:cs="Arial"/>
        <w:sz w:val="18"/>
        <w:szCs w:val="18"/>
      </w:rPr>
      <w:tab/>
      <w:t xml:space="preserve">Page </w:t>
    </w:r>
    <w:r w:rsidR="00D176CF" w:rsidRPr="003E4248">
      <w:rPr>
        <w:rFonts w:ascii="Arial" w:hAnsi="Arial" w:cs="Arial"/>
        <w:sz w:val="18"/>
        <w:szCs w:val="18"/>
      </w:rPr>
      <w:fldChar w:fldCharType="begin"/>
    </w:r>
    <w:r w:rsidR="00D176CF" w:rsidRPr="003E4248">
      <w:rPr>
        <w:rFonts w:ascii="Arial" w:hAnsi="Arial" w:cs="Arial"/>
        <w:sz w:val="18"/>
        <w:szCs w:val="18"/>
      </w:rPr>
      <w:instrText xml:space="preserve"> PAGE </w:instrText>
    </w:r>
    <w:r w:rsidR="00D176CF" w:rsidRPr="003E4248">
      <w:rPr>
        <w:rFonts w:ascii="Arial" w:hAnsi="Arial" w:cs="Arial"/>
        <w:sz w:val="18"/>
        <w:szCs w:val="18"/>
      </w:rPr>
      <w:fldChar w:fldCharType="separate"/>
    </w:r>
    <w:r w:rsidR="006E4597" w:rsidRPr="003E4248">
      <w:rPr>
        <w:rFonts w:ascii="Arial" w:hAnsi="Arial" w:cs="Arial"/>
        <w:noProof/>
        <w:sz w:val="18"/>
        <w:szCs w:val="18"/>
      </w:rPr>
      <w:t>1</w:t>
    </w:r>
    <w:r w:rsidR="00D176CF" w:rsidRPr="003E4248">
      <w:rPr>
        <w:rFonts w:ascii="Arial" w:hAnsi="Arial" w:cs="Arial"/>
        <w:sz w:val="18"/>
        <w:szCs w:val="18"/>
      </w:rPr>
      <w:fldChar w:fldCharType="end"/>
    </w:r>
    <w:r w:rsidR="00D176CF" w:rsidRPr="003E4248">
      <w:rPr>
        <w:rFonts w:ascii="Arial" w:hAnsi="Arial" w:cs="Arial"/>
        <w:sz w:val="18"/>
        <w:szCs w:val="18"/>
      </w:rPr>
      <w:t xml:space="preserve"> of </w:t>
    </w:r>
    <w:r w:rsidR="00D176CF" w:rsidRPr="003E4248">
      <w:rPr>
        <w:rFonts w:ascii="Arial" w:hAnsi="Arial" w:cs="Arial"/>
        <w:sz w:val="18"/>
        <w:szCs w:val="18"/>
      </w:rPr>
      <w:fldChar w:fldCharType="begin"/>
    </w:r>
    <w:r w:rsidR="00D176CF" w:rsidRPr="003E4248">
      <w:rPr>
        <w:rFonts w:ascii="Arial" w:hAnsi="Arial" w:cs="Arial"/>
        <w:sz w:val="18"/>
        <w:szCs w:val="18"/>
      </w:rPr>
      <w:instrText xml:space="preserve"> NUMPAGES </w:instrText>
    </w:r>
    <w:r w:rsidR="00D176CF" w:rsidRPr="003E4248">
      <w:rPr>
        <w:rFonts w:ascii="Arial" w:hAnsi="Arial" w:cs="Arial"/>
        <w:sz w:val="18"/>
        <w:szCs w:val="18"/>
      </w:rPr>
      <w:fldChar w:fldCharType="separate"/>
    </w:r>
    <w:r w:rsidR="006E4597" w:rsidRPr="003E4248">
      <w:rPr>
        <w:rFonts w:ascii="Arial" w:hAnsi="Arial" w:cs="Arial"/>
        <w:noProof/>
        <w:sz w:val="18"/>
        <w:szCs w:val="18"/>
      </w:rPr>
      <w:t>2</w:t>
    </w:r>
    <w:r w:rsidR="00D176CF" w:rsidRPr="003E4248">
      <w:rPr>
        <w:rFonts w:ascii="Arial" w:hAnsi="Arial" w:cs="Arial"/>
        <w:sz w:val="18"/>
        <w:szCs w:val="18"/>
      </w:rPr>
      <w:fldChar w:fldCharType="end"/>
    </w:r>
  </w:p>
  <w:p w14:paraId="24F97763" w14:textId="77777777" w:rsidR="00D176CF" w:rsidRPr="003E4248" w:rsidRDefault="00D176CF">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83758" w14:textId="77777777" w:rsidR="002E7ABF" w:rsidRDefault="002E7ABF">
    <w:pPr>
      <w:pStyle w:val="Footer"/>
      <w:framePr w:wrap="around" w:vAnchor="text" w:hAnchor="margin" w:xAlign="right" w:y="1"/>
    </w:pPr>
    <w:r>
      <w:fldChar w:fldCharType="begin"/>
    </w:r>
    <w:r>
      <w:instrText xml:space="preserve">PAGE  </w:instrText>
    </w:r>
    <w:r>
      <w:fldChar w:fldCharType="separate"/>
    </w:r>
    <w:r>
      <w:t>1</w:t>
    </w:r>
    <w:r>
      <w:fldChar w:fldCharType="end"/>
    </w:r>
  </w:p>
  <w:p w14:paraId="7C301B95" w14:textId="77777777" w:rsidR="002E7ABF" w:rsidRDefault="002E7ABF">
    <w:pPr>
      <w:pStyle w:val="Footer"/>
      <w:ind w:right="360" w:firstLine="360"/>
    </w:pPr>
  </w:p>
  <w:p w14:paraId="5C9F23A1" w14:textId="77777777" w:rsidR="002E7ABF" w:rsidRDefault="002E7AB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C7529" w14:textId="77777777" w:rsidR="002E7ABF" w:rsidRDefault="002E7AB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AFAE9" w14:textId="77777777" w:rsidR="002E7ABF" w:rsidRDefault="002E7A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988327" w14:textId="77777777" w:rsidR="002E7ABF" w:rsidRDefault="002E7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8B067" w14:textId="77777777" w:rsidR="00116B22" w:rsidRDefault="00116B22">
      <w:r>
        <w:separator/>
      </w:r>
    </w:p>
  </w:footnote>
  <w:footnote w:type="continuationSeparator" w:id="0">
    <w:p w14:paraId="560902F6" w14:textId="77777777" w:rsidR="00116B22" w:rsidRDefault="00116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3F473" w14:textId="3601C4A4" w:rsidR="002E7ABF" w:rsidRDefault="00164EF9" w:rsidP="00164EF9">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9450" w14:textId="77777777" w:rsidR="0051173C" w:rsidRDefault="0051173C" w:rsidP="0051173C">
    <w:pPr>
      <w:pStyle w:val="Header"/>
      <w:jc w:val="center"/>
      <w:rPr>
        <w:sz w:val="32"/>
      </w:rPr>
    </w:pPr>
    <w:r>
      <w:rPr>
        <w:sz w:val="32"/>
      </w:rPr>
      <w:t>Nodal Protocol Revision Request</w:t>
    </w:r>
  </w:p>
  <w:p w14:paraId="0F0F27EC" w14:textId="77777777" w:rsidR="0051173C" w:rsidRDefault="005117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EBAE953" w:rsidR="00D176CF" w:rsidRDefault="00AC474D" w:rsidP="006E4597">
    <w:pPr>
      <w:pStyle w:val="Header"/>
      <w:jc w:val="center"/>
      <w:rPr>
        <w:sz w:val="32"/>
      </w:rPr>
    </w:pPr>
    <w:r>
      <w:rPr>
        <w:sz w:val="32"/>
      </w:rPr>
      <w:t>NPRR Comments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0B765" w14:textId="77777777" w:rsidR="002E7ABF" w:rsidRDefault="002E7ABF">
    <w:pPr>
      <w:pStyle w:val="Header"/>
    </w:pPr>
  </w:p>
  <w:p w14:paraId="0F585BAA" w14:textId="77777777" w:rsidR="002E7ABF" w:rsidRDefault="002E7AB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F856" w14:textId="77777777" w:rsidR="002E7ABF" w:rsidRDefault="002E7A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E0AD" w14:textId="77777777" w:rsidR="002E7ABF" w:rsidRDefault="002E7AB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44A6" w14:textId="77777777" w:rsidR="00263343" w:rsidRDefault="00263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FFF350C"/>
    <w:multiLevelType w:val="hybridMultilevel"/>
    <w:tmpl w:val="AFF85902"/>
    <w:lvl w:ilvl="0" w:tplc="10CCE368">
      <w:start w:val="1"/>
      <w:numFmt w:val="decimal"/>
      <w:lvlText w:val="%1."/>
      <w:lvlJc w:val="left"/>
      <w:pPr>
        <w:tabs>
          <w:tab w:val="num" w:pos="720"/>
        </w:tabs>
        <w:ind w:left="720" w:hanging="360"/>
      </w:pPr>
    </w:lvl>
    <w:lvl w:ilvl="1" w:tplc="8CE6E900" w:tentative="1">
      <w:start w:val="1"/>
      <w:numFmt w:val="lowerLetter"/>
      <w:lvlText w:val="%2."/>
      <w:lvlJc w:val="left"/>
      <w:pPr>
        <w:tabs>
          <w:tab w:val="num" w:pos="1440"/>
        </w:tabs>
        <w:ind w:left="1440" w:hanging="360"/>
      </w:pPr>
    </w:lvl>
    <w:lvl w:ilvl="2" w:tplc="28E4012E" w:tentative="1">
      <w:start w:val="1"/>
      <w:numFmt w:val="lowerRoman"/>
      <w:lvlText w:val="%3."/>
      <w:lvlJc w:val="right"/>
      <w:pPr>
        <w:tabs>
          <w:tab w:val="num" w:pos="2160"/>
        </w:tabs>
        <w:ind w:left="2160" w:hanging="180"/>
      </w:pPr>
    </w:lvl>
    <w:lvl w:ilvl="3" w:tplc="9AE852B6" w:tentative="1">
      <w:start w:val="1"/>
      <w:numFmt w:val="decimal"/>
      <w:lvlText w:val="%4."/>
      <w:lvlJc w:val="left"/>
      <w:pPr>
        <w:tabs>
          <w:tab w:val="num" w:pos="2880"/>
        </w:tabs>
        <w:ind w:left="2880" w:hanging="360"/>
      </w:pPr>
    </w:lvl>
    <w:lvl w:ilvl="4" w:tplc="80E67A70" w:tentative="1">
      <w:start w:val="1"/>
      <w:numFmt w:val="lowerLetter"/>
      <w:lvlText w:val="%5."/>
      <w:lvlJc w:val="left"/>
      <w:pPr>
        <w:tabs>
          <w:tab w:val="num" w:pos="3600"/>
        </w:tabs>
        <w:ind w:left="3600" w:hanging="360"/>
      </w:pPr>
    </w:lvl>
    <w:lvl w:ilvl="5" w:tplc="ABAC8406" w:tentative="1">
      <w:start w:val="1"/>
      <w:numFmt w:val="lowerRoman"/>
      <w:lvlText w:val="%6."/>
      <w:lvlJc w:val="right"/>
      <w:pPr>
        <w:tabs>
          <w:tab w:val="num" w:pos="4320"/>
        </w:tabs>
        <w:ind w:left="4320" w:hanging="180"/>
      </w:pPr>
    </w:lvl>
    <w:lvl w:ilvl="6" w:tplc="4A9484DA" w:tentative="1">
      <w:start w:val="1"/>
      <w:numFmt w:val="decimal"/>
      <w:lvlText w:val="%7."/>
      <w:lvlJc w:val="left"/>
      <w:pPr>
        <w:tabs>
          <w:tab w:val="num" w:pos="5040"/>
        </w:tabs>
        <w:ind w:left="5040" w:hanging="360"/>
      </w:pPr>
    </w:lvl>
    <w:lvl w:ilvl="7" w:tplc="00F27C72" w:tentative="1">
      <w:start w:val="1"/>
      <w:numFmt w:val="lowerLetter"/>
      <w:lvlText w:val="%8."/>
      <w:lvlJc w:val="left"/>
      <w:pPr>
        <w:tabs>
          <w:tab w:val="num" w:pos="5760"/>
        </w:tabs>
        <w:ind w:left="5760" w:hanging="360"/>
      </w:pPr>
    </w:lvl>
    <w:lvl w:ilvl="8" w:tplc="9E443544" w:tentative="1">
      <w:start w:val="1"/>
      <w:numFmt w:val="lowerRoman"/>
      <w:lvlText w:val="%9."/>
      <w:lvlJc w:val="right"/>
      <w:pPr>
        <w:tabs>
          <w:tab w:val="num" w:pos="6480"/>
        </w:tabs>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E4CFF"/>
    <w:multiLevelType w:val="singleLevel"/>
    <w:tmpl w:val="CBB0D462"/>
    <w:lvl w:ilvl="0">
      <w:start w:val="1"/>
      <w:numFmt w:val="upperLetter"/>
      <w:lvlText w:val="%1."/>
      <w:lvlJc w:val="left"/>
      <w:pPr>
        <w:tabs>
          <w:tab w:val="num" w:pos="720"/>
        </w:tabs>
        <w:ind w:left="720" w:hanging="720"/>
      </w:pPr>
      <w:rPr>
        <w:b w:val="0"/>
        <w:i w:val="0"/>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outline w:val="0"/>
        <w:shadow w:val="0"/>
        <w:emboss w:val="0"/>
        <w:imprint w:val="0"/>
        <w:vanish w:val="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outline w:val="0"/>
        <w:shadow w:val="0"/>
        <w:emboss w:val="0"/>
        <w:imprint w:val="0"/>
        <w:vanish w:val="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outline w:val="0"/>
        <w:shadow w:val="0"/>
        <w:emboss w:val="0"/>
        <w:imprint w:val="0"/>
        <w:vanish w:val="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outline w:val="0"/>
        <w:shadow w:val="0"/>
        <w:emboss w:val="0"/>
        <w:imprint w:val="0"/>
        <w:vanish w:val="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outline w:val="0"/>
        <w:shadow w:val="0"/>
        <w:emboss w:val="0"/>
        <w:imprint w:val="0"/>
        <w:vanish w:val="0"/>
        <w:u w:val="none"/>
        <w:vertAlign w:val="baseline"/>
      </w:rPr>
    </w:lvl>
    <w:lvl w:ilvl="8">
      <w:start w:val="1"/>
      <w:numFmt w:val="none"/>
      <w:lvlText w:val=""/>
      <w:lvlJc w:val="left"/>
      <w:pPr>
        <w:tabs>
          <w:tab w:val="num" w:pos="720"/>
        </w:tabs>
        <w:ind w:left="0" w:firstLine="0"/>
      </w:pPr>
      <w:rPr>
        <w:b w:val="0"/>
        <w:i w:val="0"/>
        <w:caps w:val="0"/>
        <w:smallCaps w:val="0"/>
        <w:strike w:val="0"/>
        <w:dstrike w:val="0"/>
        <w:outline w:val="0"/>
        <w:shadow w:val="0"/>
        <w:emboss w:val="0"/>
        <w:imprint w:val="0"/>
        <w:vanish w:val="0"/>
        <w:u w:val="none"/>
        <w:vertAlign w:val="baseline"/>
      </w:rPr>
    </w:lvl>
  </w:abstractNum>
  <w:abstractNum w:abstractNumId="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outline w:val="0"/>
        <w:shadow w:val="0"/>
        <w:emboss w:val="0"/>
        <w:imprint w:val="0"/>
        <w:vanish w:val="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outline w:val="0"/>
        <w:shadow w:val="0"/>
        <w:emboss w:val="0"/>
        <w:imprint w:val="0"/>
        <w:vanish w:val="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outline w:val="0"/>
        <w:shadow w:val="0"/>
        <w:emboss w:val="0"/>
        <w:imprint w:val="0"/>
        <w:vanish w:val="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outline w:val="0"/>
        <w:shadow w:val="0"/>
        <w:emboss w:val="0"/>
        <w:imprint w:val="0"/>
        <w:vanish w:val="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outline w:val="0"/>
        <w:shadow w:val="0"/>
        <w:emboss w:val="0"/>
        <w:imprint w:val="0"/>
        <w:vanish w:val="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outline w:val="0"/>
        <w:shadow w:val="0"/>
        <w:emboss w:val="0"/>
        <w:imprint w:val="0"/>
        <w:vanish w:val="0"/>
        <w:u w:val="none"/>
        <w:effect w:val="none"/>
        <w:vertAlign w:val="baseline"/>
      </w:rPr>
    </w:lvl>
  </w:abstractNum>
  <w:abstractNum w:abstractNumId="10" w15:restartNumberingAfterBreak="0">
    <w:nsid w:val="40193A23"/>
    <w:multiLevelType w:val="hybridMultilevel"/>
    <w:tmpl w:val="63148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01370"/>
    <w:multiLevelType w:val="hybridMultilevel"/>
    <w:tmpl w:val="71E6FD3E"/>
    <w:lvl w:ilvl="0" w:tplc="AC9EB474">
      <w:start w:val="1"/>
      <w:numFmt w:val="upperLetter"/>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C1579"/>
    <w:multiLevelType w:val="hybridMultilevel"/>
    <w:tmpl w:val="F4EC9E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BB43FCB"/>
    <w:multiLevelType w:val="hybridMultilevel"/>
    <w:tmpl w:val="2D0A61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5CD255D"/>
    <w:multiLevelType w:val="hybridMultilevel"/>
    <w:tmpl w:val="C0E23AE4"/>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3"/>
  </w:num>
  <w:num w:numId="3" w16cid:durableId="971709594">
    <w:abstractNumId w:val="24"/>
  </w:num>
  <w:num w:numId="4" w16cid:durableId="1736123474">
    <w:abstractNumId w:val="1"/>
  </w:num>
  <w:num w:numId="5" w16cid:durableId="1475442967">
    <w:abstractNumId w:val="19"/>
  </w:num>
  <w:num w:numId="6" w16cid:durableId="1071393571">
    <w:abstractNumId w:val="19"/>
  </w:num>
  <w:num w:numId="7" w16cid:durableId="1413744175">
    <w:abstractNumId w:val="19"/>
  </w:num>
  <w:num w:numId="8" w16cid:durableId="1147820290">
    <w:abstractNumId w:val="19"/>
  </w:num>
  <w:num w:numId="9" w16cid:durableId="729764067">
    <w:abstractNumId w:val="19"/>
  </w:num>
  <w:num w:numId="10" w16cid:durableId="651908752">
    <w:abstractNumId w:val="19"/>
  </w:num>
  <w:num w:numId="11" w16cid:durableId="2021545621">
    <w:abstractNumId w:val="19"/>
  </w:num>
  <w:num w:numId="12" w16cid:durableId="2033334835">
    <w:abstractNumId w:val="19"/>
  </w:num>
  <w:num w:numId="13" w16cid:durableId="1354840513">
    <w:abstractNumId w:val="19"/>
  </w:num>
  <w:num w:numId="14" w16cid:durableId="2082215892">
    <w:abstractNumId w:val="5"/>
  </w:num>
  <w:num w:numId="15" w16cid:durableId="1265773267">
    <w:abstractNumId w:val="17"/>
  </w:num>
  <w:num w:numId="16" w16cid:durableId="304939696">
    <w:abstractNumId w:val="21"/>
  </w:num>
  <w:num w:numId="17" w16cid:durableId="1837302691">
    <w:abstractNumId w:val="22"/>
  </w:num>
  <w:num w:numId="18" w16cid:durableId="2140175323">
    <w:abstractNumId w:val="7"/>
  </w:num>
  <w:num w:numId="19" w16cid:durableId="731661008">
    <w:abstractNumId w:val="20"/>
  </w:num>
  <w:num w:numId="20" w16cid:durableId="1512917052">
    <w:abstractNumId w:val="2"/>
  </w:num>
  <w:num w:numId="21" w16cid:durableId="983241707">
    <w:abstractNumId w:val="14"/>
  </w:num>
  <w:num w:numId="22" w16cid:durableId="1014501753">
    <w:abstractNumId w:val="16"/>
  </w:num>
  <w:num w:numId="23" w16cid:durableId="567037538">
    <w:abstractNumId w:val="9"/>
  </w:num>
  <w:num w:numId="24" w16cid:durableId="1480539091">
    <w:abstractNumId w:val="8"/>
  </w:num>
  <w:num w:numId="25" w16cid:durableId="1820152947">
    <w:abstractNumId w:val="3"/>
  </w:num>
  <w:num w:numId="26" w16cid:durableId="1180008316">
    <w:abstractNumId w:val="6"/>
  </w:num>
  <w:num w:numId="27" w16cid:durableId="1688751167">
    <w:abstractNumId w:val="12"/>
  </w:num>
  <w:num w:numId="28" w16cid:durableId="368146211">
    <w:abstractNumId w:val="4"/>
  </w:num>
  <w:num w:numId="29" w16cid:durableId="1577671569">
    <w:abstractNumId w:val="11"/>
  </w:num>
  <w:num w:numId="30" w16cid:durableId="1752196173">
    <w:abstractNumId w:val="10"/>
  </w:num>
  <w:num w:numId="31" w16cid:durableId="255284307">
    <w:abstractNumId w:val="18"/>
  </w:num>
  <w:num w:numId="32" w16cid:durableId="2002847135">
    <w:abstractNumId w:val="13"/>
  </w:num>
  <w:num w:numId="33" w16cid:durableId="24322042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City of Eastland 012026">
    <w15:presenceInfo w15:providerId="None" w15:userId="City of Eastland 012026"/>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C12"/>
    <w:rsid w:val="00005EB7"/>
    <w:rsid w:val="00006711"/>
    <w:rsid w:val="00011C0F"/>
    <w:rsid w:val="00011FE8"/>
    <w:rsid w:val="000161F1"/>
    <w:rsid w:val="000273C6"/>
    <w:rsid w:val="00027611"/>
    <w:rsid w:val="00054FF8"/>
    <w:rsid w:val="00060A5A"/>
    <w:rsid w:val="00064B44"/>
    <w:rsid w:val="00064FB7"/>
    <w:rsid w:val="00067FE2"/>
    <w:rsid w:val="00072ACD"/>
    <w:rsid w:val="0007682E"/>
    <w:rsid w:val="000809BB"/>
    <w:rsid w:val="00086AF0"/>
    <w:rsid w:val="000876B3"/>
    <w:rsid w:val="00091F14"/>
    <w:rsid w:val="000A29CE"/>
    <w:rsid w:val="000A3C30"/>
    <w:rsid w:val="000A5F1F"/>
    <w:rsid w:val="000A7C11"/>
    <w:rsid w:val="000B0091"/>
    <w:rsid w:val="000C6A9A"/>
    <w:rsid w:val="000C78A2"/>
    <w:rsid w:val="000D1AEB"/>
    <w:rsid w:val="000D3E64"/>
    <w:rsid w:val="000D729B"/>
    <w:rsid w:val="000E53CC"/>
    <w:rsid w:val="000F067B"/>
    <w:rsid w:val="000F13C5"/>
    <w:rsid w:val="000F29B2"/>
    <w:rsid w:val="000F554A"/>
    <w:rsid w:val="000F75BE"/>
    <w:rsid w:val="00105A36"/>
    <w:rsid w:val="00106BB2"/>
    <w:rsid w:val="00113DBE"/>
    <w:rsid w:val="00116B22"/>
    <w:rsid w:val="00122EBA"/>
    <w:rsid w:val="001262A4"/>
    <w:rsid w:val="00127B36"/>
    <w:rsid w:val="001313B4"/>
    <w:rsid w:val="0014546D"/>
    <w:rsid w:val="001500D9"/>
    <w:rsid w:val="00155A6C"/>
    <w:rsid w:val="00155E7B"/>
    <w:rsid w:val="00156DB7"/>
    <w:rsid w:val="00157228"/>
    <w:rsid w:val="00157494"/>
    <w:rsid w:val="00160C3C"/>
    <w:rsid w:val="00164EF9"/>
    <w:rsid w:val="00176375"/>
    <w:rsid w:val="0017783C"/>
    <w:rsid w:val="00182595"/>
    <w:rsid w:val="001826FB"/>
    <w:rsid w:val="00187368"/>
    <w:rsid w:val="00187721"/>
    <w:rsid w:val="00192913"/>
    <w:rsid w:val="0019314C"/>
    <w:rsid w:val="001944DD"/>
    <w:rsid w:val="001B09F3"/>
    <w:rsid w:val="001B4807"/>
    <w:rsid w:val="001B4824"/>
    <w:rsid w:val="001B7E09"/>
    <w:rsid w:val="001C158E"/>
    <w:rsid w:val="001C63FB"/>
    <w:rsid w:val="001D063C"/>
    <w:rsid w:val="001E22C0"/>
    <w:rsid w:val="001E45C0"/>
    <w:rsid w:val="001E6264"/>
    <w:rsid w:val="001F2C5C"/>
    <w:rsid w:val="001F38F0"/>
    <w:rsid w:val="001F566A"/>
    <w:rsid w:val="002022D3"/>
    <w:rsid w:val="0021221A"/>
    <w:rsid w:val="00217A54"/>
    <w:rsid w:val="00220828"/>
    <w:rsid w:val="00223147"/>
    <w:rsid w:val="00237430"/>
    <w:rsid w:val="00245664"/>
    <w:rsid w:val="0024799B"/>
    <w:rsid w:val="00251881"/>
    <w:rsid w:val="0026307D"/>
    <w:rsid w:val="00263343"/>
    <w:rsid w:val="00263DD3"/>
    <w:rsid w:val="002677F7"/>
    <w:rsid w:val="00276A99"/>
    <w:rsid w:val="00283C19"/>
    <w:rsid w:val="00286AD9"/>
    <w:rsid w:val="00293EAF"/>
    <w:rsid w:val="002952C6"/>
    <w:rsid w:val="002966F3"/>
    <w:rsid w:val="00296CEA"/>
    <w:rsid w:val="00297916"/>
    <w:rsid w:val="002A060D"/>
    <w:rsid w:val="002A7B7A"/>
    <w:rsid w:val="002B06FD"/>
    <w:rsid w:val="002B69F3"/>
    <w:rsid w:val="002B742D"/>
    <w:rsid w:val="002B763A"/>
    <w:rsid w:val="002C4C7B"/>
    <w:rsid w:val="002C68ED"/>
    <w:rsid w:val="002D382A"/>
    <w:rsid w:val="002D3CA7"/>
    <w:rsid w:val="002E0AC2"/>
    <w:rsid w:val="002E3D1E"/>
    <w:rsid w:val="002E780D"/>
    <w:rsid w:val="002E7ABF"/>
    <w:rsid w:val="002F11A6"/>
    <w:rsid w:val="002F1EDD"/>
    <w:rsid w:val="002F7DBE"/>
    <w:rsid w:val="003013F2"/>
    <w:rsid w:val="0030232A"/>
    <w:rsid w:val="00304B8A"/>
    <w:rsid w:val="00305019"/>
    <w:rsid w:val="00305B93"/>
    <w:rsid w:val="0030634C"/>
    <w:rsid w:val="0030694A"/>
    <w:rsid w:val="003069F4"/>
    <w:rsid w:val="00327A62"/>
    <w:rsid w:val="00331E4F"/>
    <w:rsid w:val="003338A0"/>
    <w:rsid w:val="003377E0"/>
    <w:rsid w:val="00345B61"/>
    <w:rsid w:val="00360920"/>
    <w:rsid w:val="003623EB"/>
    <w:rsid w:val="00362AB3"/>
    <w:rsid w:val="00380D2C"/>
    <w:rsid w:val="003822E7"/>
    <w:rsid w:val="003823F8"/>
    <w:rsid w:val="00384709"/>
    <w:rsid w:val="0038664A"/>
    <w:rsid w:val="00386C35"/>
    <w:rsid w:val="00391798"/>
    <w:rsid w:val="003A3D77"/>
    <w:rsid w:val="003B52F4"/>
    <w:rsid w:val="003B5AED"/>
    <w:rsid w:val="003C6B7B"/>
    <w:rsid w:val="003D3CCE"/>
    <w:rsid w:val="003E1167"/>
    <w:rsid w:val="003E2BC5"/>
    <w:rsid w:val="003E4248"/>
    <w:rsid w:val="003F1901"/>
    <w:rsid w:val="003F4C4F"/>
    <w:rsid w:val="0040176A"/>
    <w:rsid w:val="00404627"/>
    <w:rsid w:val="004135BD"/>
    <w:rsid w:val="00416A22"/>
    <w:rsid w:val="00421193"/>
    <w:rsid w:val="0042249F"/>
    <w:rsid w:val="0042292C"/>
    <w:rsid w:val="004255B4"/>
    <w:rsid w:val="004302A4"/>
    <w:rsid w:val="0043381C"/>
    <w:rsid w:val="00441C38"/>
    <w:rsid w:val="004463BA"/>
    <w:rsid w:val="00454EEE"/>
    <w:rsid w:val="004579BA"/>
    <w:rsid w:val="004603CB"/>
    <w:rsid w:val="00463F67"/>
    <w:rsid w:val="00465540"/>
    <w:rsid w:val="004729A9"/>
    <w:rsid w:val="00472C2E"/>
    <w:rsid w:val="00481EAD"/>
    <w:rsid w:val="004822D4"/>
    <w:rsid w:val="004901E4"/>
    <w:rsid w:val="00490270"/>
    <w:rsid w:val="00492885"/>
    <w:rsid w:val="0049290B"/>
    <w:rsid w:val="004A128B"/>
    <w:rsid w:val="004A2670"/>
    <w:rsid w:val="004A35AD"/>
    <w:rsid w:val="004A4451"/>
    <w:rsid w:val="004B1279"/>
    <w:rsid w:val="004B50A2"/>
    <w:rsid w:val="004B55FC"/>
    <w:rsid w:val="004B69AA"/>
    <w:rsid w:val="004D3958"/>
    <w:rsid w:val="004D6AEE"/>
    <w:rsid w:val="004E2F92"/>
    <w:rsid w:val="005008DF"/>
    <w:rsid w:val="00503686"/>
    <w:rsid w:val="005045D0"/>
    <w:rsid w:val="0051119B"/>
    <w:rsid w:val="0051173C"/>
    <w:rsid w:val="00523CBD"/>
    <w:rsid w:val="00534C6C"/>
    <w:rsid w:val="00555554"/>
    <w:rsid w:val="00570240"/>
    <w:rsid w:val="00580857"/>
    <w:rsid w:val="00582ECE"/>
    <w:rsid w:val="005841C0"/>
    <w:rsid w:val="0058611F"/>
    <w:rsid w:val="0059260F"/>
    <w:rsid w:val="00597F83"/>
    <w:rsid w:val="005A1137"/>
    <w:rsid w:val="005A3B56"/>
    <w:rsid w:val="005C40FB"/>
    <w:rsid w:val="005D6730"/>
    <w:rsid w:val="005D79D3"/>
    <w:rsid w:val="005E3656"/>
    <w:rsid w:val="005E47DC"/>
    <w:rsid w:val="005E5074"/>
    <w:rsid w:val="005E5F25"/>
    <w:rsid w:val="005F4AA9"/>
    <w:rsid w:val="00604CED"/>
    <w:rsid w:val="00606A9C"/>
    <w:rsid w:val="00612E4F"/>
    <w:rsid w:val="00613501"/>
    <w:rsid w:val="00615D5E"/>
    <w:rsid w:val="0061648D"/>
    <w:rsid w:val="00621549"/>
    <w:rsid w:val="00622E99"/>
    <w:rsid w:val="00625E5D"/>
    <w:rsid w:val="00627B8A"/>
    <w:rsid w:val="00630C3A"/>
    <w:rsid w:val="00643F46"/>
    <w:rsid w:val="0064574D"/>
    <w:rsid w:val="00657C61"/>
    <w:rsid w:val="0066370F"/>
    <w:rsid w:val="006713E8"/>
    <w:rsid w:val="006814B1"/>
    <w:rsid w:val="00682EF2"/>
    <w:rsid w:val="00691902"/>
    <w:rsid w:val="006A0784"/>
    <w:rsid w:val="006A697B"/>
    <w:rsid w:val="006B142B"/>
    <w:rsid w:val="006B4DDE"/>
    <w:rsid w:val="006C6E49"/>
    <w:rsid w:val="006C79E7"/>
    <w:rsid w:val="006D05C7"/>
    <w:rsid w:val="006D0E9C"/>
    <w:rsid w:val="006D3DD1"/>
    <w:rsid w:val="006D4F63"/>
    <w:rsid w:val="006E4597"/>
    <w:rsid w:val="006E5566"/>
    <w:rsid w:val="006F7ADC"/>
    <w:rsid w:val="007148D3"/>
    <w:rsid w:val="00715F6E"/>
    <w:rsid w:val="00724185"/>
    <w:rsid w:val="00726E0A"/>
    <w:rsid w:val="0073730D"/>
    <w:rsid w:val="00741A55"/>
    <w:rsid w:val="00743968"/>
    <w:rsid w:val="00745752"/>
    <w:rsid w:val="00752C4D"/>
    <w:rsid w:val="0075479F"/>
    <w:rsid w:val="0076397E"/>
    <w:rsid w:val="00785415"/>
    <w:rsid w:val="00786294"/>
    <w:rsid w:val="00787BD0"/>
    <w:rsid w:val="00791164"/>
    <w:rsid w:val="00791CB9"/>
    <w:rsid w:val="00793130"/>
    <w:rsid w:val="00797DEE"/>
    <w:rsid w:val="007A0CD4"/>
    <w:rsid w:val="007A1BE1"/>
    <w:rsid w:val="007A2D7C"/>
    <w:rsid w:val="007B065E"/>
    <w:rsid w:val="007B3233"/>
    <w:rsid w:val="007B5A42"/>
    <w:rsid w:val="007C1102"/>
    <w:rsid w:val="007C199B"/>
    <w:rsid w:val="007C683F"/>
    <w:rsid w:val="007D0FFB"/>
    <w:rsid w:val="007D3073"/>
    <w:rsid w:val="007D4893"/>
    <w:rsid w:val="007D64B9"/>
    <w:rsid w:val="007D7048"/>
    <w:rsid w:val="007D72D4"/>
    <w:rsid w:val="007E0260"/>
    <w:rsid w:val="007E0452"/>
    <w:rsid w:val="007E3B82"/>
    <w:rsid w:val="007E641C"/>
    <w:rsid w:val="007F519D"/>
    <w:rsid w:val="00804142"/>
    <w:rsid w:val="008070C0"/>
    <w:rsid w:val="00811C12"/>
    <w:rsid w:val="0081469A"/>
    <w:rsid w:val="00814B37"/>
    <w:rsid w:val="00832CFB"/>
    <w:rsid w:val="00845778"/>
    <w:rsid w:val="008473FB"/>
    <w:rsid w:val="0084775D"/>
    <w:rsid w:val="00853F23"/>
    <w:rsid w:val="008554A5"/>
    <w:rsid w:val="0087273D"/>
    <w:rsid w:val="0087783B"/>
    <w:rsid w:val="0088059D"/>
    <w:rsid w:val="00887E28"/>
    <w:rsid w:val="00893B14"/>
    <w:rsid w:val="00897B2F"/>
    <w:rsid w:val="008B4EA4"/>
    <w:rsid w:val="008C3E53"/>
    <w:rsid w:val="008D035F"/>
    <w:rsid w:val="008D217D"/>
    <w:rsid w:val="008D4A4A"/>
    <w:rsid w:val="008D5C3A"/>
    <w:rsid w:val="008D7A5F"/>
    <w:rsid w:val="008E2870"/>
    <w:rsid w:val="008E6DA2"/>
    <w:rsid w:val="008E7678"/>
    <w:rsid w:val="008F22DF"/>
    <w:rsid w:val="008F6DD5"/>
    <w:rsid w:val="00907B1E"/>
    <w:rsid w:val="009225C5"/>
    <w:rsid w:val="00923614"/>
    <w:rsid w:val="00933486"/>
    <w:rsid w:val="009345A5"/>
    <w:rsid w:val="00943AFD"/>
    <w:rsid w:val="009446DA"/>
    <w:rsid w:val="009502CE"/>
    <w:rsid w:val="00963A51"/>
    <w:rsid w:val="00974464"/>
    <w:rsid w:val="00974D27"/>
    <w:rsid w:val="00983B6E"/>
    <w:rsid w:val="00985E78"/>
    <w:rsid w:val="009936F8"/>
    <w:rsid w:val="009A16A9"/>
    <w:rsid w:val="009A2E9A"/>
    <w:rsid w:val="009A3772"/>
    <w:rsid w:val="009B458A"/>
    <w:rsid w:val="009B5C49"/>
    <w:rsid w:val="009B6A1F"/>
    <w:rsid w:val="009D17F0"/>
    <w:rsid w:val="009D6DF6"/>
    <w:rsid w:val="009E3500"/>
    <w:rsid w:val="00A04374"/>
    <w:rsid w:val="00A22E11"/>
    <w:rsid w:val="00A3056C"/>
    <w:rsid w:val="00A3791E"/>
    <w:rsid w:val="00A4078E"/>
    <w:rsid w:val="00A42796"/>
    <w:rsid w:val="00A47578"/>
    <w:rsid w:val="00A4788A"/>
    <w:rsid w:val="00A478FF"/>
    <w:rsid w:val="00A5311D"/>
    <w:rsid w:val="00A63036"/>
    <w:rsid w:val="00A640CC"/>
    <w:rsid w:val="00A77A7C"/>
    <w:rsid w:val="00A84585"/>
    <w:rsid w:val="00A84D05"/>
    <w:rsid w:val="00A93820"/>
    <w:rsid w:val="00AA1445"/>
    <w:rsid w:val="00AA334B"/>
    <w:rsid w:val="00AA5AE8"/>
    <w:rsid w:val="00AB1003"/>
    <w:rsid w:val="00AB2893"/>
    <w:rsid w:val="00AB2948"/>
    <w:rsid w:val="00AC02CB"/>
    <w:rsid w:val="00AC474D"/>
    <w:rsid w:val="00AC6079"/>
    <w:rsid w:val="00AC7A1D"/>
    <w:rsid w:val="00AD26E0"/>
    <w:rsid w:val="00AD3B58"/>
    <w:rsid w:val="00AD5BCE"/>
    <w:rsid w:val="00AE45A4"/>
    <w:rsid w:val="00AF08CF"/>
    <w:rsid w:val="00AF56C6"/>
    <w:rsid w:val="00AF5CF6"/>
    <w:rsid w:val="00AF7CB2"/>
    <w:rsid w:val="00B032E8"/>
    <w:rsid w:val="00B03456"/>
    <w:rsid w:val="00B15623"/>
    <w:rsid w:val="00B214AE"/>
    <w:rsid w:val="00B21660"/>
    <w:rsid w:val="00B26581"/>
    <w:rsid w:val="00B406A7"/>
    <w:rsid w:val="00B4647D"/>
    <w:rsid w:val="00B46557"/>
    <w:rsid w:val="00B57F96"/>
    <w:rsid w:val="00B65512"/>
    <w:rsid w:val="00B6661B"/>
    <w:rsid w:val="00B67892"/>
    <w:rsid w:val="00B71D69"/>
    <w:rsid w:val="00B760A8"/>
    <w:rsid w:val="00B813F3"/>
    <w:rsid w:val="00B9797F"/>
    <w:rsid w:val="00BA0C13"/>
    <w:rsid w:val="00BA4AA3"/>
    <w:rsid w:val="00BA4D33"/>
    <w:rsid w:val="00BA5409"/>
    <w:rsid w:val="00BB724A"/>
    <w:rsid w:val="00BC2D06"/>
    <w:rsid w:val="00BD7096"/>
    <w:rsid w:val="00BE65AC"/>
    <w:rsid w:val="00BF4DE4"/>
    <w:rsid w:val="00BF6DF9"/>
    <w:rsid w:val="00C004A5"/>
    <w:rsid w:val="00C0176A"/>
    <w:rsid w:val="00C037C3"/>
    <w:rsid w:val="00C10BD4"/>
    <w:rsid w:val="00C157DE"/>
    <w:rsid w:val="00C170E2"/>
    <w:rsid w:val="00C1783F"/>
    <w:rsid w:val="00C21854"/>
    <w:rsid w:val="00C22BCB"/>
    <w:rsid w:val="00C24B5D"/>
    <w:rsid w:val="00C353C1"/>
    <w:rsid w:val="00C52FA2"/>
    <w:rsid w:val="00C57F7D"/>
    <w:rsid w:val="00C744EB"/>
    <w:rsid w:val="00C77F9E"/>
    <w:rsid w:val="00C81FB4"/>
    <w:rsid w:val="00C82EA1"/>
    <w:rsid w:val="00C90702"/>
    <w:rsid w:val="00C91761"/>
    <w:rsid w:val="00C917FF"/>
    <w:rsid w:val="00C92A18"/>
    <w:rsid w:val="00C9766A"/>
    <w:rsid w:val="00CA37CE"/>
    <w:rsid w:val="00CC16AE"/>
    <w:rsid w:val="00CC4F39"/>
    <w:rsid w:val="00CC65A5"/>
    <w:rsid w:val="00CD185D"/>
    <w:rsid w:val="00CD24B8"/>
    <w:rsid w:val="00CD544C"/>
    <w:rsid w:val="00CE00CE"/>
    <w:rsid w:val="00CE085A"/>
    <w:rsid w:val="00CE50AD"/>
    <w:rsid w:val="00CF41A0"/>
    <w:rsid w:val="00CF4256"/>
    <w:rsid w:val="00D01FD6"/>
    <w:rsid w:val="00D03FD2"/>
    <w:rsid w:val="00D04F47"/>
    <w:rsid w:val="00D04FE8"/>
    <w:rsid w:val="00D05388"/>
    <w:rsid w:val="00D12DE3"/>
    <w:rsid w:val="00D13722"/>
    <w:rsid w:val="00D176CF"/>
    <w:rsid w:val="00D17AD5"/>
    <w:rsid w:val="00D25D91"/>
    <w:rsid w:val="00D271E3"/>
    <w:rsid w:val="00D362D6"/>
    <w:rsid w:val="00D47A80"/>
    <w:rsid w:val="00D5092D"/>
    <w:rsid w:val="00D70980"/>
    <w:rsid w:val="00D85807"/>
    <w:rsid w:val="00D87349"/>
    <w:rsid w:val="00D91EE9"/>
    <w:rsid w:val="00D948B6"/>
    <w:rsid w:val="00D9627A"/>
    <w:rsid w:val="00D97220"/>
    <w:rsid w:val="00DA2713"/>
    <w:rsid w:val="00DB052B"/>
    <w:rsid w:val="00DB17F9"/>
    <w:rsid w:val="00DB31B3"/>
    <w:rsid w:val="00DD7310"/>
    <w:rsid w:val="00DE183F"/>
    <w:rsid w:val="00DE1AFE"/>
    <w:rsid w:val="00DE2844"/>
    <w:rsid w:val="00DF211E"/>
    <w:rsid w:val="00DF7F69"/>
    <w:rsid w:val="00E00902"/>
    <w:rsid w:val="00E0286F"/>
    <w:rsid w:val="00E119ED"/>
    <w:rsid w:val="00E14D47"/>
    <w:rsid w:val="00E1641C"/>
    <w:rsid w:val="00E245E9"/>
    <w:rsid w:val="00E26708"/>
    <w:rsid w:val="00E327C3"/>
    <w:rsid w:val="00E34958"/>
    <w:rsid w:val="00E37AB0"/>
    <w:rsid w:val="00E37F5F"/>
    <w:rsid w:val="00E412AD"/>
    <w:rsid w:val="00E42023"/>
    <w:rsid w:val="00E4410C"/>
    <w:rsid w:val="00E71C39"/>
    <w:rsid w:val="00E761AC"/>
    <w:rsid w:val="00E77591"/>
    <w:rsid w:val="00E778C7"/>
    <w:rsid w:val="00E90476"/>
    <w:rsid w:val="00EA11A8"/>
    <w:rsid w:val="00EA56E6"/>
    <w:rsid w:val="00EA694D"/>
    <w:rsid w:val="00EB28E8"/>
    <w:rsid w:val="00EB3C28"/>
    <w:rsid w:val="00EC0A07"/>
    <w:rsid w:val="00EC2172"/>
    <w:rsid w:val="00EC335F"/>
    <w:rsid w:val="00EC48FB"/>
    <w:rsid w:val="00ED02EE"/>
    <w:rsid w:val="00ED2AC5"/>
    <w:rsid w:val="00ED3965"/>
    <w:rsid w:val="00ED7C52"/>
    <w:rsid w:val="00EE4378"/>
    <w:rsid w:val="00EE55E5"/>
    <w:rsid w:val="00EF054E"/>
    <w:rsid w:val="00EF232A"/>
    <w:rsid w:val="00EF5715"/>
    <w:rsid w:val="00F03ED6"/>
    <w:rsid w:val="00F05A69"/>
    <w:rsid w:val="00F05CEC"/>
    <w:rsid w:val="00F20908"/>
    <w:rsid w:val="00F2583C"/>
    <w:rsid w:val="00F43FFD"/>
    <w:rsid w:val="00F44236"/>
    <w:rsid w:val="00F45B3E"/>
    <w:rsid w:val="00F52517"/>
    <w:rsid w:val="00F613AD"/>
    <w:rsid w:val="00F6521F"/>
    <w:rsid w:val="00F67E1D"/>
    <w:rsid w:val="00F712E2"/>
    <w:rsid w:val="00F771A2"/>
    <w:rsid w:val="00F91723"/>
    <w:rsid w:val="00FA214B"/>
    <w:rsid w:val="00FA57B2"/>
    <w:rsid w:val="00FB1670"/>
    <w:rsid w:val="00FB509B"/>
    <w:rsid w:val="00FC1692"/>
    <w:rsid w:val="00FC3D4B"/>
    <w:rsid w:val="00FC6312"/>
    <w:rsid w:val="00FE36E3"/>
    <w:rsid w:val="00FE5C80"/>
    <w:rsid w:val="00FE6B01"/>
    <w:rsid w:val="00FF2097"/>
    <w:rsid w:val="00FF3EF3"/>
    <w:rsid w:val="00FF4661"/>
    <w:rsid w:val="00FF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5A6C"/>
    <w:pPr>
      <w:ind w:left="720" w:hanging="720"/>
    </w:pPr>
    <w:rPr>
      <w:iCs/>
      <w:szCs w:val="20"/>
      <w:lang w:val="x-none" w:eastAsia="x-none"/>
    </w:rPr>
  </w:style>
  <w:style w:type="character" w:customStyle="1" w:styleId="H2Char">
    <w:name w:val="H2 Char"/>
    <w:link w:val="H2"/>
    <w:rsid w:val="00155A6C"/>
    <w:rPr>
      <w:b/>
      <w:sz w:val="24"/>
    </w:rPr>
  </w:style>
  <w:style w:type="character" w:customStyle="1" w:styleId="BodyTextNumberedChar">
    <w:name w:val="Body Text Numbered Char"/>
    <w:link w:val="BodyTextNumbered"/>
    <w:rsid w:val="00155A6C"/>
    <w:rPr>
      <w:iCs/>
      <w:sz w:val="24"/>
      <w:lang w:val="x-none" w:eastAsia="x-none"/>
    </w:rPr>
  </w:style>
  <w:style w:type="character" w:customStyle="1" w:styleId="H3Char">
    <w:name w:val="H3 Char"/>
    <w:link w:val="H3"/>
    <w:rsid w:val="00155A6C"/>
    <w:rPr>
      <w:b/>
      <w:bCs/>
      <w:i/>
      <w:sz w:val="24"/>
    </w:rPr>
  </w:style>
  <w:style w:type="paragraph" w:customStyle="1" w:styleId="TermTitle">
    <w:name w:val="Term Title"/>
    <w:basedOn w:val="Normal"/>
    <w:link w:val="TermTitleChar"/>
    <w:rsid w:val="002F7DBE"/>
    <w:pPr>
      <w:spacing w:before="120"/>
      <w:ind w:left="720"/>
    </w:pPr>
    <w:rPr>
      <w:b/>
      <w:szCs w:val="20"/>
    </w:rPr>
  </w:style>
  <w:style w:type="character" w:customStyle="1" w:styleId="TermTitleChar">
    <w:name w:val="Term Title Char"/>
    <w:link w:val="TermTitle"/>
    <w:rsid w:val="002F7DBE"/>
    <w:rPr>
      <w:b/>
      <w:sz w:val="24"/>
    </w:rPr>
  </w:style>
  <w:style w:type="character" w:customStyle="1" w:styleId="H4Char">
    <w:name w:val="H4 Char"/>
    <w:link w:val="H4"/>
    <w:rsid w:val="00DB31B3"/>
    <w:rPr>
      <w:b/>
      <w:bCs/>
      <w:snapToGrid w:val="0"/>
      <w:sz w:val="24"/>
    </w:rPr>
  </w:style>
  <w:style w:type="paragraph" w:styleId="BodyText3">
    <w:name w:val="Body Text 3"/>
    <w:basedOn w:val="Normal"/>
    <w:link w:val="BodyText3Char"/>
    <w:rsid w:val="002E7ABF"/>
    <w:pPr>
      <w:spacing w:after="120"/>
    </w:pPr>
    <w:rPr>
      <w:sz w:val="16"/>
      <w:szCs w:val="16"/>
    </w:rPr>
  </w:style>
  <w:style w:type="character" w:customStyle="1" w:styleId="BodyText3Char">
    <w:name w:val="Body Text 3 Char"/>
    <w:basedOn w:val="DefaultParagraphFont"/>
    <w:link w:val="BodyText3"/>
    <w:rsid w:val="002E7ABF"/>
    <w:rPr>
      <w:sz w:val="16"/>
      <w:szCs w:val="16"/>
    </w:rPr>
  </w:style>
  <w:style w:type="paragraph" w:customStyle="1" w:styleId="OutlineL2">
    <w:name w:val="Outline_L2"/>
    <w:basedOn w:val="OutlineL1"/>
    <w:next w:val="NumContinue"/>
    <w:rsid w:val="002E7ABF"/>
    <w:pPr>
      <w:keepNext w:val="0"/>
      <w:numPr>
        <w:ilvl w:val="1"/>
        <w:numId w:val="23"/>
      </w:numPr>
      <w:ind w:left="1440" w:hanging="720"/>
      <w:outlineLvl w:val="1"/>
    </w:pPr>
  </w:style>
  <w:style w:type="paragraph" w:customStyle="1" w:styleId="OutlineL1">
    <w:name w:val="Outline_L1"/>
    <w:basedOn w:val="Normal"/>
    <w:next w:val="NumContinue"/>
    <w:rsid w:val="002E7ABF"/>
    <w:pPr>
      <w:keepNext/>
      <w:tabs>
        <w:tab w:val="num" w:pos="720"/>
      </w:tabs>
      <w:spacing w:after="240"/>
      <w:ind w:left="720" w:hanging="360"/>
      <w:outlineLvl w:val="0"/>
    </w:pPr>
    <w:rPr>
      <w:szCs w:val="20"/>
    </w:rPr>
  </w:style>
  <w:style w:type="paragraph" w:customStyle="1" w:styleId="NumContinue">
    <w:name w:val="Num Continue"/>
    <w:basedOn w:val="BodyText"/>
    <w:rsid w:val="002E7ABF"/>
    <w:pPr>
      <w:widowControl w:val="0"/>
      <w:ind w:firstLine="720"/>
    </w:pPr>
    <w:rPr>
      <w:szCs w:val="20"/>
    </w:rPr>
  </w:style>
  <w:style w:type="paragraph" w:customStyle="1" w:styleId="OutlineL3">
    <w:name w:val="Outline_L3"/>
    <w:basedOn w:val="OutlineL2"/>
    <w:next w:val="NumContinue"/>
    <w:rsid w:val="002E7ABF"/>
    <w:pPr>
      <w:numPr>
        <w:ilvl w:val="2"/>
      </w:numPr>
      <w:tabs>
        <w:tab w:val="clear" w:pos="2160"/>
      </w:tabs>
      <w:ind w:left="2160" w:hanging="1440"/>
      <w:outlineLvl w:val="2"/>
    </w:pPr>
  </w:style>
  <w:style w:type="paragraph" w:customStyle="1" w:styleId="OutlineL4">
    <w:name w:val="Outline_L4"/>
    <w:basedOn w:val="OutlineL3"/>
    <w:next w:val="NumContinue"/>
    <w:rsid w:val="002E7ABF"/>
    <w:pPr>
      <w:numPr>
        <w:ilvl w:val="3"/>
      </w:numPr>
      <w:tabs>
        <w:tab w:val="clear" w:pos="2880"/>
        <w:tab w:val="num" w:pos="1170"/>
      </w:tabs>
      <w:ind w:left="1170" w:hanging="375"/>
      <w:outlineLvl w:val="3"/>
    </w:pPr>
  </w:style>
  <w:style w:type="paragraph" w:customStyle="1" w:styleId="OutlineL5">
    <w:name w:val="Outline_L5"/>
    <w:basedOn w:val="OutlineL4"/>
    <w:next w:val="NumContinue"/>
    <w:rsid w:val="002E7ABF"/>
    <w:pPr>
      <w:numPr>
        <w:ilvl w:val="4"/>
      </w:numPr>
      <w:tabs>
        <w:tab w:val="clear" w:pos="3600"/>
        <w:tab w:val="num" w:pos="360"/>
      </w:tabs>
      <w:ind w:left="360" w:hanging="360"/>
      <w:outlineLvl w:val="4"/>
    </w:pPr>
  </w:style>
  <w:style w:type="paragraph" w:customStyle="1" w:styleId="OutlineL6">
    <w:name w:val="Outline_L6"/>
    <w:basedOn w:val="OutlineL5"/>
    <w:next w:val="NumContinue"/>
    <w:rsid w:val="002E7ABF"/>
    <w:pPr>
      <w:numPr>
        <w:ilvl w:val="5"/>
      </w:numPr>
      <w:tabs>
        <w:tab w:val="clear" w:pos="4320"/>
        <w:tab w:val="num" w:pos="720"/>
      </w:tabs>
      <w:ind w:left="720" w:hanging="720"/>
      <w:outlineLvl w:val="5"/>
    </w:pPr>
  </w:style>
  <w:style w:type="paragraph" w:customStyle="1" w:styleId="OutlineL7">
    <w:name w:val="Outline_L7"/>
    <w:basedOn w:val="OutlineL6"/>
    <w:next w:val="NumContinue"/>
    <w:rsid w:val="002E7ABF"/>
    <w:pPr>
      <w:numPr>
        <w:ilvl w:val="6"/>
      </w:numPr>
      <w:tabs>
        <w:tab w:val="clear" w:pos="5040"/>
        <w:tab w:val="num" w:pos="360"/>
      </w:tabs>
      <w:ind w:left="360" w:hanging="360"/>
      <w:outlineLvl w:val="6"/>
    </w:pPr>
  </w:style>
  <w:style w:type="paragraph" w:customStyle="1" w:styleId="OutlineL8">
    <w:name w:val="Outline_L8"/>
    <w:basedOn w:val="OutlineL7"/>
    <w:next w:val="NumContinue"/>
    <w:rsid w:val="002E7ABF"/>
    <w:pPr>
      <w:numPr>
        <w:ilvl w:val="7"/>
      </w:numPr>
      <w:tabs>
        <w:tab w:val="clear" w:pos="5760"/>
        <w:tab w:val="num" w:pos="360"/>
      </w:tabs>
      <w:ind w:left="360" w:hanging="360"/>
      <w:outlineLvl w:val="7"/>
    </w:pPr>
  </w:style>
  <w:style w:type="paragraph" w:customStyle="1" w:styleId="OutlineL9">
    <w:name w:val="Outline_L9"/>
    <w:basedOn w:val="OutlineL8"/>
    <w:next w:val="NumContinue"/>
    <w:rsid w:val="002E7ABF"/>
    <w:pPr>
      <w:numPr>
        <w:ilvl w:val="8"/>
      </w:numPr>
      <w:tabs>
        <w:tab w:val="clear" w:pos="6480"/>
        <w:tab w:val="num" w:pos="360"/>
      </w:tabs>
      <w:ind w:left="360" w:hanging="360"/>
      <w:outlineLvl w:val="8"/>
    </w:pPr>
  </w:style>
  <w:style w:type="paragraph" w:customStyle="1" w:styleId="AppellateL1">
    <w:name w:val="Appellate_L1"/>
    <w:basedOn w:val="Normal"/>
    <w:next w:val="NumContinue"/>
    <w:rsid w:val="002E7ABF"/>
    <w:pPr>
      <w:numPr>
        <w:numId w:val="24"/>
      </w:numPr>
      <w:spacing w:after="240"/>
      <w:jc w:val="both"/>
      <w:outlineLvl w:val="0"/>
    </w:pPr>
    <w:rPr>
      <w:b/>
      <w:szCs w:val="20"/>
    </w:rPr>
  </w:style>
  <w:style w:type="paragraph" w:customStyle="1" w:styleId="AppellateL2">
    <w:name w:val="Appellate_L2"/>
    <w:basedOn w:val="AppellateL1"/>
    <w:next w:val="NumContinue"/>
    <w:rsid w:val="002E7ABF"/>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2E7ABF"/>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2E7AB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2E7AB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2E7AB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2E7AB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2E7ABF"/>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2E7ABF"/>
    <w:pPr>
      <w:widowControl w:val="0"/>
      <w:spacing w:after="240" w:line="240" w:lineRule="exact"/>
      <w:jc w:val="center"/>
    </w:pPr>
    <w:rPr>
      <w:snapToGrid w:val="0"/>
      <w:szCs w:val="20"/>
    </w:rPr>
  </w:style>
  <w:style w:type="paragraph" w:styleId="Subtitle">
    <w:name w:val="Subtitle"/>
    <w:basedOn w:val="Normal"/>
    <w:link w:val="SubtitleChar"/>
    <w:qFormat/>
    <w:rsid w:val="002E7ABF"/>
    <w:pPr>
      <w:jc w:val="center"/>
    </w:pPr>
    <w:rPr>
      <w:sz w:val="32"/>
      <w:szCs w:val="20"/>
    </w:rPr>
  </w:style>
  <w:style w:type="character" w:customStyle="1" w:styleId="SubtitleChar">
    <w:name w:val="Subtitle Char"/>
    <w:basedOn w:val="DefaultParagraphFont"/>
    <w:link w:val="Subtitle"/>
    <w:rsid w:val="002E7ABF"/>
    <w:rPr>
      <w:sz w:val="32"/>
    </w:rPr>
  </w:style>
  <w:style w:type="character" w:customStyle="1" w:styleId="VariableDefinitionChar">
    <w:name w:val="Variable Definition Char"/>
    <w:link w:val="VariableDefinition"/>
    <w:rsid w:val="002E7ABF"/>
    <w:rPr>
      <w:iCs/>
      <w:sz w:val="24"/>
    </w:rPr>
  </w:style>
  <w:style w:type="character" w:customStyle="1" w:styleId="InstructionsChar">
    <w:name w:val="Instructions Char"/>
    <w:link w:val="Instructions"/>
    <w:rsid w:val="002E7ABF"/>
    <w:rPr>
      <w:b/>
      <w:i/>
      <w:iCs/>
      <w:sz w:val="24"/>
      <w:szCs w:val="24"/>
    </w:rPr>
  </w:style>
  <w:style w:type="character" w:customStyle="1" w:styleId="ListIntroductionChar">
    <w:name w:val="List Introduction Char"/>
    <w:link w:val="ListIntroduction"/>
    <w:rsid w:val="002E7ABF"/>
    <w:rPr>
      <w:iCs/>
      <w:sz w:val="24"/>
    </w:rPr>
  </w:style>
  <w:style w:type="character" w:customStyle="1" w:styleId="H3Char1">
    <w:name w:val="H3 Char1"/>
    <w:rsid w:val="002E7ABF"/>
    <w:rPr>
      <w:b/>
      <w:bCs/>
      <w:i/>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locked/>
    <w:rsid w:val="002E7ABF"/>
    <w:rPr>
      <w:sz w:val="24"/>
      <w:szCs w:val="24"/>
    </w:rPr>
  </w:style>
  <w:style w:type="character" w:styleId="FootnoteReference">
    <w:name w:val="footnote reference"/>
    <w:uiPriority w:val="99"/>
    <w:rsid w:val="002E7ABF"/>
    <w:rPr>
      <w:vertAlign w:val="superscript"/>
    </w:rPr>
  </w:style>
  <w:style w:type="character" w:customStyle="1" w:styleId="FootnoteTextChar">
    <w:name w:val="Footnote Text Char"/>
    <w:link w:val="FootnoteText"/>
    <w:uiPriority w:val="99"/>
    <w:rsid w:val="002E7ABF"/>
    <w:rPr>
      <w:sz w:val="18"/>
    </w:rPr>
  </w:style>
  <w:style w:type="character" w:customStyle="1" w:styleId="List2Char">
    <w:name w:val="List 2 Char"/>
    <w:aliases w:val=" Char2 Char1"/>
    <w:link w:val="List2"/>
    <w:rsid w:val="002E7ABF"/>
    <w:rPr>
      <w:sz w:val="24"/>
    </w:rPr>
  </w:style>
  <w:style w:type="paragraph" w:styleId="ListParagraph">
    <w:name w:val="List Paragraph"/>
    <w:basedOn w:val="Normal"/>
    <w:uiPriority w:val="34"/>
    <w:qFormat/>
    <w:rsid w:val="00263DD3"/>
    <w:pPr>
      <w:ind w:left="720"/>
      <w:contextualSpacing/>
    </w:pPr>
  </w:style>
  <w:style w:type="character" w:customStyle="1" w:styleId="HeaderChar">
    <w:name w:val="Header Char"/>
    <w:link w:val="Header"/>
    <w:rsid w:val="00606A9C"/>
    <w:rPr>
      <w:rFonts w:ascii="Arial" w:hAnsi="Arial"/>
      <w:b/>
      <w:bCs/>
      <w:sz w:val="24"/>
      <w:szCs w:val="24"/>
    </w:rPr>
  </w:style>
  <w:style w:type="character" w:customStyle="1" w:styleId="FooterChar">
    <w:name w:val="Footer Char"/>
    <w:link w:val="Footer"/>
    <w:rsid w:val="00606A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omments" Target="comments.xml"/><Relationship Id="rId21" Type="http://schemas.openxmlformats.org/officeDocument/2006/relationships/footer" Target="footer8.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yperlink" Target="mailto:MPRegistration@ercot.com"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mailto:mark@mdenergyconsulting.com" TargetMode="External"/><Relationship Id="rId14" Type="http://schemas.openxmlformats.org/officeDocument/2006/relationships/footer" Target="footer3.xml"/><Relationship Id="rId22" Type="http://schemas.openxmlformats.org/officeDocument/2006/relationships/header" Target="header5.xml"/><Relationship Id="rId27" Type="http://schemas.microsoft.com/office/2011/relationships/commentsExtended" Target="commentsExtended.xml"/><Relationship Id="rId30" Type="http://schemas.openxmlformats.org/officeDocument/2006/relationships/footer" Target="footer11.xml"/><Relationship Id="rId35" Type="http://schemas.openxmlformats.org/officeDocument/2006/relationships/footer" Target="footer14.xml"/><Relationship Id="rId8" Type="http://schemas.openxmlformats.org/officeDocument/2006/relationships/hyperlink" Target="https://www.ercot.com/mktrules/issues/NPRR1312"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86</Pages>
  <Words>18017</Words>
  <Characters>189459</Characters>
  <Application>Microsoft Office Word</Application>
  <DocSecurity>0</DocSecurity>
  <Lines>3947</Lines>
  <Paragraphs>1646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205830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City of Eastland 012026</cp:lastModifiedBy>
  <cp:revision>5</cp:revision>
  <cp:lastPrinted>2013-11-15T22:11:00Z</cp:lastPrinted>
  <dcterms:created xsi:type="dcterms:W3CDTF">2026-01-20T20:17:00Z</dcterms:created>
  <dcterms:modified xsi:type="dcterms:W3CDTF">2026-01-20T21:13:00Z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